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charts/chart1.xml" ContentType="application/vnd.openxmlformats-officedocument.drawingml.chart+xml"/>
  <Override PartName="/word/drawings/drawing1.xml" ContentType="application/vnd.openxmlformats-officedocument.drawingml.chartshapes+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45C3A6" w14:textId="77777777" w:rsidR="00286310" w:rsidRPr="001D3B11" w:rsidRDefault="00286310">
      <w:pPr>
        <w:rPr>
          <w:rFonts w:asciiTheme="majorHAnsi" w:hAnsiTheme="majorHAnsi" w:cs="Times New Roman"/>
          <w:b/>
          <w:sz w:val="48"/>
          <w:szCs w:val="48"/>
        </w:rPr>
      </w:pPr>
    </w:p>
    <w:p w14:paraId="1E4962E7" w14:textId="77777777" w:rsidR="005E0741" w:rsidRPr="001D3B11" w:rsidRDefault="005E0741">
      <w:pPr>
        <w:rPr>
          <w:rFonts w:asciiTheme="majorHAnsi" w:hAnsiTheme="majorHAnsi" w:cs="Times New Roman"/>
          <w:b/>
          <w:sz w:val="48"/>
          <w:szCs w:val="48"/>
        </w:rPr>
      </w:pPr>
    </w:p>
    <w:p w14:paraId="196F7C51" w14:textId="1DBFEC0B" w:rsidR="00286310" w:rsidRPr="001D3B11" w:rsidRDefault="00A518D1">
      <w:pPr>
        <w:rPr>
          <w:rFonts w:asciiTheme="majorHAnsi" w:hAnsiTheme="majorHAnsi" w:cs="Times New Roman"/>
          <w:b/>
          <w:sz w:val="48"/>
          <w:szCs w:val="48"/>
        </w:rPr>
      </w:pPr>
      <w:r w:rsidRPr="001D3B11">
        <w:rPr>
          <w:rFonts w:asciiTheme="majorHAnsi" w:hAnsiTheme="majorHAnsi" w:cs="Helvetica"/>
          <w:noProof/>
        </w:rPr>
        <w:drawing>
          <wp:inline distT="0" distB="0" distL="0" distR="0" wp14:anchorId="66CF304B" wp14:editId="357CA655">
            <wp:extent cx="2360065" cy="498764"/>
            <wp:effectExtent l="0" t="0" r="254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61862" cy="499144"/>
                    </a:xfrm>
                    <a:prstGeom prst="rect">
                      <a:avLst/>
                    </a:prstGeom>
                    <a:noFill/>
                    <a:ln>
                      <a:noFill/>
                    </a:ln>
                  </pic:spPr>
                </pic:pic>
              </a:graphicData>
            </a:graphic>
          </wp:inline>
        </w:drawing>
      </w:r>
    </w:p>
    <w:p w14:paraId="0A05D2BD" w14:textId="77777777" w:rsidR="00A518D1" w:rsidRPr="001D3B11" w:rsidRDefault="00A518D1">
      <w:pPr>
        <w:rPr>
          <w:rFonts w:asciiTheme="majorHAnsi" w:hAnsiTheme="majorHAnsi" w:cs="Times New Roman"/>
          <w:b/>
          <w:sz w:val="48"/>
          <w:szCs w:val="48"/>
        </w:rPr>
      </w:pPr>
    </w:p>
    <w:p w14:paraId="1C72578E" w14:textId="77777777" w:rsidR="00A518D1" w:rsidRPr="001D3B11" w:rsidRDefault="00A518D1">
      <w:pPr>
        <w:rPr>
          <w:rFonts w:asciiTheme="majorHAnsi" w:hAnsiTheme="majorHAnsi" w:cs="Times New Roman"/>
          <w:b/>
          <w:sz w:val="48"/>
          <w:szCs w:val="48"/>
        </w:rPr>
      </w:pPr>
    </w:p>
    <w:p w14:paraId="0C85038F" w14:textId="5D0E1264" w:rsidR="00A518D1" w:rsidRPr="001D3B11" w:rsidRDefault="00A518D1" w:rsidP="00A518D1">
      <w:pPr>
        <w:jc w:val="center"/>
        <w:rPr>
          <w:rFonts w:asciiTheme="majorHAnsi" w:hAnsiTheme="majorHAnsi" w:cs="Times New Roman"/>
          <w:b/>
          <w:bCs/>
          <w:sz w:val="56"/>
          <w:szCs w:val="56"/>
        </w:rPr>
      </w:pPr>
      <w:r w:rsidRPr="001D3B11">
        <w:rPr>
          <w:rFonts w:asciiTheme="majorHAnsi" w:hAnsiTheme="majorHAnsi" w:cs="Times New Roman"/>
          <w:b/>
          <w:bCs/>
          <w:sz w:val="56"/>
          <w:szCs w:val="56"/>
        </w:rPr>
        <w:t xml:space="preserve">The U.S. Virgin Islands Guidance Counselor </w:t>
      </w:r>
      <w:r w:rsidR="009D52C4" w:rsidRPr="001D3B11">
        <w:rPr>
          <w:rFonts w:asciiTheme="majorHAnsi" w:hAnsiTheme="majorHAnsi" w:cs="Times New Roman"/>
          <w:b/>
          <w:bCs/>
          <w:sz w:val="56"/>
          <w:szCs w:val="56"/>
        </w:rPr>
        <w:t>Evaluation</w:t>
      </w:r>
      <w:r w:rsidR="005C7F1D" w:rsidRPr="001D3B11">
        <w:rPr>
          <w:rFonts w:asciiTheme="majorHAnsi" w:hAnsiTheme="majorHAnsi" w:cs="Times New Roman"/>
          <w:b/>
          <w:bCs/>
          <w:sz w:val="56"/>
          <w:szCs w:val="56"/>
        </w:rPr>
        <w:t xml:space="preserve"> </w:t>
      </w:r>
      <w:r w:rsidRPr="001D3B11">
        <w:rPr>
          <w:rFonts w:asciiTheme="majorHAnsi" w:hAnsiTheme="majorHAnsi" w:cs="Times New Roman"/>
          <w:b/>
          <w:bCs/>
          <w:sz w:val="56"/>
          <w:szCs w:val="56"/>
        </w:rPr>
        <w:t>Guidebook</w:t>
      </w:r>
    </w:p>
    <w:p w14:paraId="75C9E310" w14:textId="77777777" w:rsidR="00B84ED9" w:rsidRPr="001D3B11" w:rsidRDefault="00B84ED9" w:rsidP="00A518D1">
      <w:pPr>
        <w:jc w:val="center"/>
        <w:rPr>
          <w:rFonts w:asciiTheme="majorHAnsi" w:hAnsiTheme="majorHAnsi" w:cs="Times New Roman"/>
          <w:b/>
          <w:bCs/>
          <w:sz w:val="56"/>
          <w:szCs w:val="56"/>
        </w:rPr>
      </w:pPr>
    </w:p>
    <w:p w14:paraId="5D18E136" w14:textId="746C9056" w:rsidR="00B84ED9" w:rsidRPr="001D3B11" w:rsidRDefault="00B84ED9" w:rsidP="00A518D1">
      <w:pPr>
        <w:jc w:val="center"/>
        <w:rPr>
          <w:rFonts w:asciiTheme="majorHAnsi" w:hAnsiTheme="majorHAnsi" w:cs="Times New Roman"/>
          <w:b/>
          <w:bCs/>
          <w:sz w:val="56"/>
          <w:szCs w:val="56"/>
        </w:rPr>
      </w:pPr>
      <w:r w:rsidRPr="00C3441B">
        <w:rPr>
          <w:rFonts w:asciiTheme="majorHAnsi" w:hAnsiTheme="majorHAnsi" w:cs="Times New Roman"/>
          <w:b/>
          <w:bCs/>
          <w:sz w:val="56"/>
          <w:szCs w:val="56"/>
          <w:highlight w:val="yellow"/>
        </w:rPr>
        <w:t>201</w:t>
      </w:r>
      <w:r w:rsidR="00C3441B" w:rsidRPr="00C3441B">
        <w:rPr>
          <w:rFonts w:asciiTheme="majorHAnsi" w:hAnsiTheme="majorHAnsi" w:cs="Times New Roman"/>
          <w:b/>
          <w:bCs/>
          <w:sz w:val="56"/>
          <w:szCs w:val="56"/>
          <w:highlight w:val="yellow"/>
        </w:rPr>
        <w:t>8-2019</w:t>
      </w:r>
    </w:p>
    <w:p w14:paraId="0E52ED0C" w14:textId="77777777" w:rsidR="00A518D1" w:rsidRPr="001D3B11" w:rsidRDefault="00A518D1" w:rsidP="00A518D1">
      <w:pPr>
        <w:jc w:val="center"/>
        <w:rPr>
          <w:rFonts w:asciiTheme="majorHAnsi" w:hAnsiTheme="majorHAnsi" w:cs="Times New Roman"/>
          <w:b/>
          <w:bCs/>
          <w:sz w:val="56"/>
          <w:szCs w:val="56"/>
        </w:rPr>
      </w:pPr>
    </w:p>
    <w:p w14:paraId="65E64263" w14:textId="2E632328" w:rsidR="00A518D1" w:rsidRPr="001D3B11" w:rsidRDefault="00A518D1" w:rsidP="009D52C4">
      <w:pPr>
        <w:rPr>
          <w:rFonts w:asciiTheme="majorHAnsi" w:hAnsiTheme="majorHAnsi" w:cs="Times New Roman"/>
          <w:b/>
          <w:sz w:val="56"/>
          <w:szCs w:val="56"/>
        </w:rPr>
      </w:pPr>
    </w:p>
    <w:p w14:paraId="4D8DCE12" w14:textId="77777777" w:rsidR="00A518D1" w:rsidRPr="001D3B11" w:rsidRDefault="00A518D1" w:rsidP="00A518D1">
      <w:pPr>
        <w:rPr>
          <w:rFonts w:asciiTheme="majorHAnsi" w:hAnsiTheme="majorHAnsi" w:cs="Times New Roman"/>
          <w:b/>
          <w:sz w:val="56"/>
          <w:szCs w:val="56"/>
        </w:rPr>
      </w:pPr>
    </w:p>
    <w:p w14:paraId="542756EA" w14:textId="77777777" w:rsidR="00A518D1" w:rsidRPr="001D3B11" w:rsidRDefault="00A518D1" w:rsidP="00A518D1">
      <w:pPr>
        <w:jc w:val="center"/>
        <w:rPr>
          <w:rFonts w:asciiTheme="majorHAnsi" w:hAnsiTheme="majorHAnsi" w:cs="Times New Roman"/>
          <w:b/>
          <w:sz w:val="56"/>
          <w:szCs w:val="56"/>
        </w:rPr>
      </w:pPr>
    </w:p>
    <w:p w14:paraId="69250078" w14:textId="77777777" w:rsidR="00A518D1" w:rsidRPr="001D3B11" w:rsidRDefault="00A518D1" w:rsidP="00B84ED9">
      <w:pPr>
        <w:rPr>
          <w:rFonts w:asciiTheme="majorHAnsi" w:hAnsiTheme="majorHAnsi" w:cs="Times New Roman"/>
          <w:b/>
          <w:sz w:val="56"/>
          <w:szCs w:val="56"/>
        </w:rPr>
      </w:pPr>
    </w:p>
    <w:p w14:paraId="4B8FEF6F" w14:textId="77777777" w:rsidR="00A518D1" w:rsidRPr="001D3B11" w:rsidRDefault="00A518D1" w:rsidP="00A518D1">
      <w:pPr>
        <w:rPr>
          <w:rFonts w:asciiTheme="majorHAnsi" w:hAnsiTheme="majorHAnsi" w:cs="Times New Roman"/>
          <w:b/>
          <w:sz w:val="56"/>
          <w:szCs w:val="56"/>
        </w:rPr>
      </w:pPr>
    </w:p>
    <w:p w14:paraId="45A8D521" w14:textId="77777777" w:rsidR="00A518D1" w:rsidRPr="001D3B11" w:rsidRDefault="00A518D1" w:rsidP="00A518D1">
      <w:pPr>
        <w:rPr>
          <w:rFonts w:asciiTheme="majorHAnsi" w:hAnsiTheme="majorHAnsi" w:cs="Times New Roman"/>
          <w:b/>
          <w:sz w:val="56"/>
          <w:szCs w:val="56"/>
        </w:rPr>
      </w:pPr>
    </w:p>
    <w:p w14:paraId="7905245B" w14:textId="77777777" w:rsidR="00A518D1" w:rsidRPr="001D3B11" w:rsidRDefault="00A518D1" w:rsidP="00C54FF0">
      <w:pPr>
        <w:rPr>
          <w:rFonts w:asciiTheme="majorHAnsi" w:hAnsiTheme="majorHAnsi" w:cs="Times New Roman"/>
          <w:b/>
          <w:sz w:val="56"/>
          <w:szCs w:val="56"/>
        </w:rPr>
      </w:pPr>
    </w:p>
    <w:p w14:paraId="5550C14D" w14:textId="6BC3C083" w:rsidR="00A518D1" w:rsidRPr="001D3B11" w:rsidRDefault="00A518D1" w:rsidP="00940987">
      <w:pPr>
        <w:pBdr>
          <w:top w:val="single" w:sz="4" w:space="1" w:color="auto"/>
          <w:left w:val="single" w:sz="4" w:space="4" w:color="auto"/>
          <w:bottom w:val="single" w:sz="4" w:space="1" w:color="auto"/>
          <w:right w:val="single" w:sz="4" w:space="4" w:color="auto"/>
        </w:pBdr>
        <w:jc w:val="center"/>
        <w:rPr>
          <w:rFonts w:asciiTheme="majorHAnsi" w:hAnsiTheme="majorHAnsi" w:cs="Times New Roman"/>
          <w:bCs/>
          <w:sz w:val="28"/>
          <w:szCs w:val="28"/>
        </w:rPr>
        <w:sectPr w:rsidR="00A518D1" w:rsidRPr="001D3B11" w:rsidSect="004B159A">
          <w:footerReference w:type="even" r:id="rId10"/>
          <w:footerReference w:type="default" r:id="rId11"/>
          <w:pgSz w:w="12240" w:h="15840"/>
          <w:pgMar w:top="1440" w:right="1800" w:bottom="1440" w:left="1800" w:header="720" w:footer="720" w:gutter="0"/>
          <w:cols w:space="720"/>
          <w:titlePg/>
          <w:docGrid w:linePitch="360"/>
        </w:sectPr>
      </w:pPr>
      <w:r w:rsidRPr="001D3B11">
        <w:rPr>
          <w:rFonts w:asciiTheme="majorHAnsi" w:hAnsiTheme="majorHAnsi" w:cs="Times New Roman"/>
          <w:bCs/>
          <w:color w:val="000000" w:themeColor="text1"/>
          <w:sz w:val="28"/>
          <w:szCs w:val="28"/>
        </w:rPr>
        <w:t xml:space="preserve">The </w:t>
      </w:r>
      <w:r w:rsidR="00C54FF0" w:rsidRPr="001D3B11">
        <w:rPr>
          <w:rFonts w:asciiTheme="majorHAnsi" w:hAnsiTheme="majorHAnsi" w:cs="Times New Roman"/>
          <w:bCs/>
          <w:color w:val="000000" w:themeColor="text1"/>
          <w:sz w:val="28"/>
          <w:szCs w:val="28"/>
        </w:rPr>
        <w:t>Guidance Counselor</w:t>
      </w:r>
      <w:r w:rsidRPr="001D3B11">
        <w:rPr>
          <w:rFonts w:asciiTheme="majorHAnsi" w:hAnsiTheme="majorHAnsi" w:cs="Times New Roman"/>
          <w:bCs/>
          <w:color w:val="000000" w:themeColor="text1"/>
          <w:sz w:val="28"/>
          <w:szCs w:val="28"/>
        </w:rPr>
        <w:t xml:space="preserve"> Task Force acknowledges the invaluable </w:t>
      </w:r>
      <w:r w:rsidRPr="001D3B11">
        <w:rPr>
          <w:rFonts w:asciiTheme="majorHAnsi" w:hAnsiTheme="majorHAnsi" w:cs="Times New Roman"/>
          <w:bCs/>
          <w:sz w:val="28"/>
          <w:szCs w:val="28"/>
        </w:rPr>
        <w:t>expertise and</w:t>
      </w:r>
      <w:r w:rsidRPr="001D3B11">
        <w:rPr>
          <w:rFonts w:asciiTheme="majorHAnsi" w:hAnsiTheme="majorHAnsi" w:cs="Times New Roman"/>
          <w:bCs/>
          <w:color w:val="000000" w:themeColor="text1"/>
          <w:sz w:val="28"/>
          <w:szCs w:val="28"/>
        </w:rPr>
        <w:t xml:space="preserve"> contributions of the Florida and the Islands Comprehensive Center</w:t>
      </w:r>
      <w:r w:rsidR="00940987" w:rsidRPr="001D3B11">
        <w:rPr>
          <w:rFonts w:asciiTheme="majorHAnsi" w:hAnsiTheme="majorHAnsi" w:cs="Times New Roman"/>
          <w:bCs/>
          <w:color w:val="000000" w:themeColor="text1"/>
          <w:sz w:val="28"/>
          <w:szCs w:val="28"/>
        </w:rPr>
        <w:t xml:space="preserve"> at ETS (FLICC)</w:t>
      </w:r>
      <w:r w:rsidRPr="001D3B11">
        <w:rPr>
          <w:rFonts w:asciiTheme="majorHAnsi" w:hAnsiTheme="majorHAnsi" w:cs="Times New Roman"/>
          <w:bCs/>
          <w:color w:val="000000" w:themeColor="text1"/>
          <w:sz w:val="28"/>
          <w:szCs w:val="28"/>
        </w:rPr>
        <w:t xml:space="preserve"> and the David C. Anchin Center at </w:t>
      </w:r>
      <w:r w:rsidR="00940987" w:rsidRPr="001D3B11">
        <w:rPr>
          <w:rFonts w:asciiTheme="majorHAnsi" w:hAnsiTheme="majorHAnsi" w:cs="Times New Roman"/>
          <w:bCs/>
          <w:color w:val="000000" w:themeColor="text1"/>
          <w:sz w:val="28"/>
          <w:szCs w:val="28"/>
        </w:rPr>
        <w:t>the University of South Florida</w:t>
      </w:r>
      <w:r w:rsidRPr="001D3B11">
        <w:rPr>
          <w:rFonts w:asciiTheme="majorHAnsi" w:hAnsiTheme="majorHAnsi" w:cs="Times New Roman"/>
          <w:bCs/>
          <w:color w:val="000000" w:themeColor="text1"/>
          <w:sz w:val="28"/>
          <w:szCs w:val="28"/>
        </w:rPr>
        <w:t xml:space="preserve"> to the development</w:t>
      </w:r>
      <w:r w:rsidR="00940987" w:rsidRPr="001D3B11">
        <w:rPr>
          <w:rFonts w:asciiTheme="majorHAnsi" w:hAnsiTheme="majorHAnsi" w:cs="Times New Roman"/>
          <w:bCs/>
          <w:sz w:val="28"/>
          <w:szCs w:val="28"/>
        </w:rPr>
        <w:t xml:space="preserve"> of this g</w:t>
      </w:r>
      <w:r w:rsidRPr="001D3B11">
        <w:rPr>
          <w:rFonts w:asciiTheme="majorHAnsi" w:hAnsiTheme="majorHAnsi" w:cs="Times New Roman"/>
          <w:bCs/>
          <w:sz w:val="28"/>
          <w:szCs w:val="28"/>
        </w:rPr>
        <w:t>uidebook.</w:t>
      </w:r>
    </w:p>
    <w:p w14:paraId="75976E49" w14:textId="77777777" w:rsidR="00C163CE" w:rsidRPr="00F1249E" w:rsidRDefault="00C163CE" w:rsidP="00C163CE">
      <w:pPr>
        <w:pStyle w:val="TOCTitle"/>
      </w:pPr>
      <w:r w:rsidRPr="00F1249E">
        <w:lastRenderedPageBreak/>
        <w:t>TABLE OF CONTENTS</w:t>
      </w:r>
    </w:p>
    <w:p w14:paraId="4D6EDF01" w14:textId="77777777" w:rsidR="00C163CE" w:rsidRPr="00F1249E" w:rsidRDefault="00C163CE" w:rsidP="00C163CE">
      <w:pPr>
        <w:pStyle w:val="Level1"/>
        <w:rPr>
          <w:sz w:val="24"/>
          <w:szCs w:val="24"/>
        </w:rPr>
      </w:pPr>
      <w:r w:rsidRPr="00F1249E">
        <w:rPr>
          <w:webHidden/>
          <w:sz w:val="24"/>
          <w:szCs w:val="24"/>
        </w:rPr>
        <w:t>Letter from the commissioner</w:t>
      </w:r>
      <w:r w:rsidRPr="00F1249E">
        <w:rPr>
          <w:webHidden/>
          <w:sz w:val="24"/>
          <w:szCs w:val="24"/>
        </w:rPr>
        <w:tab/>
        <w:t>3</w:t>
      </w:r>
    </w:p>
    <w:p w14:paraId="316E0633" w14:textId="580B852C" w:rsidR="00C163CE" w:rsidRPr="00F1249E" w:rsidRDefault="00C163CE" w:rsidP="00C163CE">
      <w:pPr>
        <w:pStyle w:val="Level1"/>
        <w:rPr>
          <w:sz w:val="24"/>
          <w:szCs w:val="24"/>
        </w:rPr>
      </w:pPr>
      <w:r w:rsidRPr="00F1249E">
        <w:rPr>
          <w:webHidden/>
          <w:sz w:val="24"/>
          <w:szCs w:val="24"/>
        </w:rPr>
        <w:t xml:space="preserve">Evaluating </w:t>
      </w:r>
      <w:r>
        <w:rPr>
          <w:webHidden/>
          <w:sz w:val="24"/>
          <w:szCs w:val="24"/>
        </w:rPr>
        <w:t>Guidance counselor</w:t>
      </w:r>
      <w:r w:rsidRPr="00F1249E">
        <w:rPr>
          <w:webHidden/>
          <w:sz w:val="24"/>
          <w:szCs w:val="24"/>
        </w:rPr>
        <w:t xml:space="preserve"> effectiveness</w:t>
      </w:r>
      <w:r w:rsidRPr="00F1249E">
        <w:rPr>
          <w:webHidden/>
          <w:sz w:val="24"/>
          <w:szCs w:val="24"/>
        </w:rPr>
        <w:tab/>
        <w:t>4</w:t>
      </w:r>
    </w:p>
    <w:p w14:paraId="64F0AE63" w14:textId="77777777" w:rsidR="00C163CE" w:rsidRPr="00F1249E" w:rsidRDefault="00C163CE" w:rsidP="00C163CE">
      <w:pPr>
        <w:pStyle w:val="Level2"/>
        <w:rPr>
          <w:sz w:val="24"/>
          <w:szCs w:val="24"/>
        </w:rPr>
      </w:pPr>
      <w:r w:rsidRPr="00F1249E">
        <w:rPr>
          <w:webHidden/>
          <w:sz w:val="24"/>
          <w:szCs w:val="24"/>
        </w:rPr>
        <w:t>introduction</w:t>
      </w:r>
      <w:r w:rsidRPr="00F1249E">
        <w:rPr>
          <w:webHidden/>
          <w:sz w:val="24"/>
          <w:szCs w:val="24"/>
        </w:rPr>
        <w:tab/>
        <w:t>4</w:t>
      </w:r>
    </w:p>
    <w:p w14:paraId="005F0055" w14:textId="77777777" w:rsidR="00C163CE" w:rsidRPr="00F1249E" w:rsidRDefault="00C163CE" w:rsidP="00C163CE">
      <w:pPr>
        <w:pStyle w:val="Level2"/>
        <w:rPr>
          <w:sz w:val="24"/>
          <w:szCs w:val="24"/>
        </w:rPr>
      </w:pPr>
      <w:r w:rsidRPr="00F1249E">
        <w:rPr>
          <w:webHidden/>
          <w:sz w:val="24"/>
          <w:szCs w:val="24"/>
        </w:rPr>
        <w:t>forms and resources</w:t>
      </w:r>
      <w:r w:rsidRPr="00F1249E">
        <w:rPr>
          <w:webHidden/>
          <w:sz w:val="24"/>
          <w:szCs w:val="24"/>
        </w:rPr>
        <w:tab/>
        <w:t>5</w:t>
      </w:r>
    </w:p>
    <w:p w14:paraId="579C73BA" w14:textId="77777777" w:rsidR="00C163CE" w:rsidRPr="00F1249E" w:rsidRDefault="00C163CE" w:rsidP="00C163CE">
      <w:pPr>
        <w:pStyle w:val="Level1"/>
        <w:rPr>
          <w:sz w:val="24"/>
          <w:szCs w:val="24"/>
        </w:rPr>
      </w:pPr>
      <w:r w:rsidRPr="00F1249E">
        <w:rPr>
          <w:webHidden/>
          <w:sz w:val="24"/>
          <w:szCs w:val="24"/>
        </w:rPr>
        <w:t>setting expectations: the business rules</w:t>
      </w:r>
      <w:r w:rsidRPr="00F1249E">
        <w:rPr>
          <w:webHidden/>
          <w:sz w:val="24"/>
          <w:szCs w:val="24"/>
        </w:rPr>
        <w:tab/>
        <w:t>5</w:t>
      </w:r>
    </w:p>
    <w:p w14:paraId="28107EEA" w14:textId="301F7742" w:rsidR="00C163CE" w:rsidRPr="00F1249E" w:rsidRDefault="00C163CE" w:rsidP="00C163CE">
      <w:pPr>
        <w:pStyle w:val="Level1"/>
        <w:rPr>
          <w:sz w:val="24"/>
          <w:szCs w:val="24"/>
        </w:rPr>
      </w:pPr>
      <w:r w:rsidRPr="00F1249E">
        <w:rPr>
          <w:webHidden/>
          <w:sz w:val="24"/>
          <w:szCs w:val="24"/>
        </w:rPr>
        <w:t xml:space="preserve">the </w:t>
      </w:r>
      <w:r>
        <w:rPr>
          <w:webHidden/>
          <w:sz w:val="24"/>
          <w:szCs w:val="24"/>
        </w:rPr>
        <w:t>guidance counselor</w:t>
      </w:r>
      <w:r w:rsidRPr="00F1249E">
        <w:rPr>
          <w:webHidden/>
          <w:sz w:val="24"/>
          <w:szCs w:val="24"/>
        </w:rPr>
        <w:t xml:space="preserve"> evaluation process in the u.s. virgin islands</w:t>
      </w:r>
      <w:r w:rsidRPr="00F1249E">
        <w:rPr>
          <w:webHidden/>
          <w:sz w:val="24"/>
          <w:szCs w:val="24"/>
        </w:rPr>
        <w:tab/>
        <w:t>6</w:t>
      </w:r>
    </w:p>
    <w:p w14:paraId="1BE19ECB" w14:textId="77777777" w:rsidR="00C163CE" w:rsidRPr="00F1249E" w:rsidRDefault="00C163CE" w:rsidP="00C163CE">
      <w:pPr>
        <w:pStyle w:val="Level3"/>
        <w:rPr>
          <w:b/>
          <w:webHidden/>
          <w:sz w:val="24"/>
          <w:szCs w:val="24"/>
        </w:rPr>
      </w:pPr>
      <w:r w:rsidRPr="00F1249E">
        <w:rPr>
          <w:b/>
          <w:webHidden/>
          <w:sz w:val="24"/>
          <w:szCs w:val="24"/>
        </w:rPr>
        <w:t>aligning the job description and standards</w:t>
      </w:r>
      <w:r w:rsidRPr="00F1249E">
        <w:rPr>
          <w:b/>
          <w:webHidden/>
          <w:sz w:val="24"/>
          <w:szCs w:val="24"/>
        </w:rPr>
        <w:tab/>
        <w:t>6</w:t>
      </w:r>
    </w:p>
    <w:p w14:paraId="399585AC" w14:textId="77777777" w:rsidR="00C163CE" w:rsidRPr="00F1249E" w:rsidRDefault="00C163CE" w:rsidP="00C163CE">
      <w:pPr>
        <w:pStyle w:val="Level3"/>
        <w:rPr>
          <w:b/>
          <w:webHidden/>
          <w:sz w:val="24"/>
          <w:szCs w:val="24"/>
        </w:rPr>
      </w:pPr>
      <w:r w:rsidRPr="00F1249E">
        <w:rPr>
          <w:b/>
          <w:webHidden/>
          <w:sz w:val="24"/>
          <w:szCs w:val="24"/>
        </w:rPr>
        <w:t>aligning the standards with a framework</w:t>
      </w:r>
      <w:r w:rsidRPr="00F1249E">
        <w:rPr>
          <w:b/>
          <w:webHidden/>
          <w:sz w:val="24"/>
          <w:szCs w:val="24"/>
        </w:rPr>
        <w:tab/>
        <w:t>8</w:t>
      </w:r>
    </w:p>
    <w:p w14:paraId="3835EC9B" w14:textId="1D7F8D72" w:rsidR="00C163CE" w:rsidRPr="00F1249E" w:rsidRDefault="00C163CE" w:rsidP="00C163CE">
      <w:pPr>
        <w:pStyle w:val="Level3"/>
        <w:rPr>
          <w:b/>
          <w:webHidden/>
          <w:sz w:val="24"/>
          <w:szCs w:val="24"/>
        </w:rPr>
      </w:pPr>
      <w:r>
        <w:rPr>
          <w:b/>
          <w:webHidden/>
          <w:sz w:val="24"/>
          <w:szCs w:val="24"/>
        </w:rPr>
        <w:t>four</w:t>
      </w:r>
      <w:r w:rsidRPr="00F1249E">
        <w:rPr>
          <w:b/>
          <w:webHidden/>
          <w:sz w:val="24"/>
          <w:szCs w:val="24"/>
        </w:rPr>
        <w:t xml:space="preserve"> domains of responsibility</w:t>
      </w:r>
      <w:r w:rsidRPr="00F1249E">
        <w:rPr>
          <w:b/>
          <w:webHidden/>
          <w:sz w:val="24"/>
          <w:szCs w:val="24"/>
        </w:rPr>
        <w:tab/>
      </w:r>
      <w:r>
        <w:rPr>
          <w:b/>
          <w:webHidden/>
          <w:sz w:val="24"/>
          <w:szCs w:val="24"/>
        </w:rPr>
        <w:t>9</w:t>
      </w:r>
    </w:p>
    <w:p w14:paraId="07C2B6FA" w14:textId="77777777" w:rsidR="00C163CE" w:rsidRPr="00F1249E" w:rsidRDefault="00C163CE" w:rsidP="00C163CE">
      <w:pPr>
        <w:pStyle w:val="Level3"/>
        <w:rPr>
          <w:b/>
          <w:webHidden/>
          <w:sz w:val="24"/>
          <w:szCs w:val="24"/>
        </w:rPr>
      </w:pPr>
      <w:r w:rsidRPr="00F1249E">
        <w:rPr>
          <w:b/>
          <w:webHidden/>
          <w:sz w:val="24"/>
          <w:szCs w:val="24"/>
        </w:rPr>
        <w:t>evaluation instruments</w:t>
      </w:r>
      <w:r w:rsidRPr="00F1249E">
        <w:rPr>
          <w:b/>
          <w:webHidden/>
          <w:sz w:val="24"/>
          <w:szCs w:val="24"/>
        </w:rPr>
        <w:tab/>
        <w:t>1</w:t>
      </w:r>
      <w:r>
        <w:rPr>
          <w:b/>
          <w:webHidden/>
          <w:sz w:val="24"/>
          <w:szCs w:val="24"/>
        </w:rPr>
        <w:t>1</w:t>
      </w:r>
    </w:p>
    <w:p w14:paraId="53F23EEE" w14:textId="1D0C45B9" w:rsidR="00C163CE" w:rsidRPr="00F1249E" w:rsidRDefault="00C163CE" w:rsidP="00C163CE">
      <w:pPr>
        <w:pStyle w:val="Level1"/>
        <w:rPr>
          <w:webHidden/>
          <w:sz w:val="24"/>
          <w:szCs w:val="24"/>
        </w:rPr>
      </w:pPr>
      <w:r w:rsidRPr="00F1249E">
        <w:rPr>
          <w:webHidden/>
          <w:sz w:val="24"/>
          <w:szCs w:val="24"/>
        </w:rPr>
        <w:t>How evidence is collected</w:t>
      </w:r>
      <w:r w:rsidRPr="00F1249E">
        <w:rPr>
          <w:webHidden/>
          <w:sz w:val="24"/>
          <w:szCs w:val="24"/>
        </w:rPr>
        <w:tab/>
        <w:t>1</w:t>
      </w:r>
      <w:r>
        <w:rPr>
          <w:webHidden/>
          <w:sz w:val="24"/>
          <w:szCs w:val="24"/>
        </w:rPr>
        <w:t>2</w:t>
      </w:r>
    </w:p>
    <w:p w14:paraId="0F650D73" w14:textId="53B61A1F" w:rsidR="00C163CE" w:rsidRPr="00F1249E" w:rsidRDefault="00C163CE" w:rsidP="00C163CE">
      <w:pPr>
        <w:pStyle w:val="Level3"/>
        <w:rPr>
          <w:b/>
          <w:webHidden/>
          <w:sz w:val="24"/>
          <w:szCs w:val="24"/>
        </w:rPr>
      </w:pPr>
      <w:r w:rsidRPr="00F1249E">
        <w:rPr>
          <w:b/>
          <w:webHidden/>
          <w:sz w:val="24"/>
          <w:szCs w:val="24"/>
        </w:rPr>
        <w:t>measure 1: professional growth plan</w:t>
      </w:r>
      <w:r w:rsidRPr="00F1249E">
        <w:rPr>
          <w:b/>
          <w:webHidden/>
          <w:sz w:val="24"/>
          <w:szCs w:val="24"/>
        </w:rPr>
        <w:tab/>
        <w:t>1</w:t>
      </w:r>
      <w:r>
        <w:rPr>
          <w:b/>
          <w:webHidden/>
          <w:sz w:val="24"/>
          <w:szCs w:val="24"/>
        </w:rPr>
        <w:t>2</w:t>
      </w:r>
    </w:p>
    <w:p w14:paraId="32C1B837" w14:textId="1C1BB0FB" w:rsidR="00C163CE" w:rsidRPr="00F1249E" w:rsidRDefault="00C163CE" w:rsidP="00C163CE">
      <w:pPr>
        <w:pStyle w:val="Level3"/>
        <w:rPr>
          <w:b/>
          <w:webHidden/>
          <w:sz w:val="24"/>
          <w:szCs w:val="24"/>
        </w:rPr>
      </w:pPr>
      <w:r w:rsidRPr="00F1249E">
        <w:rPr>
          <w:b/>
          <w:webHidden/>
          <w:sz w:val="24"/>
          <w:szCs w:val="24"/>
        </w:rPr>
        <w:t>Measure 2: artifact review</w:t>
      </w:r>
      <w:r>
        <w:rPr>
          <w:b/>
          <w:webHidden/>
          <w:sz w:val="24"/>
          <w:szCs w:val="24"/>
        </w:rPr>
        <w:t>/observation</w:t>
      </w:r>
      <w:r w:rsidRPr="00F1249E">
        <w:rPr>
          <w:b/>
          <w:webHidden/>
          <w:sz w:val="24"/>
          <w:szCs w:val="24"/>
        </w:rPr>
        <w:tab/>
        <w:t>1</w:t>
      </w:r>
      <w:r>
        <w:rPr>
          <w:b/>
          <w:webHidden/>
          <w:sz w:val="24"/>
          <w:szCs w:val="24"/>
        </w:rPr>
        <w:t>6</w:t>
      </w:r>
      <w:r w:rsidRPr="00F1249E">
        <w:rPr>
          <w:b/>
          <w:webHidden/>
          <w:sz w:val="24"/>
          <w:szCs w:val="24"/>
        </w:rPr>
        <w:tab/>
      </w:r>
    </w:p>
    <w:p w14:paraId="4CC4DBBD" w14:textId="33F0A378" w:rsidR="00C163CE" w:rsidRPr="00F1249E" w:rsidRDefault="00C163CE" w:rsidP="00C163CE">
      <w:pPr>
        <w:pStyle w:val="Level3"/>
        <w:rPr>
          <w:b/>
          <w:webHidden/>
          <w:sz w:val="24"/>
          <w:szCs w:val="24"/>
        </w:rPr>
      </w:pPr>
      <w:r>
        <w:rPr>
          <w:b/>
          <w:webHidden/>
          <w:sz w:val="24"/>
          <w:szCs w:val="24"/>
        </w:rPr>
        <w:t>measure 3</w:t>
      </w:r>
      <w:r w:rsidRPr="00F1249E">
        <w:rPr>
          <w:b/>
          <w:webHidden/>
          <w:sz w:val="24"/>
          <w:szCs w:val="24"/>
        </w:rPr>
        <w:t>: employee time</w:t>
      </w:r>
      <w:r w:rsidRPr="00F1249E">
        <w:rPr>
          <w:b/>
          <w:webHidden/>
          <w:sz w:val="24"/>
          <w:szCs w:val="24"/>
        </w:rPr>
        <w:tab/>
      </w:r>
      <w:r>
        <w:rPr>
          <w:b/>
          <w:webHidden/>
          <w:sz w:val="24"/>
          <w:szCs w:val="24"/>
        </w:rPr>
        <w:t>2</w:t>
      </w:r>
      <w:r w:rsidR="00686ACA">
        <w:rPr>
          <w:b/>
          <w:webHidden/>
          <w:sz w:val="24"/>
          <w:szCs w:val="24"/>
        </w:rPr>
        <w:t>2</w:t>
      </w:r>
    </w:p>
    <w:p w14:paraId="372EBF9F" w14:textId="4298F03A" w:rsidR="00C163CE" w:rsidRPr="00F1249E" w:rsidRDefault="00C163CE" w:rsidP="00C163CE">
      <w:pPr>
        <w:pStyle w:val="Level1"/>
        <w:rPr>
          <w:webHidden/>
          <w:sz w:val="24"/>
          <w:szCs w:val="24"/>
        </w:rPr>
      </w:pPr>
      <w:r w:rsidRPr="00F1249E">
        <w:rPr>
          <w:webHidden/>
          <w:sz w:val="24"/>
          <w:szCs w:val="24"/>
        </w:rPr>
        <w:t>summative scoring: how scores are determined</w:t>
      </w:r>
      <w:r w:rsidRPr="00F1249E">
        <w:rPr>
          <w:webHidden/>
          <w:sz w:val="24"/>
          <w:szCs w:val="24"/>
        </w:rPr>
        <w:tab/>
      </w:r>
      <w:r>
        <w:rPr>
          <w:webHidden/>
          <w:sz w:val="24"/>
          <w:szCs w:val="24"/>
        </w:rPr>
        <w:t>22</w:t>
      </w:r>
    </w:p>
    <w:p w14:paraId="177A0810" w14:textId="6A1EF328" w:rsidR="00C163CE" w:rsidRPr="00F1249E" w:rsidRDefault="00C163CE" w:rsidP="00C163CE">
      <w:pPr>
        <w:pStyle w:val="Level1"/>
        <w:rPr>
          <w:webHidden/>
          <w:sz w:val="24"/>
          <w:szCs w:val="24"/>
        </w:rPr>
      </w:pPr>
      <w:r w:rsidRPr="00F1249E">
        <w:rPr>
          <w:webHidden/>
          <w:sz w:val="24"/>
          <w:szCs w:val="24"/>
        </w:rPr>
        <w:t>the summative evaluation meeting</w:t>
      </w:r>
      <w:r w:rsidRPr="00F1249E">
        <w:rPr>
          <w:webHidden/>
          <w:sz w:val="24"/>
          <w:szCs w:val="24"/>
        </w:rPr>
        <w:tab/>
      </w:r>
      <w:r>
        <w:rPr>
          <w:webHidden/>
          <w:sz w:val="24"/>
          <w:szCs w:val="24"/>
        </w:rPr>
        <w:t>23</w:t>
      </w:r>
    </w:p>
    <w:p w14:paraId="3F94045C" w14:textId="382FC31E" w:rsidR="00C163CE" w:rsidRPr="00F1249E" w:rsidRDefault="00C163CE" w:rsidP="00C163CE">
      <w:pPr>
        <w:pStyle w:val="Level1"/>
        <w:rPr>
          <w:webHidden/>
          <w:sz w:val="24"/>
          <w:szCs w:val="24"/>
        </w:rPr>
      </w:pPr>
      <w:r w:rsidRPr="00F1249E">
        <w:rPr>
          <w:webHidden/>
          <w:sz w:val="24"/>
          <w:szCs w:val="24"/>
        </w:rPr>
        <w:t>reviewing the process: how, when, and why evaluation occurs</w:t>
      </w:r>
      <w:r w:rsidRPr="00F1249E">
        <w:rPr>
          <w:webHidden/>
          <w:sz w:val="24"/>
          <w:szCs w:val="24"/>
        </w:rPr>
        <w:tab/>
        <w:t>2</w:t>
      </w:r>
      <w:r>
        <w:rPr>
          <w:webHidden/>
          <w:sz w:val="24"/>
          <w:szCs w:val="24"/>
        </w:rPr>
        <w:t>4</w:t>
      </w:r>
    </w:p>
    <w:p w14:paraId="2C782041" w14:textId="62506812" w:rsidR="00C163CE" w:rsidRPr="00F1249E" w:rsidRDefault="00C163CE" w:rsidP="00C163CE">
      <w:pPr>
        <w:pStyle w:val="Level3"/>
        <w:rPr>
          <w:b/>
          <w:webHidden/>
          <w:sz w:val="24"/>
          <w:szCs w:val="24"/>
        </w:rPr>
      </w:pPr>
      <w:r w:rsidRPr="00F1249E">
        <w:rPr>
          <w:b/>
          <w:webHidden/>
          <w:sz w:val="24"/>
          <w:szCs w:val="24"/>
        </w:rPr>
        <w:t>evaluation improves practice</w:t>
      </w:r>
      <w:r w:rsidRPr="00F1249E">
        <w:rPr>
          <w:b/>
          <w:webHidden/>
          <w:sz w:val="24"/>
          <w:szCs w:val="24"/>
        </w:rPr>
        <w:tab/>
        <w:t>2</w:t>
      </w:r>
      <w:r>
        <w:rPr>
          <w:b/>
          <w:webHidden/>
          <w:sz w:val="24"/>
          <w:szCs w:val="24"/>
        </w:rPr>
        <w:t>4</w:t>
      </w:r>
    </w:p>
    <w:p w14:paraId="177A277F" w14:textId="663ECA37" w:rsidR="00C163CE" w:rsidRPr="00F1249E" w:rsidRDefault="00C163CE" w:rsidP="00C163CE">
      <w:pPr>
        <w:pStyle w:val="Level3"/>
        <w:rPr>
          <w:b/>
          <w:webHidden/>
          <w:sz w:val="24"/>
          <w:szCs w:val="24"/>
        </w:rPr>
      </w:pPr>
      <w:r w:rsidRPr="00F1249E">
        <w:rPr>
          <w:b/>
          <w:webHidden/>
          <w:sz w:val="24"/>
          <w:szCs w:val="24"/>
        </w:rPr>
        <w:t>a cyclical process</w:t>
      </w:r>
      <w:r w:rsidRPr="00F1249E">
        <w:rPr>
          <w:b/>
          <w:webHidden/>
          <w:sz w:val="24"/>
          <w:szCs w:val="24"/>
        </w:rPr>
        <w:tab/>
        <w:t>2</w:t>
      </w:r>
      <w:r>
        <w:rPr>
          <w:b/>
          <w:webHidden/>
          <w:sz w:val="24"/>
          <w:szCs w:val="24"/>
        </w:rPr>
        <w:t>4</w:t>
      </w:r>
    </w:p>
    <w:p w14:paraId="4449EA5C" w14:textId="7048C9EF" w:rsidR="00C163CE" w:rsidRDefault="00C163CE" w:rsidP="00C163CE">
      <w:pPr>
        <w:pStyle w:val="Level1"/>
        <w:rPr>
          <w:webHidden/>
          <w:sz w:val="24"/>
          <w:szCs w:val="24"/>
        </w:rPr>
      </w:pPr>
      <w:r w:rsidRPr="00F1249E">
        <w:rPr>
          <w:webHidden/>
          <w:sz w:val="24"/>
          <w:szCs w:val="24"/>
        </w:rPr>
        <w:t>appendices</w:t>
      </w:r>
      <w:r w:rsidRPr="00F1249E">
        <w:rPr>
          <w:webHidden/>
          <w:sz w:val="24"/>
          <w:szCs w:val="24"/>
        </w:rPr>
        <w:tab/>
        <w:t>2</w:t>
      </w:r>
      <w:r>
        <w:rPr>
          <w:webHidden/>
          <w:sz w:val="24"/>
          <w:szCs w:val="24"/>
        </w:rPr>
        <w:t>7</w:t>
      </w:r>
    </w:p>
    <w:p w14:paraId="62B0A03D" w14:textId="170A1FEA" w:rsidR="00C163CE" w:rsidRPr="00F1249E" w:rsidRDefault="00C163CE" w:rsidP="00C163CE">
      <w:pPr>
        <w:pStyle w:val="Level1"/>
        <w:rPr>
          <w:webHidden/>
          <w:sz w:val="24"/>
          <w:szCs w:val="24"/>
        </w:rPr>
      </w:pPr>
      <w:r>
        <w:rPr>
          <w:webHidden/>
          <w:sz w:val="24"/>
          <w:szCs w:val="24"/>
        </w:rPr>
        <w:t>Glossary</w:t>
      </w:r>
      <w:r>
        <w:rPr>
          <w:webHidden/>
          <w:sz w:val="24"/>
          <w:szCs w:val="24"/>
        </w:rPr>
        <w:tab/>
        <w:t>34</w:t>
      </w:r>
    </w:p>
    <w:p w14:paraId="2D0035AE" w14:textId="77777777" w:rsidR="00C163CE" w:rsidRDefault="00C163CE" w:rsidP="00C163CE">
      <w:pPr>
        <w:rPr>
          <w:webHidden/>
        </w:rPr>
      </w:pPr>
      <w:r w:rsidRPr="00F1249E">
        <w:rPr>
          <w:webHidden/>
        </w:rPr>
        <w:tab/>
      </w:r>
    </w:p>
    <w:p w14:paraId="7C180ECD" w14:textId="77777777" w:rsidR="00C163CE" w:rsidRDefault="00C163CE" w:rsidP="00C163CE">
      <w:pPr>
        <w:rPr>
          <w:webHidden/>
        </w:rPr>
      </w:pPr>
      <w:r>
        <w:rPr>
          <w:webHidden/>
        </w:rPr>
        <w:br w:type="page"/>
      </w:r>
    </w:p>
    <w:p w14:paraId="3E4943F2" w14:textId="77777777" w:rsidR="008D05E3" w:rsidRPr="001D3B11" w:rsidRDefault="008D05E3" w:rsidP="007A7A70">
      <w:pPr>
        <w:rPr>
          <w:rFonts w:asciiTheme="majorHAnsi" w:hAnsiTheme="majorHAnsi" w:cs="Times New Roman"/>
          <w:b/>
        </w:rPr>
      </w:pPr>
    </w:p>
    <w:p w14:paraId="2FA741F2" w14:textId="37729B2C" w:rsidR="008D05E3" w:rsidRDefault="008D05E3" w:rsidP="00672B89">
      <w:pPr>
        <w:rPr>
          <w:rFonts w:asciiTheme="majorHAnsi" w:hAnsiTheme="majorHAnsi" w:cs="Times New Roman"/>
          <w:b/>
          <w:color w:val="31849B" w:themeColor="accent5" w:themeShade="BF"/>
          <w:sz w:val="32"/>
          <w:szCs w:val="32"/>
        </w:rPr>
      </w:pPr>
      <w:r>
        <w:rPr>
          <w:rFonts w:asciiTheme="majorHAnsi" w:hAnsiTheme="majorHAnsi" w:cs="Times New Roman"/>
          <w:b/>
          <w:color w:val="31849B" w:themeColor="accent5" w:themeShade="BF"/>
          <w:sz w:val="32"/>
          <w:szCs w:val="32"/>
        </w:rPr>
        <w:t>Letter from Commissioner</w:t>
      </w:r>
    </w:p>
    <w:p w14:paraId="6356B5B1" w14:textId="77777777" w:rsidR="008D05E3" w:rsidRDefault="008D05E3" w:rsidP="00672B89">
      <w:pPr>
        <w:rPr>
          <w:rFonts w:asciiTheme="majorHAnsi" w:hAnsiTheme="majorHAnsi" w:cs="Times New Roman"/>
          <w:b/>
          <w:color w:val="31849B" w:themeColor="accent5" w:themeShade="BF"/>
          <w:sz w:val="32"/>
          <w:szCs w:val="32"/>
        </w:rPr>
      </w:pPr>
    </w:p>
    <w:p w14:paraId="26686049" w14:textId="77777777" w:rsidR="008D05E3" w:rsidRDefault="008D05E3">
      <w:pPr>
        <w:rPr>
          <w:rFonts w:asciiTheme="majorHAnsi" w:hAnsiTheme="majorHAnsi" w:cs="Times New Roman"/>
          <w:b/>
          <w:color w:val="31849B" w:themeColor="accent5" w:themeShade="BF"/>
          <w:sz w:val="32"/>
          <w:szCs w:val="32"/>
        </w:rPr>
      </w:pPr>
      <w:r>
        <w:rPr>
          <w:rFonts w:asciiTheme="majorHAnsi" w:hAnsiTheme="majorHAnsi" w:cs="Times New Roman"/>
          <w:b/>
          <w:color w:val="31849B" w:themeColor="accent5" w:themeShade="BF"/>
          <w:sz w:val="32"/>
          <w:szCs w:val="32"/>
        </w:rPr>
        <w:br w:type="page"/>
      </w:r>
    </w:p>
    <w:p w14:paraId="185524CF" w14:textId="30FDF1E4" w:rsidR="005E0741" w:rsidRPr="00672B89" w:rsidRDefault="00367B60" w:rsidP="00672B89">
      <w:pPr>
        <w:rPr>
          <w:rFonts w:asciiTheme="majorHAnsi" w:hAnsiTheme="majorHAnsi" w:cs="Times New Roman"/>
          <w:b/>
        </w:rPr>
      </w:pPr>
      <w:r>
        <w:rPr>
          <w:rFonts w:asciiTheme="majorHAnsi" w:hAnsiTheme="majorHAnsi" w:cs="Times New Roman"/>
          <w:b/>
          <w:color w:val="31849B" w:themeColor="accent5" w:themeShade="BF"/>
          <w:sz w:val="32"/>
          <w:szCs w:val="32"/>
        </w:rPr>
        <w:lastRenderedPageBreak/>
        <w:t>E</w:t>
      </w:r>
      <w:r w:rsidR="005E0741" w:rsidRPr="001D3B11">
        <w:rPr>
          <w:rFonts w:asciiTheme="majorHAnsi" w:hAnsiTheme="majorHAnsi" w:cs="Times New Roman"/>
          <w:b/>
          <w:color w:val="31849B" w:themeColor="accent5" w:themeShade="BF"/>
          <w:sz w:val="32"/>
          <w:szCs w:val="32"/>
        </w:rPr>
        <w:t>valuating Guidance Counselor Effectiveness</w:t>
      </w:r>
      <w:r w:rsidR="00A2452F" w:rsidRPr="001D3B11">
        <w:rPr>
          <w:rFonts w:asciiTheme="majorHAnsi" w:hAnsiTheme="majorHAnsi" w:cs="Times New Roman"/>
          <w:noProof/>
        </w:rPr>
        <w:t xml:space="preserve"> </w:t>
      </w:r>
    </w:p>
    <w:p w14:paraId="1D1ABCB1" w14:textId="38C9B0F4" w:rsidR="00AD5D55" w:rsidRPr="001D3B11" w:rsidRDefault="00A2452F" w:rsidP="00AD5D55">
      <w:pPr>
        <w:pStyle w:val="BodyText"/>
        <w:rPr>
          <w:rFonts w:asciiTheme="majorHAnsi" w:hAnsiTheme="majorHAnsi" w:cs="Times New Roman"/>
        </w:rPr>
      </w:pPr>
      <w:r w:rsidRPr="001D3B11">
        <w:rPr>
          <w:rFonts w:asciiTheme="majorHAnsi" w:hAnsiTheme="majorHAnsi" w:cs="Times New Roman"/>
          <w:b/>
          <w:noProof/>
          <w:u w:val="single"/>
        </w:rPr>
        <mc:AlternateContent>
          <mc:Choice Requires="wps">
            <w:drawing>
              <wp:anchor distT="0" distB="0" distL="114300" distR="114300" simplePos="0" relativeHeight="251682816" behindDoc="0" locked="0" layoutInCell="1" allowOverlap="1" wp14:anchorId="01EBEF8D" wp14:editId="4060F33D">
                <wp:simplePos x="0" y="0"/>
                <wp:positionH relativeFrom="column">
                  <wp:posOffset>3869055</wp:posOffset>
                </wp:positionH>
                <wp:positionV relativeFrom="paragraph">
                  <wp:posOffset>550545</wp:posOffset>
                </wp:positionV>
                <wp:extent cx="1999615" cy="2320290"/>
                <wp:effectExtent l="50800" t="25400" r="83185" b="92710"/>
                <wp:wrapThrough wrapText="bothSides">
                  <wp:wrapPolygon edited="0">
                    <wp:start x="1646" y="-236"/>
                    <wp:lineTo x="-549" y="0"/>
                    <wp:lineTo x="-549" y="20808"/>
                    <wp:lineTo x="1921" y="22227"/>
                    <wp:lineTo x="19755" y="22227"/>
                    <wp:lineTo x="20029" y="21990"/>
                    <wp:lineTo x="22224" y="19153"/>
                    <wp:lineTo x="22224" y="2837"/>
                    <wp:lineTo x="21401" y="1419"/>
                    <wp:lineTo x="20029" y="-236"/>
                    <wp:lineTo x="1646" y="-236"/>
                  </wp:wrapPolygon>
                </wp:wrapThrough>
                <wp:docPr id="15" name="Rounded Rectangle 15"/>
                <wp:cNvGraphicFramePr/>
                <a:graphic xmlns:a="http://schemas.openxmlformats.org/drawingml/2006/main">
                  <a:graphicData uri="http://schemas.microsoft.com/office/word/2010/wordprocessingShape">
                    <wps:wsp>
                      <wps:cNvSpPr/>
                      <wps:spPr>
                        <a:xfrm>
                          <a:off x="0" y="0"/>
                          <a:ext cx="1999615" cy="2320290"/>
                        </a:xfrm>
                        <a:prstGeom prst="roundRect">
                          <a:avLst/>
                        </a:prstGeom>
                        <a:solidFill>
                          <a:schemeClr val="accent1">
                            <a:tint val="100000"/>
                            <a:shade val="100000"/>
                            <a:satMod val="130000"/>
                          </a:schemeClr>
                        </a:solidFill>
                      </wps:spPr>
                      <wps:style>
                        <a:lnRef idx="1">
                          <a:schemeClr val="accent1"/>
                        </a:lnRef>
                        <a:fillRef idx="3">
                          <a:schemeClr val="accent1"/>
                        </a:fillRef>
                        <a:effectRef idx="2">
                          <a:schemeClr val="accent1"/>
                        </a:effectRef>
                        <a:fontRef idx="minor">
                          <a:schemeClr val="lt1"/>
                        </a:fontRef>
                      </wps:style>
                      <wps:txbx>
                        <w:txbxContent>
                          <w:p w14:paraId="4D987AA2" w14:textId="116C2776" w:rsidR="00070C6A" w:rsidRPr="00F95765" w:rsidRDefault="00070C6A" w:rsidP="00D03513">
                            <w:pPr>
                              <w:widowControl w:val="0"/>
                              <w:autoSpaceDE w:val="0"/>
                              <w:autoSpaceDN w:val="0"/>
                              <w:adjustRightInd w:val="0"/>
                              <w:spacing w:after="240"/>
                              <w:jc w:val="center"/>
                              <w:rPr>
                                <w:rFonts w:ascii="Calibri" w:hAnsi="Calibri" w:cs="Times New Roman"/>
                              </w:rPr>
                            </w:pPr>
                            <w:r>
                              <w:rPr>
                                <w:rFonts w:ascii="Calibri" w:hAnsi="Calibri" w:cs="Times New Roman"/>
                              </w:rPr>
                              <w:t xml:space="preserve">The </w:t>
                            </w:r>
                            <w:r w:rsidRPr="00F95765">
                              <w:rPr>
                                <w:rFonts w:ascii="Calibri" w:hAnsi="Calibri" w:cs="Times New Roman"/>
                              </w:rPr>
                              <w:t xml:space="preserve">VIDE considers this </w:t>
                            </w:r>
                            <w:r>
                              <w:rPr>
                                <w:rFonts w:ascii="Calibri" w:hAnsi="Calibri" w:cs="Times New Roman"/>
                              </w:rPr>
                              <w:t xml:space="preserve">evaluation </w:t>
                            </w:r>
                            <w:r w:rsidRPr="00F95765">
                              <w:rPr>
                                <w:rFonts w:ascii="Calibri" w:hAnsi="Calibri" w:cs="Times New Roman"/>
                              </w:rPr>
                              <w:t>process</w:t>
                            </w:r>
                            <w:r w:rsidRPr="00F95765">
                              <w:rPr>
                                <w:rFonts w:ascii="Calibri" w:hAnsi="Calibri" w:cs="Times New Roman"/>
                                <w:b/>
                              </w:rPr>
                              <w:t xml:space="preserve"> </w:t>
                            </w:r>
                            <w:r w:rsidRPr="00F95765">
                              <w:rPr>
                                <w:rFonts w:ascii="Calibri" w:hAnsi="Calibri" w:cs="Times New Roman"/>
                                <w:b/>
                                <w:i/>
                              </w:rPr>
                              <w:t>an investment in the</w:t>
                            </w:r>
                            <w:r>
                              <w:rPr>
                                <w:rFonts w:ascii="Calibri" w:hAnsi="Calibri" w:cs="Times New Roman"/>
                                <w:b/>
                                <w:i/>
                              </w:rPr>
                              <w:t xml:space="preserve"> guidance counselors</w:t>
                            </w:r>
                            <w:r w:rsidRPr="00F95765">
                              <w:rPr>
                                <w:rFonts w:ascii="Calibri" w:hAnsi="Calibri" w:cs="Times New Roman"/>
                                <w:b/>
                                <w:i/>
                              </w:rPr>
                              <w:t xml:space="preserve"> of the U.S.</w:t>
                            </w:r>
                            <w:r>
                              <w:rPr>
                                <w:rFonts w:ascii="Calibri" w:hAnsi="Calibri" w:cs="Times New Roman"/>
                                <w:b/>
                                <w:i/>
                              </w:rPr>
                              <w:t xml:space="preserve"> Virgin</w:t>
                            </w:r>
                            <w:r w:rsidRPr="00F95765">
                              <w:rPr>
                                <w:rFonts w:ascii="Calibri" w:hAnsi="Calibri" w:cs="Times New Roman"/>
                                <w:b/>
                                <w:i/>
                              </w:rPr>
                              <w:t xml:space="preserve"> Islands</w:t>
                            </w:r>
                            <w:r w:rsidRPr="00F95765">
                              <w:rPr>
                                <w:rFonts w:ascii="Calibri" w:hAnsi="Calibri" w:cs="Times New Roman"/>
                                <w:b/>
                              </w:rPr>
                              <w:t xml:space="preserve">. </w:t>
                            </w:r>
                            <w:r w:rsidRPr="00F95765">
                              <w:rPr>
                                <w:rFonts w:ascii="Calibri" w:hAnsi="Calibri" w:cs="Times New Roman"/>
                              </w:rPr>
                              <w:t>The system honor</w:t>
                            </w:r>
                            <w:r>
                              <w:rPr>
                                <w:rFonts w:ascii="Calibri" w:hAnsi="Calibri" w:cs="Times New Roman"/>
                              </w:rPr>
                              <w:t>s and enhances</w:t>
                            </w:r>
                            <w:r w:rsidRPr="00F95765">
                              <w:rPr>
                                <w:rFonts w:ascii="Calibri" w:hAnsi="Calibri" w:cs="Times New Roman"/>
                              </w:rPr>
                              <w:t xml:space="preserve"> </w:t>
                            </w:r>
                            <w:r>
                              <w:rPr>
                                <w:rFonts w:ascii="Calibri" w:hAnsi="Calibri" w:cs="Times New Roman"/>
                              </w:rPr>
                              <w:t>the professionalism of guidance counselors</w:t>
                            </w:r>
                            <w:r w:rsidRPr="00F95765">
                              <w:rPr>
                                <w:rFonts w:ascii="Calibri" w:hAnsi="Calibri" w:cs="Times New Roman"/>
                              </w:rPr>
                              <w:t xml:space="preserve"> </w:t>
                            </w:r>
                            <w:r>
                              <w:rPr>
                                <w:rFonts w:ascii="Calibri" w:hAnsi="Calibri" w:cs="Times New Roman"/>
                              </w:rPr>
                              <w:t xml:space="preserve">as they </w:t>
                            </w:r>
                            <w:r w:rsidRPr="00F95765">
                              <w:rPr>
                                <w:rFonts w:ascii="Calibri" w:hAnsi="Calibri" w:cs="Times New Roman"/>
                              </w:rPr>
                              <w:t>gain expertise throughout their careers.</w:t>
                            </w:r>
                          </w:p>
                          <w:p w14:paraId="6DA57E01" w14:textId="77777777" w:rsidR="00070C6A" w:rsidRDefault="00070C6A" w:rsidP="00A2452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5" o:spid="_x0000_s1026" style="position:absolute;margin-left:304.65pt;margin-top:43.35pt;width:157.45pt;height:182.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" fillcolor="#4f81bd [3204]" strokecolor="#4579b8 [3044]">
                <v:shadow on="t" opacity="22937f" mv:blur="40000f" origin=",.5" offset="0,23000emu"/>
                <v:textbox>
                  <w:txbxContent>
                    <w:p w14:paraId="4D987AA2" w14:textId="116C2776" w:rsidR="00997EA8" w:rsidRPr="00F95765" w:rsidRDefault="00997EA8" w:rsidP="00D03513">
                      <w:pPr>
                        <w:widowControl w:val="0"/>
                        <w:autoSpaceDE w:val="0"/>
                        <w:autoSpaceDN w:val="0"/>
                        <w:adjustRightInd w:val="0"/>
                        <w:spacing w:after="240"/>
                        <w:jc w:val="center"/>
                        <w:rPr>
                          <w:rFonts w:ascii="Calibri" w:hAnsi="Calibri" w:cs="Times New Roman"/>
                        </w:rPr>
                      </w:pPr>
                      <w:r>
                        <w:rPr>
                          <w:rFonts w:ascii="Calibri" w:hAnsi="Calibri" w:cs="Times New Roman"/>
                        </w:rPr>
                        <w:t xml:space="preserve">The </w:t>
                      </w:r>
                      <w:r w:rsidRPr="00F95765">
                        <w:rPr>
                          <w:rFonts w:ascii="Calibri" w:hAnsi="Calibri" w:cs="Times New Roman"/>
                        </w:rPr>
                        <w:t xml:space="preserve">VIDE considers this </w:t>
                      </w:r>
                      <w:r>
                        <w:rPr>
                          <w:rFonts w:ascii="Calibri" w:hAnsi="Calibri" w:cs="Times New Roman"/>
                        </w:rPr>
                        <w:t xml:space="preserve">evaluation </w:t>
                      </w:r>
                      <w:r w:rsidRPr="00F95765">
                        <w:rPr>
                          <w:rFonts w:ascii="Calibri" w:hAnsi="Calibri" w:cs="Times New Roman"/>
                        </w:rPr>
                        <w:t>process</w:t>
                      </w:r>
                      <w:r w:rsidRPr="00F95765">
                        <w:rPr>
                          <w:rFonts w:ascii="Calibri" w:hAnsi="Calibri" w:cs="Times New Roman"/>
                          <w:b/>
                        </w:rPr>
                        <w:t xml:space="preserve"> </w:t>
                      </w:r>
                      <w:r w:rsidRPr="00F95765">
                        <w:rPr>
                          <w:rFonts w:ascii="Calibri" w:hAnsi="Calibri" w:cs="Times New Roman"/>
                          <w:b/>
                          <w:i/>
                        </w:rPr>
                        <w:t>an investment in the</w:t>
                      </w:r>
                      <w:r>
                        <w:rPr>
                          <w:rFonts w:ascii="Calibri" w:hAnsi="Calibri" w:cs="Times New Roman"/>
                          <w:b/>
                          <w:i/>
                        </w:rPr>
                        <w:t xml:space="preserve"> guidance counselors</w:t>
                      </w:r>
                      <w:r w:rsidRPr="00F95765">
                        <w:rPr>
                          <w:rFonts w:ascii="Calibri" w:hAnsi="Calibri" w:cs="Times New Roman"/>
                          <w:b/>
                          <w:i/>
                        </w:rPr>
                        <w:t xml:space="preserve"> of the U.S.</w:t>
                      </w:r>
                      <w:r>
                        <w:rPr>
                          <w:rFonts w:ascii="Calibri" w:hAnsi="Calibri" w:cs="Times New Roman"/>
                          <w:b/>
                          <w:i/>
                        </w:rPr>
                        <w:t xml:space="preserve"> Virgin</w:t>
                      </w:r>
                      <w:r w:rsidRPr="00F95765">
                        <w:rPr>
                          <w:rFonts w:ascii="Calibri" w:hAnsi="Calibri" w:cs="Times New Roman"/>
                          <w:b/>
                          <w:i/>
                        </w:rPr>
                        <w:t xml:space="preserve"> Islands</w:t>
                      </w:r>
                      <w:r w:rsidRPr="00F95765">
                        <w:rPr>
                          <w:rFonts w:ascii="Calibri" w:hAnsi="Calibri" w:cs="Times New Roman"/>
                          <w:b/>
                        </w:rPr>
                        <w:t xml:space="preserve">. </w:t>
                      </w:r>
                      <w:r w:rsidRPr="00F95765">
                        <w:rPr>
                          <w:rFonts w:ascii="Calibri" w:hAnsi="Calibri" w:cs="Times New Roman"/>
                        </w:rPr>
                        <w:t>The system honor</w:t>
                      </w:r>
                      <w:r>
                        <w:rPr>
                          <w:rFonts w:ascii="Calibri" w:hAnsi="Calibri" w:cs="Times New Roman"/>
                        </w:rPr>
                        <w:t>s and enhances</w:t>
                      </w:r>
                      <w:r w:rsidRPr="00F95765">
                        <w:rPr>
                          <w:rFonts w:ascii="Calibri" w:hAnsi="Calibri" w:cs="Times New Roman"/>
                        </w:rPr>
                        <w:t xml:space="preserve"> </w:t>
                      </w:r>
                      <w:r>
                        <w:rPr>
                          <w:rFonts w:ascii="Calibri" w:hAnsi="Calibri" w:cs="Times New Roman"/>
                        </w:rPr>
                        <w:t>the professionalism of guidance counselors</w:t>
                      </w:r>
                      <w:r w:rsidRPr="00F95765">
                        <w:rPr>
                          <w:rFonts w:ascii="Calibri" w:hAnsi="Calibri" w:cs="Times New Roman"/>
                        </w:rPr>
                        <w:t xml:space="preserve"> </w:t>
                      </w:r>
                      <w:r>
                        <w:rPr>
                          <w:rFonts w:ascii="Calibri" w:hAnsi="Calibri" w:cs="Times New Roman"/>
                        </w:rPr>
                        <w:t xml:space="preserve">as they </w:t>
                      </w:r>
                      <w:r w:rsidRPr="00F95765">
                        <w:rPr>
                          <w:rFonts w:ascii="Calibri" w:hAnsi="Calibri" w:cs="Times New Roman"/>
                        </w:rPr>
                        <w:t>gain expertise throughout their careers.</w:t>
                      </w:r>
                    </w:p>
                    <w:p w14:paraId="6DA57E01" w14:textId="77777777" w:rsidR="00997EA8" w:rsidRDefault="00997EA8" w:rsidP="00A2452F">
                      <w:pPr>
                        <w:jc w:val="center"/>
                      </w:pPr>
                    </w:p>
                  </w:txbxContent>
                </v:textbox>
                <w10:wrap type="through"/>
              </v:roundrect>
            </w:pict>
          </mc:Fallback>
        </mc:AlternateContent>
      </w:r>
      <w:r w:rsidR="004B4447" w:rsidRPr="001D3B11">
        <w:rPr>
          <w:rFonts w:asciiTheme="majorHAnsi" w:hAnsiTheme="majorHAnsi" w:cs="Times New Roman"/>
          <w:b/>
          <w:i/>
          <w:u w:val="single"/>
        </w:rPr>
        <w:t>Introduction.</w:t>
      </w:r>
      <w:r w:rsidR="00A24A1C" w:rsidRPr="001D3B11">
        <w:rPr>
          <w:rFonts w:asciiTheme="majorHAnsi" w:hAnsiTheme="majorHAnsi" w:cs="Times New Roman"/>
          <w:i/>
        </w:rPr>
        <w:t xml:space="preserve"> </w:t>
      </w:r>
      <w:r w:rsidR="00AD5D55" w:rsidRPr="001D3B11">
        <w:rPr>
          <w:rFonts w:asciiTheme="majorHAnsi" w:hAnsiTheme="majorHAnsi" w:cs="Times New Roman"/>
        </w:rPr>
        <w:t>The U.S. Virgin Islands Department of Education (VIDE) is deeply committed to the implementation of</w:t>
      </w:r>
      <w:r w:rsidR="00852719" w:rsidRPr="001D3B11">
        <w:rPr>
          <w:rFonts w:asciiTheme="majorHAnsi" w:hAnsiTheme="majorHAnsi" w:cs="Times New Roman"/>
        </w:rPr>
        <w:t xml:space="preserve"> the </w:t>
      </w:r>
      <w:r w:rsidR="00852719" w:rsidRPr="001D3B11">
        <w:rPr>
          <w:rFonts w:asciiTheme="majorHAnsi" w:hAnsiTheme="majorHAnsi" w:cs="Times New Roman"/>
          <w:b/>
        </w:rPr>
        <w:t>U.S. Virgin Islands Employee E</w:t>
      </w:r>
      <w:r w:rsidR="00216C7C" w:rsidRPr="001D3B11">
        <w:rPr>
          <w:rFonts w:asciiTheme="majorHAnsi" w:hAnsiTheme="majorHAnsi" w:cs="Times New Roman"/>
          <w:b/>
        </w:rPr>
        <w:t>ffectiveness</w:t>
      </w:r>
      <w:r w:rsidR="00852719" w:rsidRPr="001D3B11">
        <w:rPr>
          <w:rFonts w:asciiTheme="majorHAnsi" w:hAnsiTheme="majorHAnsi" w:cs="Times New Roman"/>
          <w:b/>
        </w:rPr>
        <w:t xml:space="preserve"> System (EES)</w:t>
      </w:r>
      <w:r w:rsidR="00852719" w:rsidRPr="001D3B11">
        <w:rPr>
          <w:rFonts w:asciiTheme="majorHAnsi" w:hAnsiTheme="majorHAnsi" w:cs="Times New Roman"/>
        </w:rPr>
        <w:t>,</w:t>
      </w:r>
      <w:r w:rsidR="00AD5D55" w:rsidRPr="001D3B11">
        <w:rPr>
          <w:rFonts w:asciiTheme="majorHAnsi" w:hAnsiTheme="majorHAnsi" w:cs="Times New Roman"/>
        </w:rPr>
        <w:t xml:space="preserve"> an evaluation </w:t>
      </w:r>
      <w:r w:rsidR="00C86E20">
        <w:rPr>
          <w:rFonts w:asciiTheme="majorHAnsi" w:hAnsiTheme="majorHAnsi" w:cs="Times New Roman"/>
        </w:rPr>
        <w:t>system</w:t>
      </w:r>
      <w:r w:rsidR="00AD5D55" w:rsidRPr="001D3B11">
        <w:rPr>
          <w:rFonts w:asciiTheme="majorHAnsi" w:hAnsiTheme="majorHAnsi" w:cs="Times New Roman"/>
        </w:rPr>
        <w:t xml:space="preserve"> that provides growth and support for the educators and employees who serve the students of the Virgin Islands. </w:t>
      </w:r>
      <w:r w:rsidR="00AD5D55" w:rsidRPr="001D3B11">
        <w:rPr>
          <w:rFonts w:asciiTheme="majorHAnsi" w:hAnsiTheme="majorHAnsi"/>
        </w:rPr>
        <w:t xml:space="preserve">Evaluation supports professional growth by identifying areas of strength and improvement. VIDE has designed an evaluation process for all guidance counselors as part of the Employee Effectiveness System (EES). </w:t>
      </w:r>
    </w:p>
    <w:p w14:paraId="25C5998F" w14:textId="77777777" w:rsidR="00AD5D55" w:rsidRPr="001D3B11" w:rsidRDefault="00AD5D55" w:rsidP="00AD5D55">
      <w:pPr>
        <w:widowControl w:val="0"/>
        <w:autoSpaceDE w:val="0"/>
        <w:autoSpaceDN w:val="0"/>
        <w:adjustRightInd w:val="0"/>
        <w:rPr>
          <w:rFonts w:asciiTheme="majorHAnsi" w:hAnsiTheme="majorHAnsi" w:cs="Times New Roman"/>
        </w:rPr>
      </w:pPr>
    </w:p>
    <w:p w14:paraId="5CE6D807" w14:textId="7DD3E9A8" w:rsidR="00C86E20" w:rsidRDefault="00AD5D55" w:rsidP="00AD5D55">
      <w:pPr>
        <w:widowControl w:val="0"/>
        <w:autoSpaceDE w:val="0"/>
        <w:autoSpaceDN w:val="0"/>
        <w:adjustRightInd w:val="0"/>
        <w:rPr>
          <w:rFonts w:asciiTheme="majorHAnsi" w:hAnsiTheme="majorHAnsi" w:cs="Times New Roman"/>
        </w:rPr>
      </w:pPr>
      <w:r w:rsidRPr="001D3B11">
        <w:rPr>
          <w:rFonts w:asciiTheme="majorHAnsi" w:hAnsiTheme="majorHAnsi" w:cs="Times New Roman"/>
        </w:rPr>
        <w:t>In April of 2015, a Task Force was convened to develop and make reco</w:t>
      </w:r>
      <w:r w:rsidR="004B4447" w:rsidRPr="001D3B11">
        <w:rPr>
          <w:rFonts w:asciiTheme="majorHAnsi" w:hAnsiTheme="majorHAnsi" w:cs="Times New Roman"/>
        </w:rPr>
        <w:t>mmendations for the evaluation process</w:t>
      </w:r>
      <w:r w:rsidRPr="001D3B11">
        <w:rPr>
          <w:rFonts w:asciiTheme="majorHAnsi" w:hAnsiTheme="majorHAnsi" w:cs="Times New Roman"/>
        </w:rPr>
        <w:t xml:space="preserve"> for </w:t>
      </w:r>
      <w:r w:rsidR="00D535F5" w:rsidRPr="001D3B11">
        <w:rPr>
          <w:rFonts w:asciiTheme="majorHAnsi" w:hAnsiTheme="majorHAnsi" w:cs="Times New Roman"/>
        </w:rPr>
        <w:t>g</w:t>
      </w:r>
      <w:r w:rsidRPr="001D3B11">
        <w:rPr>
          <w:rFonts w:asciiTheme="majorHAnsi" w:hAnsiTheme="majorHAnsi" w:cs="Times New Roman"/>
        </w:rPr>
        <w:t xml:space="preserve">uidance </w:t>
      </w:r>
      <w:r w:rsidR="00D535F5" w:rsidRPr="001D3B11">
        <w:rPr>
          <w:rFonts w:asciiTheme="majorHAnsi" w:hAnsiTheme="majorHAnsi" w:cs="Times New Roman"/>
        </w:rPr>
        <w:t>c</w:t>
      </w:r>
      <w:r w:rsidR="00C86E20">
        <w:rPr>
          <w:rFonts w:asciiTheme="majorHAnsi" w:hAnsiTheme="majorHAnsi" w:cs="Times New Roman"/>
        </w:rPr>
        <w:t>ounselors. Members included guidance c</w:t>
      </w:r>
      <w:r w:rsidRPr="001D3B11">
        <w:rPr>
          <w:rFonts w:asciiTheme="majorHAnsi" w:hAnsiTheme="majorHAnsi" w:cs="Times New Roman"/>
        </w:rPr>
        <w:t xml:space="preserve">ounselors and school and district administrators from the St. Thomas/St. John and the St. </w:t>
      </w:r>
      <w:r w:rsidR="004B4447" w:rsidRPr="001D3B11">
        <w:rPr>
          <w:rFonts w:asciiTheme="majorHAnsi" w:hAnsiTheme="majorHAnsi" w:cs="Times New Roman"/>
        </w:rPr>
        <w:t xml:space="preserve">Croix school districts, </w:t>
      </w:r>
      <w:r w:rsidRPr="001D3B11">
        <w:rPr>
          <w:rFonts w:asciiTheme="majorHAnsi" w:hAnsiTheme="majorHAnsi" w:cs="Times New Roman"/>
        </w:rPr>
        <w:t>AFT</w:t>
      </w:r>
      <w:r w:rsidR="00691449" w:rsidRPr="001D3B11">
        <w:rPr>
          <w:rFonts w:asciiTheme="majorHAnsi" w:hAnsiTheme="majorHAnsi" w:cs="Times New Roman"/>
        </w:rPr>
        <w:t xml:space="preserve"> and EAA</w:t>
      </w:r>
      <w:r w:rsidRPr="001D3B11">
        <w:rPr>
          <w:rFonts w:asciiTheme="majorHAnsi" w:hAnsiTheme="majorHAnsi" w:cs="Times New Roman"/>
        </w:rPr>
        <w:t xml:space="preserve"> officers, and VIDE representatives</w:t>
      </w:r>
      <w:r w:rsidR="00C86E20">
        <w:rPr>
          <w:rFonts w:asciiTheme="majorHAnsi" w:hAnsiTheme="majorHAnsi" w:cs="Times New Roman"/>
        </w:rPr>
        <w:t>.</w:t>
      </w:r>
      <w:r w:rsidRPr="001D3B11">
        <w:rPr>
          <w:rFonts w:asciiTheme="majorHAnsi" w:hAnsiTheme="majorHAnsi" w:cs="Times New Roman"/>
        </w:rPr>
        <w:t xml:space="preserve"> The Florida and the Islands Comprehensive Center (FLICC) staff</w:t>
      </w:r>
      <w:r w:rsidR="00040AF7" w:rsidRPr="001D3B11">
        <w:rPr>
          <w:rFonts w:asciiTheme="majorHAnsi" w:hAnsiTheme="majorHAnsi"/>
        </w:rPr>
        <w:t>, along with a national expert on evaluation systems,</w:t>
      </w:r>
      <w:r w:rsidRPr="001D3B11">
        <w:rPr>
          <w:rFonts w:asciiTheme="majorHAnsi" w:hAnsiTheme="majorHAnsi" w:cs="Times New Roman"/>
        </w:rPr>
        <w:t xml:space="preserve"> facilitated the development process. The goals of the Task Force were to</w:t>
      </w:r>
    </w:p>
    <w:p w14:paraId="7F8320E0" w14:textId="77777777" w:rsidR="00F8747F" w:rsidRPr="001D3B11" w:rsidRDefault="00F8747F" w:rsidP="00AD5D55">
      <w:pPr>
        <w:widowControl w:val="0"/>
        <w:autoSpaceDE w:val="0"/>
        <w:autoSpaceDN w:val="0"/>
        <w:adjustRightInd w:val="0"/>
        <w:rPr>
          <w:rFonts w:asciiTheme="majorHAnsi" w:hAnsiTheme="majorHAnsi" w:cs="Times New Roman"/>
        </w:rPr>
      </w:pPr>
    </w:p>
    <w:p w14:paraId="3CC4B441" w14:textId="77777777" w:rsidR="00AD5D55" w:rsidRPr="001D3B11" w:rsidRDefault="00AD5D55" w:rsidP="00D45169">
      <w:pPr>
        <w:pStyle w:val="ListParagraph"/>
        <w:widowControl w:val="0"/>
        <w:numPr>
          <w:ilvl w:val="0"/>
          <w:numId w:val="10"/>
        </w:numPr>
        <w:autoSpaceDE w:val="0"/>
        <w:autoSpaceDN w:val="0"/>
        <w:adjustRightInd w:val="0"/>
        <w:rPr>
          <w:rFonts w:asciiTheme="majorHAnsi" w:hAnsiTheme="majorHAnsi" w:cs="Times New Roman"/>
        </w:rPr>
      </w:pPr>
      <w:r w:rsidRPr="001D3B11">
        <w:rPr>
          <w:rFonts w:asciiTheme="majorHAnsi" w:hAnsiTheme="majorHAnsi" w:cs="Times New Roman"/>
        </w:rPr>
        <w:t>Develop a shared vision of what evaluation of school guidance counselors should look like, and</w:t>
      </w:r>
    </w:p>
    <w:p w14:paraId="61440604" w14:textId="04EA9A06" w:rsidR="00AD5D55" w:rsidRPr="001D3B11" w:rsidRDefault="00AD5D55" w:rsidP="00D45169">
      <w:pPr>
        <w:pStyle w:val="ListParagraph"/>
        <w:widowControl w:val="0"/>
        <w:numPr>
          <w:ilvl w:val="0"/>
          <w:numId w:val="10"/>
        </w:numPr>
        <w:autoSpaceDE w:val="0"/>
        <w:autoSpaceDN w:val="0"/>
        <w:adjustRightInd w:val="0"/>
        <w:rPr>
          <w:rFonts w:asciiTheme="majorHAnsi" w:hAnsiTheme="majorHAnsi" w:cs="Times New Roman"/>
        </w:rPr>
      </w:pPr>
      <w:r w:rsidRPr="001D3B11">
        <w:rPr>
          <w:rFonts w:asciiTheme="majorHAnsi" w:hAnsiTheme="majorHAnsi" w:cs="Times New Roman"/>
        </w:rPr>
        <w:t>Make recommendations to the VIDE on standards, evaluation instruments, and proce</w:t>
      </w:r>
      <w:r w:rsidR="003A2B5F" w:rsidRPr="001D3B11">
        <w:rPr>
          <w:rFonts w:asciiTheme="majorHAnsi" w:hAnsiTheme="majorHAnsi" w:cs="Times New Roman"/>
        </w:rPr>
        <w:t>dures</w:t>
      </w:r>
      <w:r w:rsidRPr="001D3B11">
        <w:rPr>
          <w:rFonts w:asciiTheme="majorHAnsi" w:hAnsiTheme="majorHAnsi" w:cs="Times New Roman"/>
        </w:rPr>
        <w:t xml:space="preserve"> for the evaluation of school guidance counselors.</w:t>
      </w:r>
    </w:p>
    <w:p w14:paraId="09A7B095" w14:textId="77777777" w:rsidR="00AD5D55" w:rsidRPr="001D3B11" w:rsidRDefault="00AD5D55" w:rsidP="00AD5D55">
      <w:pPr>
        <w:widowControl w:val="0"/>
        <w:autoSpaceDE w:val="0"/>
        <w:autoSpaceDN w:val="0"/>
        <w:adjustRightInd w:val="0"/>
        <w:rPr>
          <w:rFonts w:asciiTheme="majorHAnsi" w:hAnsiTheme="majorHAnsi" w:cs="Times New Roman"/>
        </w:rPr>
      </w:pPr>
    </w:p>
    <w:p w14:paraId="012DF18A" w14:textId="32442513" w:rsidR="00AD5D55" w:rsidRPr="001D3B11" w:rsidRDefault="00AD5D55" w:rsidP="00AD5D55">
      <w:pPr>
        <w:widowControl w:val="0"/>
        <w:autoSpaceDE w:val="0"/>
        <w:autoSpaceDN w:val="0"/>
        <w:adjustRightInd w:val="0"/>
        <w:rPr>
          <w:rFonts w:asciiTheme="majorHAnsi" w:hAnsiTheme="majorHAnsi" w:cs="Times New Roman"/>
        </w:rPr>
      </w:pPr>
      <w:r w:rsidRPr="001D3B11">
        <w:rPr>
          <w:rFonts w:asciiTheme="majorHAnsi" w:hAnsiTheme="majorHAnsi" w:cs="Times New Roman"/>
        </w:rPr>
        <w:t>The Commissioner recognizes the dedication and service of those representing their colleagues on this Task Force:</w:t>
      </w:r>
    </w:p>
    <w:p w14:paraId="5A97F174" w14:textId="77777777" w:rsidR="00AD5D55" w:rsidRPr="00B114B4" w:rsidRDefault="00AD5D55" w:rsidP="00AD5D55">
      <w:pPr>
        <w:widowControl w:val="0"/>
        <w:autoSpaceDE w:val="0"/>
        <w:autoSpaceDN w:val="0"/>
        <w:adjustRightInd w:val="0"/>
        <w:ind w:left="720"/>
        <w:rPr>
          <w:rFonts w:asciiTheme="majorHAnsi" w:hAnsiTheme="majorHAnsi" w:cs="Times New Roman"/>
          <w:sz w:val="22"/>
          <w:szCs w:val="23"/>
        </w:rPr>
      </w:pPr>
      <w:r w:rsidRPr="00B114B4">
        <w:rPr>
          <w:rFonts w:asciiTheme="majorHAnsi" w:hAnsiTheme="majorHAnsi" w:cs="Times New Roman"/>
          <w:sz w:val="22"/>
          <w:szCs w:val="23"/>
        </w:rPr>
        <w:t>Shawn Abramson-Ventura, Guidance Counselor</w:t>
      </w:r>
      <w:r w:rsidRPr="00B114B4">
        <w:rPr>
          <w:rFonts w:asciiTheme="majorHAnsi" w:hAnsiTheme="majorHAnsi" w:cs="Times New Roman"/>
          <w:sz w:val="22"/>
          <w:szCs w:val="23"/>
        </w:rPr>
        <w:tab/>
      </w:r>
    </w:p>
    <w:p w14:paraId="1216E36F" w14:textId="77777777" w:rsidR="00AD5D55" w:rsidRPr="00B114B4" w:rsidRDefault="00AD5D55" w:rsidP="00AD5D55">
      <w:pPr>
        <w:widowControl w:val="0"/>
        <w:autoSpaceDE w:val="0"/>
        <w:autoSpaceDN w:val="0"/>
        <w:adjustRightInd w:val="0"/>
        <w:ind w:left="720"/>
        <w:rPr>
          <w:rFonts w:asciiTheme="majorHAnsi" w:hAnsiTheme="majorHAnsi" w:cs="Times New Roman"/>
          <w:sz w:val="22"/>
          <w:szCs w:val="23"/>
        </w:rPr>
      </w:pPr>
      <w:r w:rsidRPr="00B114B4">
        <w:rPr>
          <w:rFonts w:asciiTheme="majorHAnsi" w:hAnsiTheme="majorHAnsi" w:cs="Times New Roman"/>
          <w:sz w:val="22"/>
          <w:szCs w:val="23"/>
        </w:rPr>
        <w:t>Winifred Anthony-Todman, Director, Student Services</w:t>
      </w:r>
    </w:p>
    <w:p w14:paraId="131FD4AC" w14:textId="77777777" w:rsidR="00AD5D55" w:rsidRPr="00B114B4" w:rsidRDefault="00AD5D55" w:rsidP="00AD5D55">
      <w:pPr>
        <w:widowControl w:val="0"/>
        <w:autoSpaceDE w:val="0"/>
        <w:autoSpaceDN w:val="0"/>
        <w:adjustRightInd w:val="0"/>
        <w:ind w:left="720"/>
        <w:rPr>
          <w:rFonts w:asciiTheme="majorHAnsi" w:hAnsiTheme="majorHAnsi" w:cs="Times New Roman"/>
          <w:sz w:val="22"/>
          <w:szCs w:val="23"/>
        </w:rPr>
      </w:pPr>
      <w:r w:rsidRPr="00B114B4">
        <w:rPr>
          <w:rFonts w:asciiTheme="majorHAnsi" w:hAnsiTheme="majorHAnsi" w:cs="Times New Roman"/>
          <w:sz w:val="22"/>
          <w:szCs w:val="23"/>
        </w:rPr>
        <w:t>Symra-Dee Brown, Principal</w:t>
      </w:r>
    </w:p>
    <w:p w14:paraId="472E7891" w14:textId="77777777" w:rsidR="00AD5D55" w:rsidRPr="00B114B4" w:rsidRDefault="00AD5D55" w:rsidP="00AD5D55">
      <w:pPr>
        <w:widowControl w:val="0"/>
        <w:autoSpaceDE w:val="0"/>
        <w:autoSpaceDN w:val="0"/>
        <w:adjustRightInd w:val="0"/>
        <w:ind w:left="720"/>
        <w:rPr>
          <w:rFonts w:asciiTheme="majorHAnsi" w:hAnsiTheme="majorHAnsi" w:cs="Times New Roman"/>
          <w:sz w:val="22"/>
          <w:szCs w:val="23"/>
        </w:rPr>
      </w:pPr>
      <w:r w:rsidRPr="00B114B4">
        <w:rPr>
          <w:rFonts w:asciiTheme="majorHAnsi" w:hAnsiTheme="majorHAnsi" w:cs="Times New Roman"/>
          <w:sz w:val="22"/>
          <w:szCs w:val="23"/>
        </w:rPr>
        <w:t>Tracy Callwood, VIDE Human Resources</w:t>
      </w:r>
    </w:p>
    <w:p w14:paraId="5CD42159" w14:textId="77777777" w:rsidR="00AD5D55" w:rsidRPr="00B114B4" w:rsidRDefault="00AD5D55" w:rsidP="00AD5D55">
      <w:pPr>
        <w:widowControl w:val="0"/>
        <w:autoSpaceDE w:val="0"/>
        <w:autoSpaceDN w:val="0"/>
        <w:adjustRightInd w:val="0"/>
        <w:ind w:left="720"/>
        <w:rPr>
          <w:rFonts w:asciiTheme="majorHAnsi" w:hAnsiTheme="majorHAnsi" w:cs="Times New Roman"/>
          <w:sz w:val="22"/>
          <w:szCs w:val="23"/>
        </w:rPr>
      </w:pPr>
      <w:r w:rsidRPr="00B114B4">
        <w:rPr>
          <w:rFonts w:asciiTheme="majorHAnsi" w:hAnsiTheme="majorHAnsi" w:cs="Times New Roman"/>
          <w:sz w:val="22"/>
          <w:szCs w:val="23"/>
        </w:rPr>
        <w:t>Anselma Dupigny-Elliot, Guidance Counselor</w:t>
      </w:r>
    </w:p>
    <w:p w14:paraId="511048E5" w14:textId="44A8BF83" w:rsidR="00AD5D55" w:rsidRPr="00B114B4" w:rsidRDefault="00AD5D55" w:rsidP="00AD5D55">
      <w:pPr>
        <w:widowControl w:val="0"/>
        <w:autoSpaceDE w:val="0"/>
        <w:autoSpaceDN w:val="0"/>
        <w:adjustRightInd w:val="0"/>
        <w:ind w:left="720"/>
        <w:rPr>
          <w:rFonts w:asciiTheme="majorHAnsi" w:hAnsiTheme="majorHAnsi" w:cs="Times New Roman"/>
          <w:sz w:val="22"/>
          <w:szCs w:val="23"/>
        </w:rPr>
      </w:pPr>
      <w:r w:rsidRPr="00B114B4">
        <w:rPr>
          <w:rFonts w:asciiTheme="majorHAnsi" w:hAnsiTheme="majorHAnsi" w:cs="Times New Roman"/>
          <w:sz w:val="22"/>
          <w:szCs w:val="23"/>
        </w:rPr>
        <w:t>Ca</w:t>
      </w:r>
      <w:r w:rsidR="00040AF7" w:rsidRPr="00B114B4">
        <w:rPr>
          <w:rFonts w:asciiTheme="majorHAnsi" w:hAnsiTheme="majorHAnsi" w:cs="Times New Roman"/>
          <w:sz w:val="22"/>
          <w:szCs w:val="23"/>
        </w:rPr>
        <w:t xml:space="preserve">rver Farrow, </w:t>
      </w:r>
      <w:r w:rsidR="00F73B60" w:rsidRPr="00B114B4">
        <w:rPr>
          <w:rFonts w:asciiTheme="majorHAnsi" w:hAnsiTheme="majorHAnsi" w:cs="Times New Roman"/>
          <w:sz w:val="22"/>
          <w:szCs w:val="23"/>
        </w:rPr>
        <w:t>EAA President, St. Thomas/St. John</w:t>
      </w:r>
    </w:p>
    <w:p w14:paraId="78C952CD" w14:textId="77777777" w:rsidR="00AD5D55" w:rsidRPr="00B114B4" w:rsidRDefault="00AD5D55" w:rsidP="00AD5D55">
      <w:pPr>
        <w:widowControl w:val="0"/>
        <w:autoSpaceDE w:val="0"/>
        <w:autoSpaceDN w:val="0"/>
        <w:adjustRightInd w:val="0"/>
        <w:ind w:left="720"/>
        <w:rPr>
          <w:rFonts w:asciiTheme="majorHAnsi" w:hAnsiTheme="majorHAnsi" w:cs="Times New Roman"/>
          <w:sz w:val="22"/>
          <w:szCs w:val="23"/>
        </w:rPr>
      </w:pPr>
      <w:r w:rsidRPr="00B114B4">
        <w:rPr>
          <w:rFonts w:asciiTheme="majorHAnsi" w:hAnsiTheme="majorHAnsi" w:cs="Times New Roman"/>
          <w:sz w:val="22"/>
          <w:szCs w:val="23"/>
        </w:rPr>
        <w:t>Anastasie Jackson, Principal</w:t>
      </w:r>
    </w:p>
    <w:p w14:paraId="5E7A8BF7" w14:textId="77777777" w:rsidR="00AD5D55" w:rsidRPr="00B114B4" w:rsidRDefault="00AD5D55" w:rsidP="00AD5D55">
      <w:pPr>
        <w:widowControl w:val="0"/>
        <w:autoSpaceDE w:val="0"/>
        <w:autoSpaceDN w:val="0"/>
        <w:adjustRightInd w:val="0"/>
        <w:ind w:left="720"/>
        <w:rPr>
          <w:rFonts w:asciiTheme="majorHAnsi" w:hAnsiTheme="majorHAnsi" w:cs="Times New Roman"/>
          <w:sz w:val="22"/>
          <w:szCs w:val="23"/>
        </w:rPr>
      </w:pPr>
      <w:r w:rsidRPr="00B114B4">
        <w:rPr>
          <w:rFonts w:asciiTheme="majorHAnsi" w:hAnsiTheme="majorHAnsi" w:cs="Times New Roman"/>
          <w:sz w:val="22"/>
          <w:szCs w:val="23"/>
        </w:rPr>
        <w:t>Diana Jackson-Tyson, Assistant Principal</w:t>
      </w:r>
    </w:p>
    <w:p w14:paraId="1E58688F" w14:textId="1B9AC716" w:rsidR="00AD5D55" w:rsidRPr="00B114B4" w:rsidRDefault="001F2CDE" w:rsidP="00AD5D55">
      <w:pPr>
        <w:widowControl w:val="0"/>
        <w:autoSpaceDE w:val="0"/>
        <w:autoSpaceDN w:val="0"/>
        <w:adjustRightInd w:val="0"/>
        <w:ind w:left="720"/>
        <w:rPr>
          <w:rFonts w:asciiTheme="majorHAnsi" w:hAnsiTheme="majorHAnsi" w:cs="Times New Roman"/>
          <w:sz w:val="22"/>
          <w:szCs w:val="23"/>
        </w:rPr>
      </w:pPr>
      <w:r w:rsidRPr="00B114B4">
        <w:rPr>
          <w:rFonts w:asciiTheme="majorHAnsi" w:hAnsiTheme="majorHAnsi" w:cs="Times New Roman"/>
          <w:sz w:val="22"/>
          <w:szCs w:val="23"/>
        </w:rPr>
        <w:t>Bet</w:t>
      </w:r>
      <w:r w:rsidR="00AD5D55" w:rsidRPr="00B114B4">
        <w:rPr>
          <w:rFonts w:asciiTheme="majorHAnsi" w:hAnsiTheme="majorHAnsi" w:cs="Times New Roman"/>
          <w:sz w:val="22"/>
          <w:szCs w:val="23"/>
        </w:rPr>
        <w:t>ina Jules-LaRocque, Guidance Counselor</w:t>
      </w:r>
    </w:p>
    <w:p w14:paraId="40B00A05" w14:textId="1ADD5CD8" w:rsidR="00AD5D55" w:rsidRPr="00B114B4" w:rsidRDefault="00AD5D55" w:rsidP="00AD5D55">
      <w:pPr>
        <w:widowControl w:val="0"/>
        <w:autoSpaceDE w:val="0"/>
        <w:autoSpaceDN w:val="0"/>
        <w:adjustRightInd w:val="0"/>
        <w:ind w:left="720"/>
        <w:rPr>
          <w:rFonts w:asciiTheme="majorHAnsi" w:hAnsiTheme="majorHAnsi" w:cs="Times New Roman"/>
          <w:sz w:val="22"/>
          <w:szCs w:val="23"/>
        </w:rPr>
      </w:pPr>
      <w:r w:rsidRPr="00B114B4">
        <w:rPr>
          <w:rFonts w:asciiTheme="majorHAnsi" w:hAnsiTheme="majorHAnsi" w:cs="Times New Roman"/>
          <w:sz w:val="22"/>
          <w:szCs w:val="23"/>
        </w:rPr>
        <w:t xml:space="preserve">Avery Lewis, </w:t>
      </w:r>
      <w:r w:rsidR="00040AF7" w:rsidRPr="00B114B4">
        <w:rPr>
          <w:rFonts w:asciiTheme="majorHAnsi" w:hAnsiTheme="majorHAnsi" w:cs="Times New Roman"/>
          <w:sz w:val="22"/>
          <w:szCs w:val="23"/>
        </w:rPr>
        <w:t xml:space="preserve">AFT </w:t>
      </w:r>
      <w:r w:rsidRPr="00B114B4">
        <w:rPr>
          <w:rFonts w:asciiTheme="majorHAnsi" w:hAnsiTheme="majorHAnsi" w:cs="Times New Roman"/>
          <w:sz w:val="22"/>
          <w:szCs w:val="23"/>
        </w:rPr>
        <w:t xml:space="preserve">President, </w:t>
      </w:r>
      <w:r w:rsidR="00040AF7" w:rsidRPr="00B114B4">
        <w:rPr>
          <w:rFonts w:asciiTheme="majorHAnsi" w:hAnsiTheme="majorHAnsi" w:cs="Times New Roman"/>
          <w:sz w:val="22"/>
          <w:szCs w:val="23"/>
        </w:rPr>
        <w:t>St. Thomas/St. John</w:t>
      </w:r>
    </w:p>
    <w:p w14:paraId="3C7D3403" w14:textId="77777777" w:rsidR="00AD5D55" w:rsidRPr="00B114B4" w:rsidRDefault="00AD5D55" w:rsidP="00AD5D55">
      <w:pPr>
        <w:widowControl w:val="0"/>
        <w:autoSpaceDE w:val="0"/>
        <w:autoSpaceDN w:val="0"/>
        <w:adjustRightInd w:val="0"/>
        <w:ind w:left="720"/>
        <w:rPr>
          <w:rFonts w:asciiTheme="majorHAnsi" w:hAnsiTheme="majorHAnsi" w:cs="Times New Roman"/>
          <w:sz w:val="22"/>
          <w:szCs w:val="23"/>
        </w:rPr>
      </w:pPr>
      <w:r w:rsidRPr="00B114B4">
        <w:rPr>
          <w:rFonts w:asciiTheme="majorHAnsi" w:hAnsiTheme="majorHAnsi" w:cs="Times New Roman"/>
          <w:sz w:val="22"/>
          <w:szCs w:val="23"/>
        </w:rPr>
        <w:t>Yvette McMahon-Arnold, VIDE Director, Instructional Development</w:t>
      </w:r>
    </w:p>
    <w:p w14:paraId="2A413AE5" w14:textId="77777777" w:rsidR="00AD5D55" w:rsidRPr="00B114B4" w:rsidRDefault="00AD5D55" w:rsidP="00AD5D55">
      <w:pPr>
        <w:widowControl w:val="0"/>
        <w:autoSpaceDE w:val="0"/>
        <w:autoSpaceDN w:val="0"/>
        <w:adjustRightInd w:val="0"/>
        <w:ind w:left="720"/>
        <w:rPr>
          <w:rFonts w:asciiTheme="majorHAnsi" w:hAnsiTheme="majorHAnsi" w:cs="Times New Roman"/>
          <w:sz w:val="22"/>
          <w:szCs w:val="23"/>
        </w:rPr>
      </w:pPr>
      <w:r w:rsidRPr="00B114B4">
        <w:rPr>
          <w:rFonts w:asciiTheme="majorHAnsi" w:hAnsiTheme="majorHAnsi" w:cs="Times New Roman"/>
          <w:sz w:val="22"/>
          <w:szCs w:val="23"/>
        </w:rPr>
        <w:t>Predencia Miller, Guidance Counselor</w:t>
      </w:r>
    </w:p>
    <w:p w14:paraId="237D3AEF" w14:textId="77777777" w:rsidR="00AD5D55" w:rsidRPr="00B114B4" w:rsidRDefault="00AD5D55" w:rsidP="00AD5D55">
      <w:pPr>
        <w:widowControl w:val="0"/>
        <w:autoSpaceDE w:val="0"/>
        <w:autoSpaceDN w:val="0"/>
        <w:adjustRightInd w:val="0"/>
        <w:ind w:left="720"/>
        <w:rPr>
          <w:rFonts w:asciiTheme="majorHAnsi" w:hAnsiTheme="majorHAnsi" w:cs="Times New Roman"/>
          <w:sz w:val="22"/>
          <w:szCs w:val="23"/>
        </w:rPr>
      </w:pPr>
      <w:r w:rsidRPr="00B114B4">
        <w:rPr>
          <w:rFonts w:asciiTheme="majorHAnsi" w:hAnsiTheme="majorHAnsi" w:cs="Times New Roman"/>
          <w:sz w:val="22"/>
          <w:szCs w:val="23"/>
        </w:rPr>
        <w:t>Rhona Pinney-Simon, Guidance Counselor</w:t>
      </w:r>
    </w:p>
    <w:p w14:paraId="164AB134" w14:textId="77777777" w:rsidR="00AD5D55" w:rsidRPr="00B114B4" w:rsidRDefault="00AD5D55" w:rsidP="00AD5D55">
      <w:pPr>
        <w:widowControl w:val="0"/>
        <w:autoSpaceDE w:val="0"/>
        <w:autoSpaceDN w:val="0"/>
        <w:adjustRightInd w:val="0"/>
        <w:ind w:left="720"/>
        <w:rPr>
          <w:rFonts w:asciiTheme="majorHAnsi" w:hAnsiTheme="majorHAnsi" w:cs="Times New Roman"/>
          <w:sz w:val="22"/>
          <w:szCs w:val="23"/>
        </w:rPr>
      </w:pPr>
      <w:r w:rsidRPr="00B114B4">
        <w:rPr>
          <w:rFonts w:asciiTheme="majorHAnsi" w:hAnsiTheme="majorHAnsi" w:cs="Times New Roman"/>
          <w:sz w:val="22"/>
          <w:szCs w:val="23"/>
        </w:rPr>
        <w:t>Genitta Richards, Principal</w:t>
      </w:r>
    </w:p>
    <w:p w14:paraId="4A7CCB37" w14:textId="77777777" w:rsidR="00AD5D55" w:rsidRPr="00B114B4" w:rsidRDefault="00AD5D55" w:rsidP="00AD5D55">
      <w:pPr>
        <w:widowControl w:val="0"/>
        <w:autoSpaceDE w:val="0"/>
        <w:autoSpaceDN w:val="0"/>
        <w:adjustRightInd w:val="0"/>
        <w:ind w:left="720"/>
        <w:rPr>
          <w:rFonts w:asciiTheme="majorHAnsi" w:hAnsiTheme="majorHAnsi" w:cs="Times New Roman"/>
          <w:sz w:val="22"/>
          <w:szCs w:val="23"/>
        </w:rPr>
      </w:pPr>
      <w:r w:rsidRPr="00B114B4">
        <w:rPr>
          <w:rFonts w:asciiTheme="majorHAnsi" w:hAnsiTheme="majorHAnsi" w:cs="Times New Roman"/>
          <w:sz w:val="22"/>
          <w:szCs w:val="23"/>
        </w:rPr>
        <w:t>Janine Schuster, Director, Student and Intervention Services</w:t>
      </w:r>
    </w:p>
    <w:p w14:paraId="308CE715" w14:textId="77777777" w:rsidR="00AD5D55" w:rsidRPr="00B114B4" w:rsidRDefault="00AD5D55" w:rsidP="00AD5D55">
      <w:pPr>
        <w:widowControl w:val="0"/>
        <w:autoSpaceDE w:val="0"/>
        <w:autoSpaceDN w:val="0"/>
        <w:adjustRightInd w:val="0"/>
        <w:ind w:left="720"/>
        <w:rPr>
          <w:rFonts w:asciiTheme="majorHAnsi" w:hAnsiTheme="majorHAnsi" w:cs="Times New Roman"/>
          <w:sz w:val="22"/>
          <w:szCs w:val="23"/>
        </w:rPr>
      </w:pPr>
      <w:r w:rsidRPr="00B114B4">
        <w:rPr>
          <w:rFonts w:asciiTheme="majorHAnsi" w:hAnsiTheme="majorHAnsi" w:cs="Times New Roman"/>
          <w:sz w:val="22"/>
          <w:szCs w:val="23"/>
        </w:rPr>
        <w:t>Annette Smith, Guidance Counselor</w:t>
      </w:r>
    </w:p>
    <w:p w14:paraId="2889CBE6" w14:textId="20A1FDE5" w:rsidR="00AD5D55" w:rsidRPr="00B114B4" w:rsidRDefault="00AD5D55" w:rsidP="00AD5D55">
      <w:pPr>
        <w:widowControl w:val="0"/>
        <w:autoSpaceDE w:val="0"/>
        <w:autoSpaceDN w:val="0"/>
        <w:adjustRightInd w:val="0"/>
        <w:ind w:left="720"/>
        <w:rPr>
          <w:rFonts w:asciiTheme="majorHAnsi" w:hAnsiTheme="majorHAnsi" w:cs="Times New Roman"/>
          <w:sz w:val="22"/>
          <w:szCs w:val="23"/>
        </w:rPr>
      </w:pPr>
      <w:r w:rsidRPr="00B114B4">
        <w:rPr>
          <w:rFonts w:asciiTheme="majorHAnsi" w:hAnsiTheme="majorHAnsi" w:cs="Times New Roman"/>
          <w:sz w:val="22"/>
          <w:szCs w:val="23"/>
        </w:rPr>
        <w:t xml:space="preserve">Rosa Soto Thomas, </w:t>
      </w:r>
      <w:r w:rsidR="00040AF7" w:rsidRPr="00B114B4">
        <w:rPr>
          <w:rFonts w:asciiTheme="majorHAnsi" w:hAnsiTheme="majorHAnsi" w:cs="Times New Roman"/>
          <w:sz w:val="22"/>
          <w:szCs w:val="23"/>
        </w:rPr>
        <w:t xml:space="preserve">AFT </w:t>
      </w:r>
      <w:r w:rsidRPr="00B114B4">
        <w:rPr>
          <w:rFonts w:asciiTheme="majorHAnsi" w:hAnsiTheme="majorHAnsi" w:cs="Times New Roman"/>
          <w:sz w:val="22"/>
          <w:szCs w:val="23"/>
        </w:rPr>
        <w:t xml:space="preserve">President, </w:t>
      </w:r>
      <w:r w:rsidR="00040AF7" w:rsidRPr="00B114B4">
        <w:rPr>
          <w:rFonts w:asciiTheme="majorHAnsi" w:hAnsiTheme="majorHAnsi" w:cs="Times New Roman"/>
          <w:sz w:val="22"/>
          <w:szCs w:val="23"/>
        </w:rPr>
        <w:t>St. Croix</w:t>
      </w:r>
    </w:p>
    <w:p w14:paraId="49600408" w14:textId="70602E17" w:rsidR="00AD5D55" w:rsidRPr="00B114B4" w:rsidRDefault="00AD5D55" w:rsidP="00AD5D55">
      <w:pPr>
        <w:widowControl w:val="0"/>
        <w:autoSpaceDE w:val="0"/>
        <w:autoSpaceDN w:val="0"/>
        <w:adjustRightInd w:val="0"/>
        <w:ind w:left="720"/>
        <w:rPr>
          <w:rFonts w:asciiTheme="majorHAnsi" w:hAnsiTheme="majorHAnsi" w:cs="Times New Roman"/>
          <w:sz w:val="22"/>
          <w:szCs w:val="23"/>
        </w:rPr>
      </w:pPr>
      <w:r w:rsidRPr="00B114B4">
        <w:rPr>
          <w:rFonts w:asciiTheme="majorHAnsi" w:hAnsiTheme="majorHAnsi" w:cs="Times New Roman"/>
          <w:sz w:val="22"/>
          <w:szCs w:val="23"/>
        </w:rPr>
        <w:t xml:space="preserve">Rosa White, </w:t>
      </w:r>
      <w:r w:rsidR="00040AF7" w:rsidRPr="00B114B4">
        <w:rPr>
          <w:rFonts w:asciiTheme="majorHAnsi" w:hAnsiTheme="majorHAnsi" w:cs="Times New Roman"/>
          <w:sz w:val="22"/>
          <w:szCs w:val="23"/>
        </w:rPr>
        <w:t xml:space="preserve">EAA </w:t>
      </w:r>
      <w:r w:rsidRPr="00B114B4">
        <w:rPr>
          <w:rFonts w:asciiTheme="majorHAnsi" w:hAnsiTheme="majorHAnsi" w:cs="Times New Roman"/>
          <w:sz w:val="22"/>
          <w:szCs w:val="23"/>
        </w:rPr>
        <w:t xml:space="preserve">President, </w:t>
      </w:r>
      <w:r w:rsidR="00040AF7" w:rsidRPr="00B114B4">
        <w:rPr>
          <w:rFonts w:asciiTheme="majorHAnsi" w:hAnsiTheme="majorHAnsi" w:cs="Times New Roman"/>
          <w:sz w:val="22"/>
          <w:szCs w:val="23"/>
        </w:rPr>
        <w:t>St. Croix</w:t>
      </w:r>
    </w:p>
    <w:p w14:paraId="06F3C3B1" w14:textId="58290F2E" w:rsidR="001D1C33" w:rsidRPr="001D3B11" w:rsidRDefault="001D1C33" w:rsidP="001D1C33">
      <w:pPr>
        <w:pStyle w:val="BodyText"/>
        <w:rPr>
          <w:rFonts w:asciiTheme="majorHAnsi" w:hAnsiTheme="majorHAnsi"/>
        </w:rPr>
      </w:pPr>
      <w:r w:rsidRPr="001D3B11">
        <w:rPr>
          <w:rFonts w:asciiTheme="majorHAnsi" w:hAnsiTheme="majorHAnsi"/>
        </w:rPr>
        <w:lastRenderedPageBreak/>
        <w:t xml:space="preserve">This document, the </w:t>
      </w:r>
      <w:r w:rsidRPr="001D3B11">
        <w:rPr>
          <w:rFonts w:asciiTheme="majorHAnsi" w:hAnsiTheme="majorHAnsi"/>
          <w:b/>
          <w:i/>
        </w:rPr>
        <w:t>U.S. Virgin Islands Guidance Counselor Evaluation Guidebook,</w:t>
      </w:r>
      <w:r w:rsidRPr="001D3B11">
        <w:rPr>
          <w:rFonts w:asciiTheme="majorHAnsi" w:hAnsiTheme="majorHAnsi"/>
        </w:rPr>
        <w:t xml:space="preserve"> answers the following questions: </w:t>
      </w:r>
    </w:p>
    <w:p w14:paraId="1FCF8459" w14:textId="62177E0A" w:rsidR="00AD5D55" w:rsidRPr="001D3B11" w:rsidRDefault="00AD5D55" w:rsidP="00D45169">
      <w:pPr>
        <w:pStyle w:val="numberedlist"/>
        <w:numPr>
          <w:ilvl w:val="0"/>
          <w:numId w:val="4"/>
        </w:numPr>
        <w:spacing w:before="0"/>
        <w:rPr>
          <w:rFonts w:asciiTheme="majorHAnsi" w:hAnsiTheme="majorHAnsi"/>
        </w:rPr>
      </w:pPr>
      <w:r w:rsidRPr="001D3B11">
        <w:rPr>
          <w:rFonts w:asciiTheme="majorHAnsi" w:hAnsiTheme="majorHAnsi"/>
        </w:rPr>
        <w:t xml:space="preserve">How will </w:t>
      </w:r>
      <w:r w:rsidR="00087372" w:rsidRPr="001D3B11">
        <w:rPr>
          <w:rFonts w:asciiTheme="majorHAnsi" w:hAnsiTheme="majorHAnsi"/>
        </w:rPr>
        <w:t xml:space="preserve">a </w:t>
      </w:r>
      <w:r w:rsidRPr="001D3B11">
        <w:rPr>
          <w:rFonts w:asciiTheme="majorHAnsi" w:hAnsiTheme="majorHAnsi"/>
        </w:rPr>
        <w:t>guidance counselor</w:t>
      </w:r>
      <w:r w:rsidR="00087372" w:rsidRPr="001D3B11">
        <w:rPr>
          <w:rFonts w:asciiTheme="majorHAnsi" w:hAnsiTheme="majorHAnsi"/>
        </w:rPr>
        <w:t>’</w:t>
      </w:r>
      <w:r w:rsidRPr="001D3B11">
        <w:rPr>
          <w:rFonts w:asciiTheme="majorHAnsi" w:hAnsiTheme="majorHAnsi"/>
        </w:rPr>
        <w:t>s practice be evaluated?</w:t>
      </w:r>
    </w:p>
    <w:p w14:paraId="77150EE3" w14:textId="77777777" w:rsidR="00AD5D55" w:rsidRPr="001D3B11" w:rsidRDefault="00AD5D55" w:rsidP="00D45169">
      <w:pPr>
        <w:pStyle w:val="numberedlist"/>
        <w:numPr>
          <w:ilvl w:val="0"/>
          <w:numId w:val="4"/>
        </w:numPr>
        <w:spacing w:before="0"/>
        <w:rPr>
          <w:rFonts w:asciiTheme="majorHAnsi" w:hAnsiTheme="majorHAnsi"/>
        </w:rPr>
      </w:pPr>
      <w:r w:rsidRPr="001D3B11">
        <w:rPr>
          <w:rFonts w:asciiTheme="majorHAnsi" w:hAnsiTheme="majorHAnsi"/>
        </w:rPr>
        <w:t>When will the evaluation take place?</w:t>
      </w:r>
    </w:p>
    <w:p w14:paraId="7DE92262" w14:textId="77777777" w:rsidR="00AD5D55" w:rsidRPr="001D3B11" w:rsidRDefault="00AD5D55" w:rsidP="00D45169">
      <w:pPr>
        <w:pStyle w:val="numberedlist"/>
        <w:numPr>
          <w:ilvl w:val="0"/>
          <w:numId w:val="4"/>
        </w:numPr>
        <w:spacing w:before="0"/>
        <w:rPr>
          <w:rFonts w:asciiTheme="majorHAnsi" w:hAnsiTheme="majorHAnsi"/>
        </w:rPr>
      </w:pPr>
      <w:r w:rsidRPr="001D3B11">
        <w:rPr>
          <w:rFonts w:asciiTheme="majorHAnsi" w:hAnsiTheme="majorHAnsi"/>
        </w:rPr>
        <w:t>What are my responsibilities in the evaluation process?</w:t>
      </w:r>
    </w:p>
    <w:p w14:paraId="73D8F69F" w14:textId="77777777" w:rsidR="00AD5D55" w:rsidRPr="001D3B11" w:rsidRDefault="00AD5D55" w:rsidP="00D45169">
      <w:pPr>
        <w:pStyle w:val="numberedlist"/>
        <w:numPr>
          <w:ilvl w:val="0"/>
          <w:numId w:val="4"/>
        </w:numPr>
        <w:spacing w:before="0"/>
        <w:rPr>
          <w:rFonts w:asciiTheme="majorHAnsi" w:hAnsiTheme="majorHAnsi"/>
        </w:rPr>
      </w:pPr>
      <w:r w:rsidRPr="001D3B11">
        <w:rPr>
          <w:rFonts w:asciiTheme="majorHAnsi" w:hAnsiTheme="majorHAnsi"/>
        </w:rPr>
        <w:t xml:space="preserve">What standards will be used to evaluate practice? </w:t>
      </w:r>
    </w:p>
    <w:p w14:paraId="657A16B0" w14:textId="77777777" w:rsidR="00AD5D55" w:rsidRPr="001D3B11" w:rsidRDefault="00AD5D55" w:rsidP="00D45169">
      <w:pPr>
        <w:pStyle w:val="numberedlist"/>
        <w:numPr>
          <w:ilvl w:val="0"/>
          <w:numId w:val="4"/>
        </w:numPr>
        <w:spacing w:before="0"/>
        <w:rPr>
          <w:rFonts w:asciiTheme="majorHAnsi" w:hAnsiTheme="majorHAnsi"/>
        </w:rPr>
      </w:pPr>
      <w:r w:rsidRPr="001D3B11">
        <w:rPr>
          <w:rFonts w:asciiTheme="majorHAnsi" w:hAnsiTheme="majorHAnsi"/>
        </w:rPr>
        <w:t xml:space="preserve">What measures will be used? </w:t>
      </w:r>
    </w:p>
    <w:p w14:paraId="17C5518E" w14:textId="77777777" w:rsidR="00AD5D55" w:rsidRPr="001D3B11" w:rsidRDefault="00AD5D55" w:rsidP="00D45169">
      <w:pPr>
        <w:pStyle w:val="numberedlist"/>
        <w:numPr>
          <w:ilvl w:val="0"/>
          <w:numId w:val="4"/>
        </w:numPr>
        <w:spacing w:before="0"/>
        <w:rPr>
          <w:rFonts w:asciiTheme="majorHAnsi" w:hAnsiTheme="majorHAnsi"/>
        </w:rPr>
      </w:pPr>
      <w:r w:rsidRPr="001D3B11">
        <w:rPr>
          <w:rFonts w:asciiTheme="majorHAnsi" w:hAnsiTheme="majorHAnsi"/>
        </w:rPr>
        <w:t>What happens after the evaluation process has been completed?</w:t>
      </w:r>
    </w:p>
    <w:p w14:paraId="50F0AA08" w14:textId="77777777" w:rsidR="00257311" w:rsidRPr="001D3B11" w:rsidRDefault="00257311" w:rsidP="00257311">
      <w:pPr>
        <w:pStyle w:val="numberedlist"/>
        <w:numPr>
          <w:ilvl w:val="0"/>
          <w:numId w:val="0"/>
        </w:numPr>
        <w:spacing w:before="0"/>
        <w:rPr>
          <w:rFonts w:asciiTheme="majorHAnsi" w:hAnsiTheme="majorHAnsi"/>
        </w:rPr>
      </w:pPr>
    </w:p>
    <w:p w14:paraId="176ED0F2" w14:textId="209D4CC9" w:rsidR="00257311" w:rsidRPr="00CA073E" w:rsidRDefault="00257311" w:rsidP="00257311">
      <w:pPr>
        <w:pStyle w:val="numberedlist"/>
        <w:numPr>
          <w:ilvl w:val="0"/>
          <w:numId w:val="0"/>
        </w:numPr>
        <w:spacing w:before="0"/>
        <w:rPr>
          <w:rFonts w:asciiTheme="majorHAnsi" w:hAnsiTheme="majorHAnsi"/>
        </w:rPr>
      </w:pPr>
      <w:r w:rsidRPr="001D3B11">
        <w:rPr>
          <w:rFonts w:asciiTheme="majorHAnsi" w:hAnsiTheme="majorHAnsi"/>
          <w:b/>
        </w:rPr>
        <w:t xml:space="preserve">The guidance counselor evaluation process will be piloted during the </w:t>
      </w:r>
      <w:r w:rsidR="00C3441B" w:rsidRPr="00C3441B">
        <w:rPr>
          <w:rFonts w:asciiTheme="majorHAnsi" w:hAnsiTheme="majorHAnsi"/>
          <w:b/>
          <w:highlight w:val="yellow"/>
        </w:rPr>
        <w:t>2018-19</w:t>
      </w:r>
      <w:r w:rsidRPr="001D3B11">
        <w:rPr>
          <w:rFonts w:asciiTheme="majorHAnsi" w:hAnsiTheme="majorHAnsi"/>
          <w:b/>
        </w:rPr>
        <w:t xml:space="preserve"> school year</w:t>
      </w:r>
      <w:r w:rsidRPr="001D3B11">
        <w:rPr>
          <w:rFonts w:asciiTheme="majorHAnsi" w:hAnsiTheme="majorHAnsi"/>
        </w:rPr>
        <w:t xml:space="preserve">. At the end of the pilot year, VIDE will </w:t>
      </w:r>
      <w:r w:rsidR="00CA073E">
        <w:rPr>
          <w:rFonts w:asciiTheme="majorHAnsi" w:hAnsiTheme="majorHAnsi"/>
        </w:rPr>
        <w:t>collect data from the pilot participants through methods such as surveys,</w:t>
      </w:r>
      <w:r w:rsidRPr="001D3B11">
        <w:rPr>
          <w:rFonts w:asciiTheme="majorHAnsi" w:hAnsiTheme="majorHAnsi"/>
        </w:rPr>
        <w:t xml:space="preserve"> focus groups</w:t>
      </w:r>
      <w:r w:rsidR="00CA073E">
        <w:rPr>
          <w:rFonts w:asciiTheme="majorHAnsi" w:hAnsiTheme="majorHAnsi"/>
        </w:rPr>
        <w:t>, etc</w:t>
      </w:r>
      <w:r w:rsidRPr="001D3B11">
        <w:rPr>
          <w:rFonts w:asciiTheme="majorHAnsi" w:hAnsiTheme="majorHAnsi"/>
        </w:rPr>
        <w:t xml:space="preserve">. </w:t>
      </w:r>
      <w:r w:rsidR="00F8747F">
        <w:rPr>
          <w:rFonts w:asciiTheme="majorHAnsi" w:hAnsiTheme="majorHAnsi"/>
        </w:rPr>
        <w:t>These</w:t>
      </w:r>
      <w:r w:rsidR="00CA073E">
        <w:rPr>
          <w:rFonts w:asciiTheme="majorHAnsi" w:hAnsiTheme="majorHAnsi"/>
        </w:rPr>
        <w:t xml:space="preserve"> data </w:t>
      </w:r>
      <w:r w:rsidRPr="001D3B11">
        <w:rPr>
          <w:rFonts w:asciiTheme="majorHAnsi" w:hAnsiTheme="majorHAnsi"/>
        </w:rPr>
        <w:t>will be used by the Department to document successes and determine any adjustments that may need to be made to the process for the following year.</w:t>
      </w:r>
    </w:p>
    <w:p w14:paraId="11529F25" w14:textId="77777777" w:rsidR="00257311" w:rsidRPr="001D3B11" w:rsidRDefault="00257311" w:rsidP="00257311">
      <w:pPr>
        <w:pStyle w:val="numberedlist"/>
        <w:numPr>
          <w:ilvl w:val="0"/>
          <w:numId w:val="0"/>
        </w:numPr>
        <w:spacing w:before="0"/>
        <w:rPr>
          <w:rFonts w:asciiTheme="majorHAnsi" w:hAnsiTheme="majorHAnsi"/>
        </w:rPr>
      </w:pPr>
    </w:p>
    <w:p w14:paraId="037B50D6" w14:textId="51B03139" w:rsidR="00257311" w:rsidRPr="001D3B11" w:rsidRDefault="00257311" w:rsidP="00DB5A26">
      <w:pPr>
        <w:pStyle w:val="numberedlist"/>
        <w:numPr>
          <w:ilvl w:val="0"/>
          <w:numId w:val="0"/>
        </w:numPr>
        <w:spacing w:before="0"/>
        <w:rPr>
          <w:rFonts w:asciiTheme="majorHAnsi" w:hAnsiTheme="majorHAnsi"/>
          <w:i/>
        </w:rPr>
      </w:pPr>
      <w:r w:rsidRPr="001D3B11">
        <w:rPr>
          <w:rFonts w:asciiTheme="majorHAnsi" w:hAnsiTheme="majorHAnsi"/>
          <w:b/>
          <w:i/>
          <w:u w:val="single"/>
        </w:rPr>
        <w:t>Forms and Resources</w:t>
      </w:r>
      <w:r w:rsidR="004B4447" w:rsidRPr="001D3B11">
        <w:rPr>
          <w:rFonts w:asciiTheme="majorHAnsi" w:hAnsiTheme="majorHAnsi"/>
        </w:rPr>
        <w:t xml:space="preserve">. </w:t>
      </w:r>
      <w:r w:rsidRPr="001D3B11">
        <w:rPr>
          <w:rFonts w:asciiTheme="majorHAnsi" w:hAnsiTheme="majorHAnsi"/>
        </w:rPr>
        <w:t xml:space="preserve">Resources, such as this </w:t>
      </w:r>
      <w:r w:rsidR="00161451" w:rsidRPr="001D3B11">
        <w:rPr>
          <w:rFonts w:asciiTheme="majorHAnsi" w:hAnsiTheme="majorHAnsi"/>
        </w:rPr>
        <w:t>g</w:t>
      </w:r>
      <w:r w:rsidRPr="001D3B11">
        <w:rPr>
          <w:rFonts w:asciiTheme="majorHAnsi" w:hAnsiTheme="majorHAnsi"/>
        </w:rPr>
        <w:t xml:space="preserve">uidebook and copies </w:t>
      </w:r>
      <w:r w:rsidR="00B84ED9" w:rsidRPr="001D3B11">
        <w:rPr>
          <w:rFonts w:asciiTheme="majorHAnsi" w:hAnsiTheme="majorHAnsi"/>
        </w:rPr>
        <w:t>of the forms discussed in this g</w:t>
      </w:r>
      <w:r w:rsidRPr="001D3B11">
        <w:rPr>
          <w:rFonts w:asciiTheme="majorHAnsi" w:hAnsiTheme="majorHAnsi"/>
        </w:rPr>
        <w:t>uidebook</w:t>
      </w:r>
      <w:r w:rsidR="00087372" w:rsidRPr="001D3B11">
        <w:rPr>
          <w:rFonts w:asciiTheme="majorHAnsi" w:hAnsiTheme="majorHAnsi"/>
        </w:rPr>
        <w:t>,</w:t>
      </w:r>
      <w:r w:rsidRPr="001D3B11">
        <w:rPr>
          <w:rFonts w:asciiTheme="majorHAnsi" w:hAnsiTheme="majorHAnsi"/>
        </w:rPr>
        <w:t xml:space="preserve"> </w:t>
      </w:r>
      <w:r w:rsidR="00691449" w:rsidRPr="001D3B11">
        <w:rPr>
          <w:rFonts w:asciiTheme="majorHAnsi" w:hAnsiTheme="majorHAnsi"/>
        </w:rPr>
        <w:t>are</w:t>
      </w:r>
      <w:r w:rsidRPr="001D3B11">
        <w:rPr>
          <w:rFonts w:asciiTheme="majorHAnsi" w:hAnsiTheme="majorHAnsi"/>
        </w:rPr>
        <w:t xml:space="preserve"> available on the</w:t>
      </w:r>
      <w:r w:rsidR="00C86E20">
        <w:rPr>
          <w:rFonts w:asciiTheme="majorHAnsi" w:hAnsiTheme="majorHAnsi"/>
        </w:rPr>
        <w:t xml:space="preserve"> </w:t>
      </w:r>
      <w:r w:rsidR="00C3441B" w:rsidRPr="008D05E3">
        <w:rPr>
          <w:rFonts w:asciiTheme="majorHAnsi" w:hAnsiTheme="majorHAnsi"/>
        </w:rPr>
        <w:t>Employee Effectiveness System</w:t>
      </w:r>
      <w:r w:rsidRPr="008D05E3">
        <w:rPr>
          <w:rFonts w:asciiTheme="majorHAnsi" w:hAnsiTheme="majorHAnsi"/>
        </w:rPr>
        <w:t xml:space="preserve"> </w:t>
      </w:r>
      <w:hyperlink r:id="rId12" w:history="1">
        <w:r w:rsidRPr="008D05E3">
          <w:rPr>
            <w:rStyle w:val="Hyperlink"/>
            <w:rFonts w:asciiTheme="majorHAnsi" w:hAnsiTheme="majorHAnsi"/>
            <w:b/>
          </w:rPr>
          <w:t>Portal for the Guidance Counselor Evaluation Process</w:t>
        </w:r>
      </w:hyperlink>
      <w:r w:rsidRPr="008D05E3">
        <w:rPr>
          <w:rFonts w:asciiTheme="majorHAnsi" w:hAnsiTheme="majorHAnsi"/>
          <w:b/>
        </w:rPr>
        <w:t xml:space="preserve"> </w:t>
      </w:r>
      <w:r w:rsidR="00C3441B" w:rsidRPr="008D05E3">
        <w:rPr>
          <w:rFonts w:asciiTheme="majorHAnsi" w:hAnsiTheme="majorHAnsi"/>
          <w:b/>
        </w:rPr>
        <w:t xml:space="preserve">(EES Portal) </w:t>
      </w:r>
      <w:r w:rsidRPr="008D05E3">
        <w:rPr>
          <w:rFonts w:asciiTheme="majorHAnsi" w:hAnsiTheme="majorHAnsi"/>
        </w:rPr>
        <w:t xml:space="preserve">found on the </w:t>
      </w:r>
      <w:hyperlink r:id="rId13" w:history="1">
        <w:r w:rsidRPr="008D05E3">
          <w:rPr>
            <w:rStyle w:val="Hyperlink"/>
            <w:rFonts w:asciiTheme="majorHAnsi" w:hAnsiTheme="majorHAnsi"/>
          </w:rPr>
          <w:t>VIDE website</w:t>
        </w:r>
      </w:hyperlink>
      <w:r w:rsidRPr="008D05E3">
        <w:rPr>
          <w:rFonts w:asciiTheme="majorHAnsi" w:hAnsiTheme="majorHAnsi"/>
        </w:rPr>
        <w:t>. The forms on th</w:t>
      </w:r>
      <w:r w:rsidR="00A17552" w:rsidRPr="008D05E3">
        <w:rPr>
          <w:rFonts w:asciiTheme="majorHAnsi" w:hAnsiTheme="majorHAnsi"/>
        </w:rPr>
        <w:t xml:space="preserve">e </w:t>
      </w:r>
      <w:hyperlink r:id="rId14" w:history="1">
        <w:r w:rsidR="00CF20B6" w:rsidRPr="008D05E3">
          <w:rPr>
            <w:rStyle w:val="Hyperlink"/>
            <w:rFonts w:asciiTheme="majorHAnsi" w:hAnsiTheme="majorHAnsi"/>
          </w:rPr>
          <w:t>P</w:t>
        </w:r>
        <w:r w:rsidR="00A17552" w:rsidRPr="008D05E3">
          <w:rPr>
            <w:rStyle w:val="Hyperlink"/>
            <w:rFonts w:asciiTheme="majorHAnsi" w:hAnsiTheme="majorHAnsi"/>
          </w:rPr>
          <w:t>ortal</w:t>
        </w:r>
      </w:hyperlink>
      <w:r w:rsidR="00A17552" w:rsidRPr="008D05E3">
        <w:rPr>
          <w:rFonts w:asciiTheme="majorHAnsi" w:hAnsiTheme="majorHAnsi"/>
        </w:rPr>
        <w:t xml:space="preserve"> mirror the forms that guidance counselors</w:t>
      </w:r>
      <w:r w:rsidRPr="008D05E3">
        <w:rPr>
          <w:rFonts w:asciiTheme="majorHAnsi" w:hAnsiTheme="majorHAnsi"/>
        </w:rPr>
        <w:t xml:space="preserve"> </w:t>
      </w:r>
      <w:r w:rsidR="00A24A1C" w:rsidRPr="008D05E3">
        <w:rPr>
          <w:rFonts w:asciiTheme="majorHAnsi" w:hAnsiTheme="majorHAnsi"/>
        </w:rPr>
        <w:t xml:space="preserve">and </w:t>
      </w:r>
      <w:r w:rsidR="00C86E20" w:rsidRPr="008D05E3">
        <w:rPr>
          <w:rFonts w:asciiTheme="majorHAnsi" w:hAnsiTheme="majorHAnsi"/>
        </w:rPr>
        <w:t>administrators</w:t>
      </w:r>
      <w:r w:rsidR="00A24A1C" w:rsidRPr="008D05E3">
        <w:rPr>
          <w:rFonts w:asciiTheme="majorHAnsi" w:hAnsiTheme="majorHAnsi"/>
        </w:rPr>
        <w:t xml:space="preserve"> </w:t>
      </w:r>
      <w:r w:rsidRPr="008D05E3">
        <w:rPr>
          <w:rFonts w:asciiTheme="majorHAnsi" w:hAnsiTheme="majorHAnsi"/>
        </w:rPr>
        <w:t xml:space="preserve">will complete and submit in </w:t>
      </w:r>
      <w:hyperlink r:id="rId15" w:history="1">
        <w:r w:rsidRPr="008D05E3">
          <w:rPr>
            <w:rStyle w:val="Hyperlink"/>
            <w:rFonts w:asciiTheme="majorHAnsi" w:hAnsiTheme="majorHAnsi"/>
            <w:b/>
          </w:rPr>
          <w:t>TalentEd</w:t>
        </w:r>
      </w:hyperlink>
      <w:r w:rsidRPr="008D05E3">
        <w:rPr>
          <w:rFonts w:asciiTheme="majorHAnsi" w:hAnsiTheme="majorHAnsi"/>
        </w:rPr>
        <w:t xml:space="preserve">. </w:t>
      </w:r>
      <w:hyperlink r:id="rId16" w:history="1">
        <w:r w:rsidR="001B225C" w:rsidRPr="008D05E3">
          <w:rPr>
            <w:rFonts w:asciiTheme="majorHAnsi" w:hAnsiTheme="majorHAnsi"/>
            <w:b/>
          </w:rPr>
          <w:t xml:space="preserve"> </w:t>
        </w:r>
        <w:hyperlink r:id="rId17" w:history="1">
          <w:r w:rsidR="001B225C" w:rsidRPr="008D05E3">
            <w:rPr>
              <w:rFonts w:asciiTheme="majorHAnsi" w:hAnsiTheme="majorHAnsi"/>
              <w:b/>
            </w:rPr>
            <w:t>TalentEd</w:t>
          </w:r>
        </w:hyperlink>
      </w:hyperlink>
      <w:r w:rsidRPr="008D05E3">
        <w:rPr>
          <w:rFonts w:asciiTheme="majorHAnsi" w:hAnsiTheme="majorHAnsi"/>
        </w:rPr>
        <w:t xml:space="preserve"> is the electronic employee evaluation system</w:t>
      </w:r>
      <w:r w:rsidRPr="00BA0DAB">
        <w:rPr>
          <w:rFonts w:asciiTheme="majorHAnsi" w:hAnsiTheme="majorHAnsi"/>
          <w:highlight w:val="yellow"/>
        </w:rPr>
        <w:t>.</w:t>
      </w:r>
      <w:r w:rsidRPr="001D3B11">
        <w:rPr>
          <w:rFonts w:asciiTheme="majorHAnsi" w:hAnsiTheme="majorHAnsi"/>
        </w:rPr>
        <w:t xml:space="preserve"> More details on </w:t>
      </w:r>
      <w:r w:rsidR="00161451" w:rsidRPr="001D3B11">
        <w:rPr>
          <w:rFonts w:asciiTheme="majorHAnsi" w:hAnsiTheme="majorHAnsi"/>
        </w:rPr>
        <w:t xml:space="preserve">accessing </w:t>
      </w:r>
      <w:hyperlink r:id="rId18" w:history="1">
        <w:r w:rsidRPr="001D3B11">
          <w:rPr>
            <w:rStyle w:val="Hyperlink"/>
            <w:rFonts w:asciiTheme="majorHAnsi" w:hAnsiTheme="majorHAnsi"/>
            <w:b/>
          </w:rPr>
          <w:t>TalentEd</w:t>
        </w:r>
      </w:hyperlink>
      <w:r w:rsidRPr="001D3B11">
        <w:rPr>
          <w:rFonts w:asciiTheme="majorHAnsi" w:hAnsiTheme="majorHAnsi"/>
        </w:rPr>
        <w:t xml:space="preserve"> </w:t>
      </w:r>
      <w:r w:rsidR="001B6159" w:rsidRPr="001D3B11">
        <w:rPr>
          <w:rFonts w:asciiTheme="majorHAnsi" w:hAnsiTheme="majorHAnsi"/>
        </w:rPr>
        <w:t>are</w:t>
      </w:r>
      <w:r w:rsidRPr="001D3B11">
        <w:rPr>
          <w:rFonts w:asciiTheme="majorHAnsi" w:hAnsiTheme="majorHAnsi"/>
        </w:rPr>
        <w:t xml:space="preserve"> provided during training</w:t>
      </w:r>
      <w:r w:rsidR="00113F19" w:rsidRPr="001D3B11">
        <w:rPr>
          <w:rFonts w:asciiTheme="majorHAnsi" w:hAnsiTheme="majorHAnsi"/>
        </w:rPr>
        <w:t xml:space="preserve"> and on the Portal</w:t>
      </w:r>
      <w:r w:rsidRPr="001D3B11">
        <w:rPr>
          <w:rFonts w:asciiTheme="majorHAnsi" w:hAnsiTheme="majorHAnsi"/>
        </w:rPr>
        <w:t>.</w:t>
      </w:r>
      <w:r w:rsidR="00DB5A26" w:rsidRPr="001D3B11">
        <w:rPr>
          <w:rFonts w:asciiTheme="majorHAnsi" w:hAnsiTheme="majorHAnsi"/>
        </w:rPr>
        <w:t xml:space="preserve"> Additional questions may be directed to the EES Program Manager in </w:t>
      </w:r>
      <w:r w:rsidR="00367B60">
        <w:rPr>
          <w:rFonts w:asciiTheme="majorHAnsi" w:hAnsiTheme="majorHAnsi"/>
        </w:rPr>
        <w:t>the St. Thomas/St. John or St. Croix</w:t>
      </w:r>
      <w:r w:rsidR="00DB5A26" w:rsidRPr="001D3B11">
        <w:rPr>
          <w:rFonts w:asciiTheme="majorHAnsi" w:hAnsiTheme="majorHAnsi"/>
        </w:rPr>
        <w:t xml:space="preserve"> district office</w:t>
      </w:r>
      <w:r w:rsidR="005F7E70" w:rsidRPr="001D3B11">
        <w:rPr>
          <w:rFonts w:asciiTheme="majorHAnsi" w:hAnsiTheme="majorHAnsi"/>
        </w:rPr>
        <w:t>.</w:t>
      </w:r>
    </w:p>
    <w:p w14:paraId="07D6727B" w14:textId="77777777" w:rsidR="00AD5D55" w:rsidRPr="001D3B11" w:rsidRDefault="00AD5D55" w:rsidP="00AD5D55">
      <w:pPr>
        <w:widowControl w:val="0"/>
        <w:autoSpaceDE w:val="0"/>
        <w:autoSpaceDN w:val="0"/>
        <w:adjustRightInd w:val="0"/>
        <w:rPr>
          <w:rFonts w:asciiTheme="majorHAnsi" w:hAnsiTheme="majorHAnsi" w:cs="Times New Roman"/>
        </w:rPr>
      </w:pPr>
    </w:p>
    <w:p w14:paraId="34C769B4" w14:textId="77777777" w:rsidR="00366856" w:rsidRPr="001D3B11" w:rsidRDefault="00366856" w:rsidP="00366856">
      <w:pPr>
        <w:widowControl w:val="0"/>
        <w:autoSpaceDE w:val="0"/>
        <w:autoSpaceDN w:val="0"/>
        <w:adjustRightInd w:val="0"/>
        <w:rPr>
          <w:rFonts w:asciiTheme="majorHAnsi" w:hAnsiTheme="majorHAnsi" w:cs="Times New Roman"/>
          <w:b/>
          <w:color w:val="31849B" w:themeColor="accent5" w:themeShade="BF"/>
          <w:sz w:val="32"/>
          <w:szCs w:val="32"/>
        </w:rPr>
      </w:pPr>
      <w:r w:rsidRPr="001D3B11">
        <w:rPr>
          <w:rFonts w:asciiTheme="majorHAnsi" w:hAnsiTheme="majorHAnsi" w:cs="Times New Roman"/>
          <w:b/>
          <w:color w:val="31849B" w:themeColor="accent5" w:themeShade="BF"/>
          <w:sz w:val="32"/>
          <w:szCs w:val="32"/>
        </w:rPr>
        <w:t>Setting Expectations: The Business Rules</w:t>
      </w:r>
    </w:p>
    <w:p w14:paraId="612EE2F3" w14:textId="77777777" w:rsidR="00366856" w:rsidRPr="001D3B11" w:rsidRDefault="00366856" w:rsidP="00366856">
      <w:pPr>
        <w:widowControl w:val="0"/>
        <w:autoSpaceDE w:val="0"/>
        <w:autoSpaceDN w:val="0"/>
        <w:adjustRightInd w:val="0"/>
        <w:rPr>
          <w:rFonts w:asciiTheme="majorHAnsi" w:hAnsiTheme="majorHAnsi" w:cs="Times New Roman"/>
        </w:rPr>
      </w:pPr>
    </w:p>
    <w:p w14:paraId="5EC565D5" w14:textId="77777777" w:rsidR="00366856" w:rsidRPr="001D3B11" w:rsidRDefault="00366856" w:rsidP="00366856">
      <w:pPr>
        <w:widowControl w:val="0"/>
        <w:autoSpaceDE w:val="0"/>
        <w:autoSpaceDN w:val="0"/>
        <w:adjustRightInd w:val="0"/>
        <w:spacing w:after="240"/>
        <w:rPr>
          <w:rFonts w:asciiTheme="majorHAnsi" w:hAnsiTheme="majorHAnsi" w:cs="Times"/>
        </w:rPr>
      </w:pPr>
      <w:r w:rsidRPr="001D3B11">
        <w:rPr>
          <w:rFonts w:asciiTheme="majorHAnsi" w:hAnsiTheme="majorHAnsi"/>
        </w:rPr>
        <w:t>Performance evaluation systematically documents performance for the purpose of ascertaining its quality, extending supports based on evidence-based feedback, and making human resources decisions. Evaluation is one important component of the efforts of the VIDE to build and maintain a highly effective workforce. Other components include certification, preparation, professional development, and retention processes.</w:t>
      </w:r>
    </w:p>
    <w:p w14:paraId="55E08940" w14:textId="76D2B770" w:rsidR="00366856" w:rsidRPr="001D3B11" w:rsidRDefault="00366856" w:rsidP="00366856">
      <w:pPr>
        <w:pStyle w:val="BodyText"/>
        <w:rPr>
          <w:rFonts w:asciiTheme="majorHAnsi" w:hAnsiTheme="majorHAnsi"/>
        </w:rPr>
      </w:pPr>
      <w:r w:rsidRPr="001D3B11">
        <w:rPr>
          <w:rFonts w:asciiTheme="majorHAnsi" w:hAnsiTheme="majorHAnsi"/>
        </w:rPr>
        <w:t xml:space="preserve">Performance evaluation </w:t>
      </w:r>
      <w:r w:rsidR="003A2B5F" w:rsidRPr="001D3B11">
        <w:rPr>
          <w:rFonts w:asciiTheme="majorHAnsi" w:hAnsiTheme="majorHAnsi"/>
        </w:rPr>
        <w:t xml:space="preserve">has </w:t>
      </w:r>
      <w:r w:rsidRPr="001D3B11">
        <w:rPr>
          <w:rFonts w:asciiTheme="majorHAnsi" w:hAnsiTheme="majorHAnsi"/>
        </w:rPr>
        <w:t xml:space="preserve">always been an aspect of counselors’ work in the U.S. Virgin Islands. VIDE has evaluated guidance counselors in accordance with the language in the labor contract, and the </w:t>
      </w:r>
      <w:r w:rsidR="00840B41">
        <w:rPr>
          <w:rFonts w:asciiTheme="majorHAnsi" w:hAnsiTheme="majorHAnsi"/>
        </w:rPr>
        <w:t xml:space="preserve">U.S. Virgin Islands </w:t>
      </w:r>
      <w:r w:rsidRPr="001D3B11">
        <w:rPr>
          <w:rFonts w:asciiTheme="majorHAnsi" w:hAnsiTheme="majorHAnsi"/>
        </w:rPr>
        <w:t xml:space="preserve">EES Evaluation Process for </w:t>
      </w:r>
      <w:r w:rsidR="004077F5" w:rsidRPr="001D3B11">
        <w:rPr>
          <w:rFonts w:asciiTheme="majorHAnsi" w:hAnsiTheme="majorHAnsi"/>
        </w:rPr>
        <w:t>g</w:t>
      </w:r>
      <w:r w:rsidRPr="001D3B11">
        <w:rPr>
          <w:rFonts w:asciiTheme="majorHAnsi" w:hAnsiTheme="majorHAnsi"/>
        </w:rPr>
        <w:t xml:space="preserve">uidance </w:t>
      </w:r>
      <w:r w:rsidR="004077F5" w:rsidRPr="001D3B11">
        <w:rPr>
          <w:rFonts w:asciiTheme="majorHAnsi" w:hAnsiTheme="majorHAnsi"/>
        </w:rPr>
        <w:t>c</w:t>
      </w:r>
      <w:r w:rsidRPr="001D3B11">
        <w:rPr>
          <w:rFonts w:asciiTheme="majorHAnsi" w:hAnsiTheme="majorHAnsi"/>
        </w:rPr>
        <w:t>ounselors is commensurate with that</w:t>
      </w:r>
      <w:r w:rsidR="004077F5" w:rsidRPr="001D3B11">
        <w:rPr>
          <w:rFonts w:asciiTheme="majorHAnsi" w:hAnsiTheme="majorHAnsi"/>
        </w:rPr>
        <w:t xml:space="preserve"> </w:t>
      </w:r>
      <w:r w:rsidRPr="001D3B11">
        <w:rPr>
          <w:rFonts w:asciiTheme="majorHAnsi" w:hAnsiTheme="majorHAnsi"/>
        </w:rPr>
        <w:t xml:space="preserve">language. Performance evaluation is also an important federal initiative. </w:t>
      </w:r>
      <w:r w:rsidR="00F8747F" w:rsidRPr="00BB36E3">
        <w:rPr>
          <w:rFonts w:asciiTheme="majorHAnsi" w:hAnsiTheme="majorHAnsi"/>
        </w:rPr>
        <w:t>Business rules descr</w:t>
      </w:r>
      <w:r w:rsidR="00F8747F">
        <w:rPr>
          <w:rFonts w:asciiTheme="majorHAnsi" w:hAnsiTheme="majorHAnsi"/>
        </w:rPr>
        <w:t xml:space="preserve">ibe the evaluation procedure to be used with the St. Croix and the </w:t>
      </w:r>
      <w:r w:rsidR="00F8747F" w:rsidRPr="00BB36E3">
        <w:rPr>
          <w:rFonts w:asciiTheme="majorHAnsi" w:hAnsiTheme="majorHAnsi"/>
        </w:rPr>
        <w:t>St. Thomas</w:t>
      </w:r>
      <w:r w:rsidR="00F8747F">
        <w:rPr>
          <w:rFonts w:asciiTheme="majorHAnsi" w:hAnsiTheme="majorHAnsi"/>
        </w:rPr>
        <w:t>/St. John districts</w:t>
      </w:r>
      <w:r w:rsidRPr="001D3B11">
        <w:rPr>
          <w:rFonts w:asciiTheme="majorHAnsi" w:hAnsiTheme="majorHAnsi"/>
        </w:rPr>
        <w:t xml:space="preserve">. The following information describes the evaluation business rules. </w:t>
      </w:r>
    </w:p>
    <w:p w14:paraId="21FE332B" w14:textId="55A8C2AF" w:rsidR="00366856" w:rsidRPr="001D3B11" w:rsidRDefault="00366856" w:rsidP="00366856">
      <w:pPr>
        <w:pStyle w:val="BodyText"/>
        <w:rPr>
          <w:rFonts w:asciiTheme="majorHAnsi" w:hAnsiTheme="majorHAnsi"/>
        </w:rPr>
      </w:pPr>
      <w:r w:rsidRPr="001D3B11">
        <w:rPr>
          <w:rFonts w:asciiTheme="majorHAnsi" w:hAnsiTheme="majorHAnsi"/>
          <w:b/>
        </w:rPr>
        <w:t xml:space="preserve">Who is evaluated? </w:t>
      </w:r>
      <w:r w:rsidRPr="001D3B11">
        <w:rPr>
          <w:rFonts w:asciiTheme="majorHAnsi" w:hAnsiTheme="majorHAnsi"/>
        </w:rPr>
        <w:t xml:space="preserve">All school counselors are evaluated using the </w:t>
      </w:r>
      <w:r w:rsidR="00840B41">
        <w:rPr>
          <w:rFonts w:asciiTheme="majorHAnsi" w:hAnsiTheme="majorHAnsi"/>
        </w:rPr>
        <w:t>EES guidance c</w:t>
      </w:r>
      <w:r w:rsidRPr="001D3B11">
        <w:rPr>
          <w:rFonts w:asciiTheme="majorHAnsi" w:hAnsiTheme="majorHAnsi"/>
        </w:rPr>
        <w:t>ounselor</w:t>
      </w:r>
      <w:r w:rsidR="004F4D41">
        <w:rPr>
          <w:rFonts w:asciiTheme="majorHAnsi" w:hAnsiTheme="majorHAnsi"/>
        </w:rPr>
        <w:t xml:space="preserve"> evaluation process</w:t>
      </w:r>
      <w:r w:rsidRPr="001D3B11">
        <w:rPr>
          <w:rFonts w:asciiTheme="majorHAnsi" w:hAnsiTheme="majorHAnsi"/>
        </w:rPr>
        <w:t xml:space="preserve">. Previous performance, years of professional experience, and school level do not affect the use of the evaluation procedure. </w:t>
      </w:r>
    </w:p>
    <w:p w14:paraId="2FFDC713" w14:textId="6DD530A1" w:rsidR="00366856" w:rsidRPr="001D3B11" w:rsidRDefault="00366856" w:rsidP="00366856">
      <w:pPr>
        <w:pStyle w:val="BodyText"/>
        <w:rPr>
          <w:rFonts w:asciiTheme="majorHAnsi" w:hAnsiTheme="majorHAnsi"/>
        </w:rPr>
      </w:pPr>
      <w:r w:rsidRPr="001D3B11">
        <w:rPr>
          <w:rFonts w:asciiTheme="majorHAnsi" w:hAnsiTheme="majorHAnsi"/>
          <w:b/>
        </w:rPr>
        <w:t xml:space="preserve">Who evaluates guidance counselors? </w:t>
      </w:r>
      <w:r w:rsidRPr="001D3B11">
        <w:rPr>
          <w:rFonts w:asciiTheme="majorHAnsi" w:hAnsiTheme="majorHAnsi"/>
        </w:rPr>
        <w:t xml:space="preserve">In the U.S. Virgin Islands, the </w:t>
      </w:r>
      <w:r w:rsidR="004F4D41">
        <w:rPr>
          <w:rFonts w:asciiTheme="majorHAnsi" w:hAnsiTheme="majorHAnsi"/>
        </w:rPr>
        <w:t>school-based administrator (</w:t>
      </w:r>
      <w:r w:rsidRPr="001D3B11">
        <w:rPr>
          <w:rFonts w:asciiTheme="majorHAnsi" w:hAnsiTheme="majorHAnsi"/>
        </w:rPr>
        <w:t>principal or assistant principal</w:t>
      </w:r>
      <w:r w:rsidR="004F4D41">
        <w:rPr>
          <w:rFonts w:asciiTheme="majorHAnsi" w:hAnsiTheme="majorHAnsi"/>
        </w:rPr>
        <w:t>)</w:t>
      </w:r>
      <w:r w:rsidRPr="001D3B11">
        <w:rPr>
          <w:rFonts w:asciiTheme="majorHAnsi" w:hAnsiTheme="majorHAnsi"/>
        </w:rPr>
        <w:t xml:space="preserve"> is responsible for evaluating the counselor. The </w:t>
      </w:r>
      <w:r w:rsidR="00E1636C">
        <w:rPr>
          <w:rFonts w:asciiTheme="majorHAnsi" w:hAnsiTheme="majorHAnsi"/>
        </w:rPr>
        <w:t>administrator</w:t>
      </w:r>
      <w:r w:rsidRPr="001D3B11">
        <w:rPr>
          <w:rFonts w:asciiTheme="majorHAnsi" w:hAnsiTheme="majorHAnsi"/>
        </w:rPr>
        <w:t xml:space="preserve"> </w:t>
      </w:r>
      <w:r w:rsidRPr="001D3B11">
        <w:rPr>
          <w:rFonts w:asciiTheme="majorHAnsi" w:hAnsiTheme="majorHAnsi"/>
        </w:rPr>
        <w:lastRenderedPageBreak/>
        <w:t xml:space="preserve">will oversee and complete the performance evaluation procedure each year. All </w:t>
      </w:r>
      <w:r w:rsidR="004F4D41">
        <w:rPr>
          <w:rFonts w:asciiTheme="majorHAnsi" w:hAnsiTheme="majorHAnsi"/>
        </w:rPr>
        <w:t>school-based administrators</w:t>
      </w:r>
      <w:r w:rsidRPr="001D3B11">
        <w:rPr>
          <w:rFonts w:asciiTheme="majorHAnsi" w:hAnsiTheme="majorHAnsi"/>
        </w:rPr>
        <w:t xml:space="preserve"> complete training in order to evaluate guidance counselors.</w:t>
      </w:r>
    </w:p>
    <w:p w14:paraId="35CADE33" w14:textId="441F1AFA" w:rsidR="00366856" w:rsidRPr="001D3B11" w:rsidRDefault="00366856" w:rsidP="00366856">
      <w:pPr>
        <w:pStyle w:val="BodyText"/>
        <w:rPr>
          <w:rFonts w:asciiTheme="majorHAnsi" w:hAnsiTheme="majorHAnsi"/>
        </w:rPr>
      </w:pPr>
      <w:r w:rsidRPr="001D3B11">
        <w:rPr>
          <w:rFonts w:asciiTheme="majorHAnsi" w:hAnsiTheme="majorHAnsi"/>
          <w:b/>
        </w:rPr>
        <w:t xml:space="preserve">How often are counselors evaluated? </w:t>
      </w:r>
      <w:r w:rsidRPr="001D3B11">
        <w:rPr>
          <w:rFonts w:asciiTheme="majorHAnsi" w:hAnsiTheme="majorHAnsi"/>
        </w:rPr>
        <w:t xml:space="preserve">All counselors will complete the evaluation </w:t>
      </w:r>
      <w:r w:rsidR="004F4D41">
        <w:rPr>
          <w:rFonts w:asciiTheme="majorHAnsi" w:hAnsiTheme="majorHAnsi"/>
        </w:rPr>
        <w:t>process</w:t>
      </w:r>
      <w:r w:rsidRPr="001D3B11">
        <w:rPr>
          <w:rFonts w:asciiTheme="majorHAnsi" w:hAnsiTheme="majorHAnsi"/>
        </w:rPr>
        <w:t xml:space="preserve"> each year. </w:t>
      </w:r>
      <w:r w:rsidR="004F4D41">
        <w:rPr>
          <w:rFonts w:asciiTheme="majorHAnsi" w:hAnsiTheme="majorHAnsi"/>
        </w:rPr>
        <w:t>Counselors</w:t>
      </w:r>
      <w:r w:rsidRPr="001D3B11">
        <w:rPr>
          <w:rFonts w:asciiTheme="majorHAnsi" w:hAnsiTheme="majorHAnsi"/>
        </w:rPr>
        <w:t xml:space="preserve"> will receive formative feedback mid-year and summative feedback before the end of each academic year. </w:t>
      </w:r>
    </w:p>
    <w:p w14:paraId="42BB0A24" w14:textId="4EC1D075" w:rsidR="00366856" w:rsidRPr="001D3B11" w:rsidRDefault="00366856" w:rsidP="00366856">
      <w:pPr>
        <w:pStyle w:val="BodyText"/>
        <w:rPr>
          <w:rFonts w:asciiTheme="majorHAnsi" w:hAnsiTheme="majorHAnsi"/>
        </w:rPr>
      </w:pPr>
      <w:r w:rsidRPr="001D3B11">
        <w:rPr>
          <w:rFonts w:asciiTheme="majorHAnsi" w:hAnsiTheme="majorHAnsi"/>
          <w:b/>
        </w:rPr>
        <w:t xml:space="preserve">How will results be used? </w:t>
      </w:r>
      <w:r w:rsidRPr="001D3B11">
        <w:rPr>
          <w:rFonts w:asciiTheme="majorHAnsi" w:hAnsiTheme="majorHAnsi"/>
        </w:rPr>
        <w:t xml:space="preserve">Counselors will receive performance feedback from </w:t>
      </w:r>
      <w:r w:rsidR="004F4D41">
        <w:rPr>
          <w:rFonts w:asciiTheme="majorHAnsi" w:hAnsiTheme="majorHAnsi"/>
        </w:rPr>
        <w:t>administrators each year during a Summative M</w:t>
      </w:r>
      <w:r w:rsidRPr="001D3B11">
        <w:rPr>
          <w:rFonts w:asciiTheme="majorHAnsi" w:hAnsiTheme="majorHAnsi"/>
        </w:rPr>
        <w:t xml:space="preserve">eeting convened before the end of the academic year. Feedback is intended to document and improve performance. To ensure </w:t>
      </w:r>
      <w:r w:rsidR="009B4224" w:rsidRPr="001D3B11">
        <w:rPr>
          <w:rFonts w:asciiTheme="majorHAnsi" w:hAnsiTheme="majorHAnsi"/>
        </w:rPr>
        <w:t xml:space="preserve">that the </w:t>
      </w:r>
      <w:r w:rsidRPr="001D3B11">
        <w:rPr>
          <w:rFonts w:asciiTheme="majorHAnsi" w:hAnsiTheme="majorHAnsi"/>
        </w:rPr>
        <w:t xml:space="preserve">focus </w:t>
      </w:r>
      <w:r w:rsidR="009B4224" w:rsidRPr="001D3B11">
        <w:rPr>
          <w:rFonts w:asciiTheme="majorHAnsi" w:hAnsiTheme="majorHAnsi"/>
        </w:rPr>
        <w:t xml:space="preserve">is </w:t>
      </w:r>
      <w:r w:rsidRPr="001D3B11">
        <w:rPr>
          <w:rFonts w:asciiTheme="majorHAnsi" w:hAnsiTheme="majorHAnsi"/>
        </w:rPr>
        <w:t xml:space="preserve">on improved performance, the </w:t>
      </w:r>
      <w:r w:rsidR="004F4D41">
        <w:rPr>
          <w:rFonts w:asciiTheme="majorHAnsi" w:hAnsiTheme="majorHAnsi"/>
        </w:rPr>
        <w:t>administrator</w:t>
      </w:r>
      <w:r w:rsidRPr="001D3B11">
        <w:rPr>
          <w:rFonts w:asciiTheme="majorHAnsi" w:hAnsiTheme="majorHAnsi"/>
        </w:rPr>
        <w:t xml:space="preserve"> discuss</w:t>
      </w:r>
      <w:r w:rsidR="009B4224" w:rsidRPr="001D3B11">
        <w:rPr>
          <w:rFonts w:asciiTheme="majorHAnsi" w:hAnsiTheme="majorHAnsi"/>
        </w:rPr>
        <w:t>es</w:t>
      </w:r>
      <w:r w:rsidRPr="001D3B11">
        <w:rPr>
          <w:rFonts w:asciiTheme="majorHAnsi" w:hAnsiTheme="majorHAnsi"/>
        </w:rPr>
        <w:t xml:space="preserve"> with the counselor the importance of reflecting on the current year’s feedback when planning for the following school year’s evaluation cycle. This encourages professional growth by directly linking previous evaluation results to future planning. VIDE will also use the results to plan strategically for professional development</w:t>
      </w:r>
      <w:r w:rsidR="002E1FD4" w:rsidRPr="001D3B11">
        <w:rPr>
          <w:rFonts w:asciiTheme="majorHAnsi" w:hAnsiTheme="majorHAnsi"/>
        </w:rPr>
        <w:t xml:space="preserve"> and for retention decisions</w:t>
      </w:r>
      <w:r w:rsidRPr="001D3B11">
        <w:rPr>
          <w:rFonts w:asciiTheme="majorHAnsi" w:hAnsiTheme="majorHAnsi"/>
        </w:rPr>
        <w:t xml:space="preserve">. </w:t>
      </w:r>
    </w:p>
    <w:p w14:paraId="1C80E916" w14:textId="2AB4D0F4" w:rsidR="00366856" w:rsidRPr="001D3B11" w:rsidRDefault="00366856" w:rsidP="00366856">
      <w:pPr>
        <w:pStyle w:val="BodyText"/>
        <w:rPr>
          <w:rFonts w:asciiTheme="majorHAnsi" w:hAnsiTheme="majorHAnsi"/>
        </w:rPr>
      </w:pPr>
      <w:r w:rsidRPr="001D3B11">
        <w:rPr>
          <w:rFonts w:asciiTheme="majorHAnsi" w:hAnsiTheme="majorHAnsi"/>
          <w:b/>
        </w:rPr>
        <w:t xml:space="preserve">What is a Professional Growth Plan (PGP)? </w:t>
      </w:r>
      <w:r w:rsidRPr="001D3B11">
        <w:rPr>
          <w:rFonts w:asciiTheme="majorHAnsi" w:hAnsiTheme="majorHAnsi"/>
        </w:rPr>
        <w:t xml:space="preserve">Like </w:t>
      </w:r>
      <w:r w:rsidR="00A71ADC">
        <w:rPr>
          <w:rFonts w:asciiTheme="majorHAnsi" w:hAnsiTheme="majorHAnsi"/>
        </w:rPr>
        <w:t>all of the educators and employees of the VIDE</w:t>
      </w:r>
      <w:r w:rsidRPr="001D3B11">
        <w:rPr>
          <w:rFonts w:asciiTheme="majorHAnsi" w:hAnsiTheme="majorHAnsi"/>
        </w:rPr>
        <w:t xml:space="preserve">, guidance counselors complete a PGP each year, regardless of previous performance or years of experience. The PGP addresses two learning goals which are linked to </w:t>
      </w:r>
      <w:r w:rsidRPr="001D3B11">
        <w:rPr>
          <w:rFonts w:asciiTheme="majorHAnsi" w:hAnsiTheme="majorHAnsi" w:cstheme="minorHAnsi"/>
        </w:rPr>
        <w:t>data, student needs, previous evaluation results, school or district improvement plans, and/or self-reflection</w:t>
      </w:r>
      <w:r w:rsidRPr="001D3B11">
        <w:rPr>
          <w:rFonts w:asciiTheme="majorHAnsi" w:hAnsiTheme="majorHAnsi"/>
        </w:rPr>
        <w:t xml:space="preserve">. </w:t>
      </w:r>
      <w:r w:rsidRPr="00F8747F">
        <w:rPr>
          <w:rFonts w:asciiTheme="majorHAnsi" w:hAnsiTheme="majorHAnsi"/>
          <w:highlight w:val="yellow"/>
        </w:rPr>
        <w:t xml:space="preserve">Counselors will be evaluated on the </w:t>
      </w:r>
      <w:r w:rsidR="00F8747F" w:rsidRPr="00F8747F">
        <w:rPr>
          <w:rFonts w:asciiTheme="majorHAnsi" w:hAnsiTheme="majorHAnsi"/>
          <w:highlight w:val="yellow"/>
        </w:rPr>
        <w:t>degree to which the PGP has been completed and they have engaged in and achieved their professional learning</w:t>
      </w:r>
      <w:r w:rsidRPr="00F8747F">
        <w:rPr>
          <w:rFonts w:asciiTheme="majorHAnsi" w:hAnsiTheme="majorHAnsi"/>
          <w:highlight w:val="yellow"/>
        </w:rPr>
        <w:t>.</w:t>
      </w:r>
      <w:r w:rsidRPr="001D3B11">
        <w:rPr>
          <w:rFonts w:asciiTheme="majorHAnsi" w:hAnsiTheme="majorHAnsi"/>
        </w:rPr>
        <w:t xml:space="preserve"> </w:t>
      </w:r>
    </w:p>
    <w:p w14:paraId="187ABAF3" w14:textId="6FBEC334" w:rsidR="00366856" w:rsidRPr="001D3B11" w:rsidRDefault="00366856" w:rsidP="00366856">
      <w:pPr>
        <w:pStyle w:val="BodyText"/>
        <w:rPr>
          <w:rFonts w:asciiTheme="majorHAnsi" w:hAnsiTheme="majorHAnsi"/>
        </w:rPr>
      </w:pPr>
      <w:r w:rsidRPr="001D3B11">
        <w:rPr>
          <w:rFonts w:asciiTheme="majorHAnsi" w:hAnsiTheme="majorHAnsi"/>
          <w:b/>
        </w:rPr>
        <w:t xml:space="preserve">What happens if disagreements occur about evaluation results? </w:t>
      </w:r>
      <w:r w:rsidRPr="001D3B11">
        <w:rPr>
          <w:rFonts w:asciiTheme="majorHAnsi" w:hAnsiTheme="majorHAnsi"/>
        </w:rPr>
        <w:t>If a counselor disagrees with evaluation results, he or she should acknowledge receipt of resul</w:t>
      </w:r>
      <w:r w:rsidR="004F4D41">
        <w:rPr>
          <w:rFonts w:asciiTheme="majorHAnsi" w:hAnsiTheme="majorHAnsi"/>
        </w:rPr>
        <w:t>ts by signing the required form</w:t>
      </w:r>
      <w:r w:rsidRPr="001D3B11">
        <w:rPr>
          <w:rFonts w:asciiTheme="majorHAnsi" w:hAnsiTheme="majorHAnsi"/>
        </w:rPr>
        <w:t xml:space="preserve"> and discussing areas of disagreement with the </w:t>
      </w:r>
      <w:r w:rsidR="004F4D41">
        <w:rPr>
          <w:rFonts w:asciiTheme="majorHAnsi" w:hAnsiTheme="majorHAnsi"/>
        </w:rPr>
        <w:t>administrator</w:t>
      </w:r>
      <w:r w:rsidRPr="001D3B11">
        <w:rPr>
          <w:rFonts w:asciiTheme="majorHAnsi" w:hAnsiTheme="majorHAnsi"/>
        </w:rPr>
        <w:t xml:space="preserve">. Should disagreements persist, the counselor should file an appeal with </w:t>
      </w:r>
      <w:r w:rsidR="004F4D41">
        <w:rPr>
          <w:rFonts w:asciiTheme="majorHAnsi" w:hAnsiTheme="majorHAnsi"/>
        </w:rPr>
        <w:t xml:space="preserve">the </w:t>
      </w:r>
      <w:r w:rsidRPr="001D3B11">
        <w:rPr>
          <w:rFonts w:asciiTheme="majorHAnsi" w:hAnsiTheme="majorHAnsi"/>
        </w:rPr>
        <w:t xml:space="preserve">VIDE </w:t>
      </w:r>
      <w:r w:rsidR="004F4D41">
        <w:rPr>
          <w:rFonts w:asciiTheme="majorHAnsi" w:hAnsiTheme="majorHAnsi"/>
        </w:rPr>
        <w:t xml:space="preserve">Division of </w:t>
      </w:r>
      <w:r w:rsidRPr="001D3B11">
        <w:rPr>
          <w:rFonts w:asciiTheme="majorHAnsi" w:hAnsiTheme="majorHAnsi"/>
        </w:rPr>
        <w:t>Human Resources and the American Federation of Teachers.</w:t>
      </w:r>
    </w:p>
    <w:p w14:paraId="3762BA78" w14:textId="355DE999" w:rsidR="00366856" w:rsidRPr="001D3B11" w:rsidRDefault="00366856" w:rsidP="00366856">
      <w:pPr>
        <w:pStyle w:val="BodyText"/>
        <w:rPr>
          <w:rFonts w:asciiTheme="majorHAnsi" w:hAnsiTheme="majorHAnsi"/>
        </w:rPr>
      </w:pPr>
      <w:r w:rsidRPr="001D3B11">
        <w:rPr>
          <w:rFonts w:asciiTheme="majorHAnsi" w:hAnsiTheme="majorHAnsi"/>
          <w:b/>
        </w:rPr>
        <w:t xml:space="preserve">When will evaluation occur and how much time will the evaluation require? </w:t>
      </w:r>
      <w:r w:rsidRPr="001D3B11">
        <w:rPr>
          <w:rFonts w:asciiTheme="majorHAnsi" w:hAnsiTheme="majorHAnsi"/>
        </w:rPr>
        <w:t>The</w:t>
      </w:r>
      <w:r w:rsidRPr="001D3B11">
        <w:rPr>
          <w:rFonts w:asciiTheme="majorHAnsi" w:hAnsiTheme="majorHAnsi"/>
          <w:b/>
        </w:rPr>
        <w:t xml:space="preserve"> </w:t>
      </w:r>
      <w:r w:rsidRPr="001D3B11">
        <w:rPr>
          <w:rFonts w:asciiTheme="majorHAnsi" w:hAnsiTheme="majorHAnsi"/>
        </w:rPr>
        <w:t>Virgin Islands Department of Education will set timelines according to the academic calendar. Although a sample timeline is provided in this document</w:t>
      </w:r>
      <w:r w:rsidR="00A71ADC">
        <w:rPr>
          <w:rFonts w:asciiTheme="majorHAnsi" w:hAnsiTheme="majorHAnsi"/>
        </w:rPr>
        <w:t xml:space="preserve"> (Appendix 5)</w:t>
      </w:r>
      <w:r w:rsidRPr="001D3B11">
        <w:rPr>
          <w:rFonts w:asciiTheme="majorHAnsi" w:hAnsiTheme="majorHAnsi"/>
        </w:rPr>
        <w:t>, please refer to the</w:t>
      </w:r>
      <w:r w:rsidR="00C3441B">
        <w:rPr>
          <w:rFonts w:asciiTheme="majorHAnsi" w:hAnsiTheme="majorHAnsi"/>
        </w:rPr>
        <w:t xml:space="preserve"> </w:t>
      </w:r>
      <w:r w:rsidR="004F4D41">
        <w:rPr>
          <w:rFonts w:asciiTheme="majorHAnsi" w:hAnsiTheme="majorHAnsi"/>
        </w:rPr>
        <w:t>EES</w:t>
      </w:r>
      <w:r w:rsidRPr="001D3B11">
        <w:rPr>
          <w:rFonts w:asciiTheme="majorHAnsi" w:hAnsiTheme="majorHAnsi"/>
        </w:rPr>
        <w:t xml:space="preserve"> </w:t>
      </w:r>
      <w:hyperlink r:id="rId19" w:history="1">
        <w:r w:rsidRPr="001D3B11">
          <w:rPr>
            <w:rStyle w:val="Hyperlink"/>
            <w:rFonts w:asciiTheme="majorHAnsi" w:hAnsiTheme="majorHAnsi"/>
          </w:rPr>
          <w:t>Portal</w:t>
        </w:r>
      </w:hyperlink>
      <w:r w:rsidRPr="001D3B11">
        <w:rPr>
          <w:rFonts w:asciiTheme="majorHAnsi" w:hAnsiTheme="majorHAnsi"/>
        </w:rPr>
        <w:t xml:space="preserve"> for the current year’s timeline.</w:t>
      </w:r>
    </w:p>
    <w:p w14:paraId="3C4EC424" w14:textId="77777777" w:rsidR="00366856" w:rsidRPr="001D3B11" w:rsidRDefault="00366856" w:rsidP="00AD5D55">
      <w:pPr>
        <w:widowControl w:val="0"/>
        <w:autoSpaceDE w:val="0"/>
        <w:autoSpaceDN w:val="0"/>
        <w:adjustRightInd w:val="0"/>
        <w:rPr>
          <w:rFonts w:asciiTheme="majorHAnsi" w:hAnsiTheme="majorHAnsi" w:cs="Times New Roman"/>
          <w:b/>
          <w:color w:val="4F81BD" w:themeColor="accent1"/>
          <w:sz w:val="32"/>
          <w:szCs w:val="32"/>
        </w:rPr>
      </w:pPr>
    </w:p>
    <w:p w14:paraId="3CF61B8E" w14:textId="5FBDE97E" w:rsidR="003F0585" w:rsidRPr="001D3B11" w:rsidRDefault="00AD5D55" w:rsidP="00AD5D55">
      <w:pPr>
        <w:widowControl w:val="0"/>
        <w:autoSpaceDE w:val="0"/>
        <w:autoSpaceDN w:val="0"/>
        <w:adjustRightInd w:val="0"/>
        <w:rPr>
          <w:rFonts w:asciiTheme="majorHAnsi" w:hAnsiTheme="majorHAnsi" w:cs="Times New Roman"/>
          <w:b/>
          <w:color w:val="4F81BD" w:themeColor="accent1"/>
          <w:sz w:val="32"/>
          <w:szCs w:val="32"/>
        </w:rPr>
      </w:pPr>
      <w:r w:rsidRPr="001D3B11">
        <w:rPr>
          <w:rFonts w:asciiTheme="majorHAnsi" w:hAnsiTheme="majorHAnsi" w:cs="Times New Roman"/>
          <w:b/>
          <w:color w:val="4F81BD" w:themeColor="accent1"/>
          <w:sz w:val="32"/>
          <w:szCs w:val="32"/>
        </w:rPr>
        <w:t xml:space="preserve">The Guidance Counselor Evaluation Process in the </w:t>
      </w:r>
      <w:r w:rsidR="00AD0834" w:rsidRPr="001D3B11">
        <w:rPr>
          <w:rFonts w:asciiTheme="majorHAnsi" w:hAnsiTheme="majorHAnsi" w:cs="Times New Roman"/>
          <w:b/>
          <w:color w:val="4F81BD" w:themeColor="accent1"/>
          <w:sz w:val="32"/>
          <w:szCs w:val="32"/>
        </w:rPr>
        <w:t xml:space="preserve">U.S. </w:t>
      </w:r>
      <w:r w:rsidRPr="001D3B11">
        <w:rPr>
          <w:rFonts w:asciiTheme="majorHAnsi" w:hAnsiTheme="majorHAnsi" w:cs="Times New Roman"/>
          <w:b/>
          <w:color w:val="4F81BD" w:themeColor="accent1"/>
          <w:sz w:val="32"/>
          <w:szCs w:val="32"/>
        </w:rPr>
        <w:t>Virgin Islands</w:t>
      </w:r>
    </w:p>
    <w:p w14:paraId="1C2B903E" w14:textId="77777777" w:rsidR="00AD5D55" w:rsidRPr="001D3B11" w:rsidRDefault="00AD5D55" w:rsidP="00AD5D55">
      <w:pPr>
        <w:widowControl w:val="0"/>
        <w:autoSpaceDE w:val="0"/>
        <w:autoSpaceDN w:val="0"/>
        <w:adjustRightInd w:val="0"/>
        <w:rPr>
          <w:rFonts w:asciiTheme="majorHAnsi" w:hAnsiTheme="majorHAnsi" w:cs="Times New Roman"/>
          <w:b/>
        </w:rPr>
      </w:pPr>
    </w:p>
    <w:p w14:paraId="6F385B3B" w14:textId="0AEBECFB" w:rsidR="009E76AA" w:rsidRPr="001D3B11" w:rsidRDefault="00AD5D55" w:rsidP="009E76AA">
      <w:pPr>
        <w:widowControl w:val="0"/>
        <w:autoSpaceDE w:val="0"/>
        <w:autoSpaceDN w:val="0"/>
        <w:adjustRightInd w:val="0"/>
        <w:rPr>
          <w:rFonts w:asciiTheme="majorHAnsi" w:hAnsiTheme="majorHAnsi" w:cs="Times New Roman"/>
        </w:rPr>
      </w:pPr>
      <w:r w:rsidRPr="001D3B11">
        <w:rPr>
          <w:rFonts w:asciiTheme="majorHAnsi" w:hAnsiTheme="majorHAnsi" w:cs="Times New Roman"/>
        </w:rPr>
        <w:t xml:space="preserve">This section provides an overview of the design of the evaluation </w:t>
      </w:r>
      <w:r w:rsidR="005510DD" w:rsidRPr="001D3B11">
        <w:rPr>
          <w:rFonts w:asciiTheme="majorHAnsi" w:hAnsiTheme="majorHAnsi" w:cs="Times New Roman"/>
        </w:rPr>
        <w:t xml:space="preserve">process </w:t>
      </w:r>
      <w:r w:rsidRPr="001D3B11">
        <w:rPr>
          <w:rFonts w:asciiTheme="majorHAnsi" w:hAnsiTheme="majorHAnsi" w:cs="Times New Roman"/>
        </w:rPr>
        <w:t xml:space="preserve">for guidance counselors and the language </w:t>
      </w:r>
      <w:r w:rsidR="004064B2" w:rsidRPr="001D3B11">
        <w:rPr>
          <w:rFonts w:asciiTheme="majorHAnsi" w:hAnsiTheme="majorHAnsi" w:cs="Times New Roman"/>
        </w:rPr>
        <w:t xml:space="preserve">and terminology </w:t>
      </w:r>
      <w:r w:rsidRPr="001D3B11">
        <w:rPr>
          <w:rFonts w:asciiTheme="majorHAnsi" w:hAnsiTheme="majorHAnsi" w:cs="Times New Roman"/>
        </w:rPr>
        <w:t xml:space="preserve">used in describing the process. </w:t>
      </w:r>
    </w:p>
    <w:p w14:paraId="10853646" w14:textId="77777777" w:rsidR="008D05E3" w:rsidRDefault="008D05E3" w:rsidP="00AD5D55">
      <w:pPr>
        <w:widowControl w:val="0"/>
        <w:autoSpaceDE w:val="0"/>
        <w:autoSpaceDN w:val="0"/>
        <w:adjustRightInd w:val="0"/>
        <w:rPr>
          <w:rFonts w:asciiTheme="majorHAnsi" w:hAnsiTheme="majorHAnsi" w:cs="Times New Roman"/>
          <w:b/>
          <w:i/>
          <w:u w:val="single"/>
        </w:rPr>
      </w:pPr>
    </w:p>
    <w:p w14:paraId="41AC2D91" w14:textId="7A1873E7" w:rsidR="009D5B75" w:rsidRPr="001D3B11" w:rsidRDefault="00AD5D55" w:rsidP="00AD5D55">
      <w:pPr>
        <w:widowControl w:val="0"/>
        <w:autoSpaceDE w:val="0"/>
        <w:autoSpaceDN w:val="0"/>
        <w:adjustRightInd w:val="0"/>
        <w:rPr>
          <w:rFonts w:asciiTheme="majorHAnsi" w:hAnsiTheme="majorHAnsi" w:cs="Times New Roman"/>
        </w:rPr>
      </w:pPr>
      <w:r w:rsidRPr="001D3B11">
        <w:rPr>
          <w:rFonts w:asciiTheme="majorHAnsi" w:hAnsiTheme="majorHAnsi" w:cs="Times New Roman"/>
          <w:b/>
          <w:i/>
          <w:u w:val="single"/>
        </w:rPr>
        <w:t>Aligning</w:t>
      </w:r>
      <w:r w:rsidR="00606B5F" w:rsidRPr="001D3B11">
        <w:rPr>
          <w:rFonts w:asciiTheme="majorHAnsi" w:hAnsiTheme="majorHAnsi" w:cs="Times New Roman"/>
          <w:b/>
          <w:i/>
          <w:u w:val="single"/>
        </w:rPr>
        <w:t xml:space="preserve"> the</w:t>
      </w:r>
      <w:r w:rsidRPr="001D3B11">
        <w:rPr>
          <w:rFonts w:asciiTheme="majorHAnsi" w:hAnsiTheme="majorHAnsi" w:cs="Times New Roman"/>
          <w:b/>
          <w:i/>
          <w:u w:val="single"/>
        </w:rPr>
        <w:t xml:space="preserve"> Job Description and Standards</w:t>
      </w:r>
      <w:r w:rsidRPr="001D3B11">
        <w:rPr>
          <w:rFonts w:asciiTheme="majorHAnsi" w:hAnsiTheme="majorHAnsi" w:cs="Times New Roman"/>
        </w:rPr>
        <w:t xml:space="preserve">. Guidance </w:t>
      </w:r>
      <w:r w:rsidR="00366A0F" w:rsidRPr="001D3B11">
        <w:rPr>
          <w:rFonts w:asciiTheme="majorHAnsi" w:hAnsiTheme="majorHAnsi" w:cs="Times New Roman"/>
        </w:rPr>
        <w:t>c</w:t>
      </w:r>
      <w:r w:rsidRPr="001D3B11">
        <w:rPr>
          <w:rFonts w:asciiTheme="majorHAnsi" w:hAnsiTheme="majorHAnsi" w:cs="Times New Roman"/>
        </w:rPr>
        <w:t>ounselors have a job description that outlines the basic, beginnin</w:t>
      </w:r>
      <w:r w:rsidR="00691449" w:rsidRPr="001D3B11">
        <w:rPr>
          <w:rFonts w:asciiTheme="majorHAnsi" w:hAnsiTheme="majorHAnsi" w:cs="Times New Roman"/>
        </w:rPr>
        <w:t>g-level knowledge expected for c</w:t>
      </w:r>
      <w:r w:rsidRPr="001D3B11">
        <w:rPr>
          <w:rFonts w:asciiTheme="majorHAnsi" w:hAnsiTheme="majorHAnsi" w:cs="Times New Roman"/>
        </w:rPr>
        <w:t xml:space="preserve">ounselors entering the profession in the Virgin Islands. Guidance </w:t>
      </w:r>
      <w:r w:rsidR="00366A0F" w:rsidRPr="001D3B11">
        <w:rPr>
          <w:rFonts w:asciiTheme="majorHAnsi" w:hAnsiTheme="majorHAnsi" w:cs="Times New Roman"/>
        </w:rPr>
        <w:t>c</w:t>
      </w:r>
      <w:r w:rsidRPr="001D3B11">
        <w:rPr>
          <w:rFonts w:asciiTheme="majorHAnsi" w:hAnsiTheme="majorHAnsi" w:cs="Times New Roman"/>
        </w:rPr>
        <w:t xml:space="preserve">ounselors work closely with the school administration to promote student success. Counselors guide and advocate for students. They </w:t>
      </w:r>
      <w:r w:rsidR="00841D94" w:rsidRPr="001D3B11">
        <w:rPr>
          <w:rFonts w:asciiTheme="majorHAnsi" w:hAnsiTheme="majorHAnsi" w:cs="Times New Roman"/>
        </w:rPr>
        <w:t>manage</w:t>
      </w:r>
      <w:r w:rsidRPr="001D3B11">
        <w:rPr>
          <w:rFonts w:asciiTheme="majorHAnsi" w:hAnsiTheme="majorHAnsi" w:cs="Times New Roman"/>
        </w:rPr>
        <w:t xml:space="preserve"> student records and testing services, conduct individual and small groups counseling sessions, and meet </w:t>
      </w:r>
      <w:r w:rsidRPr="001D3B11">
        <w:rPr>
          <w:rFonts w:asciiTheme="majorHAnsi" w:hAnsiTheme="majorHAnsi" w:cs="Times New Roman"/>
        </w:rPr>
        <w:lastRenderedPageBreak/>
        <w:t xml:space="preserve">with parents and guardians. </w:t>
      </w:r>
      <w:r w:rsidR="00366A0F" w:rsidRPr="001D3B11">
        <w:rPr>
          <w:rFonts w:asciiTheme="majorHAnsi" w:hAnsiTheme="majorHAnsi" w:cs="Times New Roman"/>
        </w:rPr>
        <w:t xml:space="preserve">They work closely with teachers to address </w:t>
      </w:r>
      <w:r w:rsidR="00841D94" w:rsidRPr="001D3B11">
        <w:rPr>
          <w:rFonts w:asciiTheme="majorHAnsi" w:hAnsiTheme="majorHAnsi" w:cs="Times New Roman"/>
        </w:rPr>
        <w:t xml:space="preserve">the </w:t>
      </w:r>
      <w:r w:rsidR="00366A0F" w:rsidRPr="001D3B11">
        <w:rPr>
          <w:rFonts w:asciiTheme="majorHAnsi" w:hAnsiTheme="majorHAnsi" w:cs="Times New Roman"/>
        </w:rPr>
        <w:t>needs of particular students or groups or students</w:t>
      </w:r>
      <w:r w:rsidR="005510DD" w:rsidRPr="001D3B11">
        <w:rPr>
          <w:rFonts w:asciiTheme="majorHAnsi" w:hAnsiTheme="majorHAnsi" w:cs="Times New Roman"/>
        </w:rPr>
        <w:t>,</w:t>
      </w:r>
      <w:r w:rsidR="00366A0F" w:rsidRPr="001D3B11">
        <w:rPr>
          <w:rFonts w:asciiTheme="majorHAnsi" w:hAnsiTheme="majorHAnsi" w:cs="Times New Roman"/>
        </w:rPr>
        <w:t xml:space="preserve"> and may conduct informational sessions for students</w:t>
      </w:r>
      <w:r w:rsidR="005D2B12" w:rsidRPr="001D3B11">
        <w:rPr>
          <w:rFonts w:asciiTheme="majorHAnsi" w:hAnsiTheme="majorHAnsi" w:cs="Times New Roman"/>
        </w:rPr>
        <w:t>, parents,</w:t>
      </w:r>
      <w:r w:rsidR="00366A0F" w:rsidRPr="001D3B11">
        <w:rPr>
          <w:rFonts w:asciiTheme="majorHAnsi" w:hAnsiTheme="majorHAnsi" w:cs="Times New Roman"/>
        </w:rPr>
        <w:t xml:space="preserve"> and staff on issues that have arisen or may arise (such as bullying, appropriate use of social media, etc.). </w:t>
      </w:r>
      <w:r w:rsidR="009D5B75" w:rsidRPr="001D3B11">
        <w:rPr>
          <w:rFonts w:asciiTheme="majorHAnsi" w:hAnsiTheme="majorHAnsi" w:cs="Times New Roman"/>
        </w:rPr>
        <w:t>They counsel high school students about preparing for their futures after graduation. Guidance counselors</w:t>
      </w:r>
      <w:r w:rsidRPr="001D3B11">
        <w:rPr>
          <w:rFonts w:asciiTheme="majorHAnsi" w:hAnsiTheme="majorHAnsi" w:cs="Times New Roman"/>
        </w:rPr>
        <w:t xml:space="preserve"> may also appear in police court where violation of </w:t>
      </w:r>
      <w:r w:rsidR="00161451" w:rsidRPr="001D3B11">
        <w:rPr>
          <w:rFonts w:asciiTheme="majorHAnsi" w:hAnsiTheme="majorHAnsi" w:cs="Times New Roman"/>
        </w:rPr>
        <w:t xml:space="preserve">a </w:t>
      </w:r>
      <w:r w:rsidRPr="001D3B11">
        <w:rPr>
          <w:rFonts w:asciiTheme="majorHAnsi" w:hAnsiTheme="majorHAnsi" w:cs="Times New Roman"/>
        </w:rPr>
        <w:t xml:space="preserve">school regulation is involved. </w:t>
      </w:r>
    </w:p>
    <w:p w14:paraId="5B5B183E" w14:textId="77777777" w:rsidR="009D5B75" w:rsidRPr="001D3B11" w:rsidRDefault="009D5B75" w:rsidP="00AD5D55">
      <w:pPr>
        <w:widowControl w:val="0"/>
        <w:autoSpaceDE w:val="0"/>
        <w:autoSpaceDN w:val="0"/>
        <w:adjustRightInd w:val="0"/>
        <w:rPr>
          <w:rFonts w:asciiTheme="majorHAnsi" w:hAnsiTheme="majorHAnsi" w:cs="Times New Roman"/>
        </w:rPr>
      </w:pPr>
    </w:p>
    <w:p w14:paraId="5B15FC3A" w14:textId="757A1EEC" w:rsidR="00A71ADC" w:rsidRPr="001D3B11" w:rsidRDefault="00AD5D55" w:rsidP="00AD5D55">
      <w:pPr>
        <w:widowControl w:val="0"/>
        <w:autoSpaceDE w:val="0"/>
        <w:autoSpaceDN w:val="0"/>
        <w:adjustRightInd w:val="0"/>
        <w:rPr>
          <w:rFonts w:asciiTheme="majorHAnsi" w:hAnsiTheme="majorHAnsi" w:cs="Times New Roman"/>
        </w:rPr>
      </w:pPr>
      <w:r w:rsidRPr="001D3B11">
        <w:rPr>
          <w:rFonts w:asciiTheme="majorHAnsi" w:hAnsiTheme="majorHAnsi" w:cs="Times New Roman"/>
        </w:rPr>
        <w:t>In order to measure t</w:t>
      </w:r>
      <w:r w:rsidR="00113F19" w:rsidRPr="001D3B11">
        <w:rPr>
          <w:rFonts w:asciiTheme="majorHAnsi" w:hAnsiTheme="majorHAnsi" w:cs="Times New Roman"/>
        </w:rPr>
        <w:t>he performance of the guidance counselor</w:t>
      </w:r>
      <w:r w:rsidRPr="001D3B11">
        <w:rPr>
          <w:rFonts w:asciiTheme="majorHAnsi" w:hAnsiTheme="majorHAnsi" w:cs="Times New Roman"/>
        </w:rPr>
        <w:t xml:space="preserve">, it is important that </w:t>
      </w:r>
    </w:p>
    <w:p w14:paraId="48E4875A" w14:textId="6B0027BF" w:rsidR="00AD5D55" w:rsidRPr="001D3B11" w:rsidRDefault="00585419" w:rsidP="00D45169">
      <w:pPr>
        <w:pStyle w:val="ListParagraph"/>
        <w:widowControl w:val="0"/>
        <w:numPr>
          <w:ilvl w:val="0"/>
          <w:numId w:val="1"/>
        </w:numPr>
        <w:autoSpaceDE w:val="0"/>
        <w:autoSpaceDN w:val="0"/>
        <w:adjustRightInd w:val="0"/>
        <w:rPr>
          <w:rFonts w:asciiTheme="majorHAnsi" w:hAnsiTheme="majorHAnsi" w:cs="Times New Roman"/>
        </w:rPr>
      </w:pPr>
      <w:r w:rsidRPr="001D3B11">
        <w:rPr>
          <w:rFonts w:asciiTheme="majorHAnsi" w:hAnsiTheme="majorHAnsi" w:cs="Times New Roman"/>
        </w:rPr>
        <w:t>The evaluation process</w:t>
      </w:r>
      <w:r w:rsidR="00AD5D55" w:rsidRPr="001D3B11">
        <w:rPr>
          <w:rFonts w:asciiTheme="majorHAnsi" w:hAnsiTheme="majorHAnsi" w:cs="Times New Roman"/>
        </w:rPr>
        <w:t xml:space="preserve"> aligns with the job description so that </w:t>
      </w:r>
      <w:r w:rsidR="005824D2" w:rsidRPr="001D3B11">
        <w:rPr>
          <w:rFonts w:asciiTheme="majorHAnsi" w:hAnsiTheme="majorHAnsi" w:cs="Times New Roman"/>
        </w:rPr>
        <w:t xml:space="preserve">the performance </w:t>
      </w:r>
      <w:r w:rsidR="005510DD" w:rsidRPr="001D3B11">
        <w:rPr>
          <w:rFonts w:asciiTheme="majorHAnsi" w:hAnsiTheme="majorHAnsi" w:cs="Times New Roman"/>
        </w:rPr>
        <w:t>of</w:t>
      </w:r>
      <w:r w:rsidR="005824D2" w:rsidRPr="001D3B11">
        <w:rPr>
          <w:rFonts w:asciiTheme="majorHAnsi" w:hAnsiTheme="majorHAnsi" w:cs="Times New Roman"/>
        </w:rPr>
        <w:t xml:space="preserve"> </w:t>
      </w:r>
      <w:r w:rsidR="00113F19" w:rsidRPr="001D3B11">
        <w:rPr>
          <w:rFonts w:asciiTheme="majorHAnsi" w:hAnsiTheme="majorHAnsi" w:cs="Times New Roman"/>
        </w:rPr>
        <w:t>the counselor</w:t>
      </w:r>
      <w:r w:rsidR="00AD5D55" w:rsidRPr="001D3B11">
        <w:rPr>
          <w:rFonts w:asciiTheme="majorHAnsi" w:hAnsiTheme="majorHAnsi" w:cs="Times New Roman"/>
        </w:rPr>
        <w:t xml:space="preserve"> </w:t>
      </w:r>
      <w:r w:rsidR="005824D2" w:rsidRPr="001D3B11">
        <w:rPr>
          <w:rFonts w:asciiTheme="majorHAnsi" w:hAnsiTheme="majorHAnsi" w:cs="Times New Roman"/>
        </w:rPr>
        <w:t>is</w:t>
      </w:r>
      <w:r w:rsidR="00AD5D55" w:rsidRPr="001D3B11">
        <w:rPr>
          <w:rFonts w:asciiTheme="majorHAnsi" w:hAnsiTheme="majorHAnsi" w:cs="Times New Roman"/>
        </w:rPr>
        <w:t xml:space="preserve"> evaluated based on t</w:t>
      </w:r>
      <w:r w:rsidR="00E9286C" w:rsidRPr="001D3B11">
        <w:rPr>
          <w:rFonts w:asciiTheme="majorHAnsi" w:hAnsiTheme="majorHAnsi" w:cs="Times New Roman"/>
        </w:rPr>
        <w:t>hose requirements, and</w:t>
      </w:r>
      <w:r w:rsidR="00AD5D55" w:rsidRPr="001D3B11">
        <w:rPr>
          <w:rFonts w:asciiTheme="majorHAnsi" w:hAnsiTheme="majorHAnsi" w:cs="Times New Roman"/>
        </w:rPr>
        <w:t xml:space="preserve"> </w:t>
      </w:r>
    </w:p>
    <w:p w14:paraId="4C4E2A27" w14:textId="2E023035" w:rsidR="009E76AA" w:rsidRPr="001D3B11" w:rsidRDefault="00AD5D55" w:rsidP="00D45169">
      <w:pPr>
        <w:pStyle w:val="ListParagraph"/>
        <w:widowControl w:val="0"/>
        <w:numPr>
          <w:ilvl w:val="0"/>
          <w:numId w:val="1"/>
        </w:numPr>
        <w:autoSpaceDE w:val="0"/>
        <w:autoSpaceDN w:val="0"/>
        <w:adjustRightInd w:val="0"/>
        <w:rPr>
          <w:rFonts w:asciiTheme="majorHAnsi" w:hAnsiTheme="majorHAnsi" w:cs="Times New Roman"/>
        </w:rPr>
      </w:pPr>
      <w:r w:rsidRPr="001D3B11">
        <w:rPr>
          <w:rFonts w:asciiTheme="majorHAnsi" w:hAnsiTheme="majorHAnsi" w:cs="Times New Roman"/>
        </w:rPr>
        <w:t xml:space="preserve">The performance of </w:t>
      </w:r>
      <w:r w:rsidR="00113F19" w:rsidRPr="001D3B11">
        <w:rPr>
          <w:rFonts w:asciiTheme="majorHAnsi" w:hAnsiTheme="majorHAnsi" w:cs="Times New Roman"/>
        </w:rPr>
        <w:t>the counselor</w:t>
      </w:r>
      <w:r w:rsidRPr="001D3B11">
        <w:rPr>
          <w:rFonts w:asciiTheme="majorHAnsi" w:hAnsiTheme="majorHAnsi" w:cs="Times New Roman"/>
        </w:rPr>
        <w:t xml:space="preserve"> is measured against professional standards.</w:t>
      </w:r>
    </w:p>
    <w:p w14:paraId="09F6E647" w14:textId="77777777" w:rsidR="00AD5D55" w:rsidRPr="001D3B11" w:rsidRDefault="00AD5D55" w:rsidP="00AD5D55">
      <w:pPr>
        <w:widowControl w:val="0"/>
        <w:autoSpaceDE w:val="0"/>
        <w:autoSpaceDN w:val="0"/>
        <w:adjustRightInd w:val="0"/>
        <w:rPr>
          <w:rFonts w:asciiTheme="majorHAnsi" w:hAnsiTheme="majorHAnsi" w:cs="Times New Roman"/>
        </w:rPr>
      </w:pPr>
    </w:p>
    <w:p w14:paraId="3C45D08F" w14:textId="6ED769A5" w:rsidR="00EE445F" w:rsidRPr="001D3B11" w:rsidRDefault="009A7CF6" w:rsidP="00AD5D55">
      <w:pPr>
        <w:widowControl w:val="0"/>
        <w:autoSpaceDE w:val="0"/>
        <w:autoSpaceDN w:val="0"/>
        <w:adjustRightInd w:val="0"/>
        <w:spacing w:after="240"/>
        <w:rPr>
          <w:rFonts w:asciiTheme="majorHAnsi" w:hAnsiTheme="majorHAnsi" w:cs="Times New Roman"/>
        </w:rPr>
      </w:pPr>
      <w:r w:rsidRPr="001D3B11">
        <w:rPr>
          <w:rFonts w:asciiTheme="majorHAnsi" w:hAnsiTheme="majorHAnsi" w:cs="Times New Roman"/>
        </w:rPr>
        <w:t xml:space="preserve">Beginning with standards </w:t>
      </w:r>
      <w:r w:rsidR="00A97073" w:rsidRPr="001D3B11">
        <w:rPr>
          <w:rFonts w:asciiTheme="majorHAnsi" w:hAnsiTheme="majorHAnsi" w:cs="Times New Roman"/>
        </w:rPr>
        <w:t xml:space="preserve">establishes </w:t>
      </w:r>
      <w:r w:rsidRPr="001D3B11">
        <w:rPr>
          <w:rFonts w:asciiTheme="majorHAnsi" w:hAnsiTheme="majorHAnsi" w:cs="Times New Roman"/>
        </w:rPr>
        <w:t>the criteria for performance and ensures</w:t>
      </w:r>
      <w:r w:rsidR="00AD5D55" w:rsidRPr="001D3B11">
        <w:rPr>
          <w:rFonts w:asciiTheme="majorHAnsi" w:hAnsiTheme="majorHAnsi" w:cs="Times New Roman"/>
        </w:rPr>
        <w:t xml:space="preserve"> that the instruments utilized for measuring performance align with </w:t>
      </w:r>
      <w:r w:rsidR="003A280C" w:rsidRPr="001D3B11">
        <w:rPr>
          <w:rFonts w:asciiTheme="majorHAnsi" w:hAnsiTheme="majorHAnsi" w:cs="Times New Roman"/>
        </w:rPr>
        <w:t xml:space="preserve">the standards that state </w:t>
      </w:r>
      <w:r w:rsidR="00AD5D55" w:rsidRPr="001D3B11">
        <w:rPr>
          <w:rFonts w:asciiTheme="majorHAnsi" w:hAnsiTheme="majorHAnsi" w:cs="Times New Roman"/>
        </w:rPr>
        <w:t xml:space="preserve">what a counselor should know and be able to do. </w:t>
      </w:r>
      <w:r w:rsidR="000805A9" w:rsidRPr="001D3B11">
        <w:rPr>
          <w:rFonts w:asciiTheme="majorHAnsi" w:hAnsiTheme="majorHAnsi" w:cs="Times New Roman"/>
        </w:rPr>
        <w:t>VIDE has</w:t>
      </w:r>
      <w:r w:rsidR="00710D26" w:rsidRPr="001D3B11">
        <w:rPr>
          <w:rFonts w:asciiTheme="majorHAnsi" w:hAnsiTheme="majorHAnsi" w:cs="Times New Roman"/>
        </w:rPr>
        <w:t xml:space="preserve"> </w:t>
      </w:r>
      <w:r w:rsidR="00AD5D55" w:rsidRPr="001D3B11">
        <w:rPr>
          <w:rFonts w:asciiTheme="majorHAnsi" w:hAnsiTheme="majorHAnsi" w:cs="Times New Roman"/>
        </w:rPr>
        <w:t xml:space="preserve">adopted the </w:t>
      </w:r>
      <w:r w:rsidR="00AD5D55" w:rsidRPr="001D3B11">
        <w:rPr>
          <w:rFonts w:asciiTheme="majorHAnsi" w:hAnsiTheme="majorHAnsi" w:cs="Times New Roman"/>
          <w:b/>
        </w:rPr>
        <w:t>American School Counselors Association (ASCA)</w:t>
      </w:r>
      <w:r w:rsidR="00AD5D55" w:rsidRPr="001D3B11">
        <w:rPr>
          <w:rFonts w:asciiTheme="majorHAnsi" w:hAnsiTheme="majorHAnsi" w:cs="Times New Roman"/>
        </w:rPr>
        <w:t xml:space="preserve"> </w:t>
      </w:r>
      <w:r w:rsidR="00AD5D55" w:rsidRPr="001D3B11">
        <w:rPr>
          <w:rFonts w:asciiTheme="majorHAnsi" w:hAnsiTheme="majorHAnsi" w:cs="Times New Roman"/>
          <w:b/>
        </w:rPr>
        <w:t>National Model</w:t>
      </w:r>
      <w:r w:rsidR="00AD5D55" w:rsidRPr="001D3B11">
        <w:rPr>
          <w:rFonts w:asciiTheme="majorHAnsi" w:hAnsiTheme="majorHAnsi" w:cs="Times New Roman"/>
        </w:rPr>
        <w:t xml:space="preserve">, which encompasses both the </w:t>
      </w:r>
      <w:r w:rsidR="00AD5D55" w:rsidRPr="001D3B11">
        <w:rPr>
          <w:rFonts w:asciiTheme="majorHAnsi" w:hAnsiTheme="majorHAnsi" w:cs="Times New Roman"/>
          <w:b/>
        </w:rPr>
        <w:t>ASCA School Counselor Competencies</w:t>
      </w:r>
      <w:r w:rsidR="00AD5D55" w:rsidRPr="001D3B11">
        <w:rPr>
          <w:rFonts w:asciiTheme="majorHAnsi" w:hAnsiTheme="majorHAnsi" w:cs="Times New Roman"/>
        </w:rPr>
        <w:t xml:space="preserve"> and the </w:t>
      </w:r>
      <w:r w:rsidR="00AD5D55" w:rsidRPr="001D3B11">
        <w:rPr>
          <w:rFonts w:asciiTheme="majorHAnsi" w:hAnsiTheme="majorHAnsi" w:cs="Times New Roman"/>
          <w:b/>
        </w:rPr>
        <w:t>Ethical Standards for School Counselors.</w:t>
      </w:r>
      <w:r w:rsidR="00AD5D55" w:rsidRPr="001D3B11">
        <w:rPr>
          <w:rFonts w:asciiTheme="majorHAnsi" w:hAnsiTheme="majorHAnsi" w:cs="Times New Roman"/>
        </w:rPr>
        <w:t xml:space="preserve"> </w:t>
      </w:r>
      <w:r w:rsidR="000B58E2" w:rsidRPr="001D3B11">
        <w:rPr>
          <w:rFonts w:asciiTheme="majorHAnsi" w:hAnsiTheme="majorHAnsi" w:cs="Times New Roman"/>
        </w:rPr>
        <w:t>The ASCA National Model Executive Summary (see</w:t>
      </w:r>
      <w:r w:rsidR="00C3441B">
        <w:rPr>
          <w:rFonts w:asciiTheme="majorHAnsi" w:hAnsiTheme="majorHAnsi" w:cs="Times New Roman"/>
        </w:rPr>
        <w:t xml:space="preserve"> EES</w:t>
      </w:r>
      <w:r w:rsidR="000B58E2" w:rsidRPr="001D3B11">
        <w:rPr>
          <w:rFonts w:asciiTheme="majorHAnsi" w:hAnsiTheme="majorHAnsi" w:cs="Times New Roman"/>
        </w:rPr>
        <w:t xml:space="preserve"> </w:t>
      </w:r>
      <w:hyperlink r:id="rId20" w:history="1">
        <w:r w:rsidR="000B58E2" w:rsidRPr="001D3B11">
          <w:rPr>
            <w:rStyle w:val="Hyperlink"/>
            <w:rFonts w:asciiTheme="majorHAnsi" w:hAnsiTheme="majorHAnsi" w:cs="Times New Roman"/>
          </w:rPr>
          <w:t>Portal</w:t>
        </w:r>
      </w:hyperlink>
      <w:r w:rsidR="000B58E2" w:rsidRPr="001D3B11">
        <w:rPr>
          <w:rFonts w:asciiTheme="majorHAnsi" w:hAnsiTheme="majorHAnsi" w:cs="Times New Roman"/>
        </w:rPr>
        <w:t>) includes this description of the competencies and standards:</w:t>
      </w:r>
    </w:p>
    <w:p w14:paraId="0481A921" w14:textId="77777777" w:rsidR="000B58E2" w:rsidRPr="001D3B11" w:rsidRDefault="000B58E2" w:rsidP="000B58E2">
      <w:pPr>
        <w:widowControl w:val="0"/>
        <w:autoSpaceDE w:val="0"/>
        <w:autoSpaceDN w:val="0"/>
        <w:adjustRightInd w:val="0"/>
        <w:ind w:left="720"/>
        <w:rPr>
          <w:rFonts w:asciiTheme="majorHAnsi" w:hAnsiTheme="majorHAnsi" w:cs="Times New Roman"/>
        </w:rPr>
      </w:pPr>
      <w:r w:rsidRPr="001D3B11">
        <w:rPr>
          <w:rFonts w:asciiTheme="majorHAnsi" w:hAnsiTheme="majorHAnsi" w:cs="Times New Roman"/>
        </w:rPr>
        <w:t>“The ASCA School Counselor Competencies outline the knowledge, attitudes and skills that ensure school counselors are equipped to meet the rigorous demands of the profession. The ASCA Ethical Standards for School Counselors specify the principles of ethical behavior necessary to maintain the highest standard of integrity, leadership and professionalism. They guide school counselors’ decision-making and help to standardize professional practice to protect both students and school counselors.”</w:t>
      </w:r>
    </w:p>
    <w:p w14:paraId="47E4BBE9" w14:textId="7D41FD59" w:rsidR="000B58E2" w:rsidRPr="001D3B11" w:rsidRDefault="000B58E2" w:rsidP="000B58E2">
      <w:pPr>
        <w:widowControl w:val="0"/>
        <w:autoSpaceDE w:val="0"/>
        <w:autoSpaceDN w:val="0"/>
        <w:adjustRightInd w:val="0"/>
        <w:spacing w:after="240"/>
        <w:jc w:val="right"/>
        <w:rPr>
          <w:rFonts w:asciiTheme="majorHAnsi" w:hAnsiTheme="majorHAnsi" w:cs="Times New Roman"/>
        </w:rPr>
      </w:pPr>
      <w:r w:rsidRPr="001D3B11">
        <w:rPr>
          <w:rFonts w:asciiTheme="majorHAnsi" w:hAnsiTheme="majorHAnsi" w:cs="Times New Roman"/>
        </w:rPr>
        <w:t>- ASCA National Model Executive Summary, p. 2</w:t>
      </w:r>
    </w:p>
    <w:p w14:paraId="370B3A35" w14:textId="58BFEDE8" w:rsidR="000B58E2" w:rsidRPr="001D3B11" w:rsidRDefault="000B58E2" w:rsidP="000071DE">
      <w:pPr>
        <w:widowControl w:val="0"/>
        <w:autoSpaceDE w:val="0"/>
        <w:autoSpaceDN w:val="0"/>
        <w:adjustRightInd w:val="0"/>
        <w:rPr>
          <w:rFonts w:asciiTheme="majorHAnsi" w:hAnsiTheme="majorHAnsi" w:cs="Times New Roman"/>
        </w:rPr>
      </w:pPr>
      <w:r w:rsidRPr="001D3B11">
        <w:rPr>
          <w:rFonts w:asciiTheme="majorHAnsi" w:hAnsiTheme="majorHAnsi" w:cs="Times New Roman"/>
        </w:rPr>
        <w:t>The knowledge, abilities, skills</w:t>
      </w:r>
      <w:r w:rsidR="00285E6B" w:rsidRPr="001D3B11">
        <w:rPr>
          <w:rFonts w:asciiTheme="majorHAnsi" w:hAnsiTheme="majorHAnsi" w:cs="Times New Roman"/>
        </w:rPr>
        <w:t>,</w:t>
      </w:r>
      <w:r w:rsidRPr="001D3B11">
        <w:rPr>
          <w:rFonts w:asciiTheme="majorHAnsi" w:hAnsiTheme="majorHAnsi" w:cs="Times New Roman"/>
        </w:rPr>
        <w:t xml:space="preserve"> and attitudes outlined in the </w:t>
      </w:r>
      <w:r w:rsidRPr="001D3B11">
        <w:rPr>
          <w:rFonts w:asciiTheme="majorHAnsi" w:hAnsiTheme="majorHAnsi" w:cs="Times New Roman"/>
          <w:b/>
        </w:rPr>
        <w:t>ASCA School Counselor Competencies</w:t>
      </w:r>
      <w:r w:rsidRPr="001D3B11">
        <w:rPr>
          <w:rFonts w:asciiTheme="majorHAnsi" w:hAnsiTheme="majorHAnsi" w:cs="Times New Roman"/>
        </w:rPr>
        <w:t xml:space="preserve"> are listed under the following headings:</w:t>
      </w:r>
    </w:p>
    <w:p w14:paraId="076A68BB" w14:textId="77777777" w:rsidR="000B58E2" w:rsidRPr="001D3B11" w:rsidRDefault="000B58E2" w:rsidP="00D45169">
      <w:pPr>
        <w:pStyle w:val="ListParagraph"/>
        <w:widowControl w:val="0"/>
        <w:numPr>
          <w:ilvl w:val="0"/>
          <w:numId w:val="14"/>
        </w:numPr>
        <w:autoSpaceDE w:val="0"/>
        <w:autoSpaceDN w:val="0"/>
        <w:adjustRightInd w:val="0"/>
        <w:spacing w:after="240"/>
        <w:rPr>
          <w:rFonts w:asciiTheme="majorHAnsi" w:hAnsiTheme="majorHAnsi" w:cs="Times New Roman"/>
        </w:rPr>
      </w:pPr>
      <w:r w:rsidRPr="001D3B11">
        <w:rPr>
          <w:rFonts w:asciiTheme="majorHAnsi" w:hAnsiTheme="majorHAnsi" w:cs="Times New Roman"/>
          <w:i/>
        </w:rPr>
        <w:t>School Counseling Programs</w:t>
      </w:r>
      <w:r w:rsidRPr="001D3B11">
        <w:rPr>
          <w:rFonts w:asciiTheme="majorHAnsi" w:hAnsiTheme="majorHAnsi" w:cs="Times New Roman"/>
        </w:rPr>
        <w:t xml:space="preserve">: </w:t>
      </w:r>
      <w:r w:rsidRPr="001D3B11">
        <w:rPr>
          <w:rFonts w:asciiTheme="majorHAnsi" w:hAnsiTheme="majorHAnsi" w:cs="Times"/>
        </w:rPr>
        <w:t>School counselors should possess the knowledge, abilities, skills and attitudes necessary to plan, organize, implement and evaluate a comprehensive, developmental, results-based school counseling program that aligns with the ASCA National Model.</w:t>
      </w:r>
    </w:p>
    <w:p w14:paraId="10CF1093" w14:textId="77777777" w:rsidR="000B58E2" w:rsidRPr="001D3B11" w:rsidRDefault="000B58E2" w:rsidP="00D45169">
      <w:pPr>
        <w:pStyle w:val="ListParagraph"/>
        <w:widowControl w:val="0"/>
        <w:numPr>
          <w:ilvl w:val="0"/>
          <w:numId w:val="14"/>
        </w:numPr>
        <w:autoSpaceDE w:val="0"/>
        <w:autoSpaceDN w:val="0"/>
        <w:adjustRightInd w:val="0"/>
        <w:spacing w:after="240"/>
        <w:rPr>
          <w:rFonts w:asciiTheme="majorHAnsi" w:hAnsiTheme="majorHAnsi" w:cs="Times New Roman"/>
        </w:rPr>
      </w:pPr>
      <w:r w:rsidRPr="001D3B11">
        <w:rPr>
          <w:rFonts w:asciiTheme="majorHAnsi" w:hAnsiTheme="majorHAnsi" w:cs="Times New Roman"/>
          <w:i/>
        </w:rPr>
        <w:t>Foundations</w:t>
      </w:r>
      <w:r w:rsidRPr="001D3B11">
        <w:rPr>
          <w:rFonts w:asciiTheme="majorHAnsi" w:hAnsiTheme="majorHAnsi" w:cs="Times New Roman"/>
        </w:rPr>
        <w:t xml:space="preserve">: </w:t>
      </w:r>
      <w:r w:rsidRPr="001D3B11">
        <w:rPr>
          <w:rFonts w:asciiTheme="majorHAnsi" w:hAnsiTheme="majorHAnsi" w:cs="Times"/>
        </w:rPr>
        <w:t xml:space="preserve">School counselors should possess the knowledge, abilities, skills and attitudes necessary to establish the foundations of a school counseling program aligning with the ASCA National Model. </w:t>
      </w:r>
    </w:p>
    <w:p w14:paraId="57E2CD9A" w14:textId="4B6A86D3" w:rsidR="000B58E2" w:rsidRPr="001D3B11" w:rsidRDefault="000B58E2" w:rsidP="00D45169">
      <w:pPr>
        <w:pStyle w:val="ListParagraph"/>
        <w:widowControl w:val="0"/>
        <w:numPr>
          <w:ilvl w:val="0"/>
          <w:numId w:val="14"/>
        </w:numPr>
        <w:autoSpaceDE w:val="0"/>
        <w:autoSpaceDN w:val="0"/>
        <w:adjustRightInd w:val="0"/>
        <w:spacing w:after="240"/>
        <w:rPr>
          <w:rFonts w:asciiTheme="majorHAnsi" w:hAnsiTheme="majorHAnsi" w:cs="Times New Roman"/>
        </w:rPr>
      </w:pPr>
      <w:r w:rsidRPr="001D3B11">
        <w:rPr>
          <w:rFonts w:asciiTheme="majorHAnsi" w:hAnsiTheme="majorHAnsi" w:cs="Times New Roman"/>
          <w:i/>
        </w:rPr>
        <w:t>Management</w:t>
      </w:r>
      <w:r w:rsidRPr="001D3B11">
        <w:rPr>
          <w:rFonts w:asciiTheme="majorHAnsi" w:hAnsiTheme="majorHAnsi" w:cs="Times New Roman"/>
        </w:rPr>
        <w:t xml:space="preserve">: </w:t>
      </w:r>
      <w:r w:rsidRPr="001D3B11">
        <w:rPr>
          <w:rFonts w:asciiTheme="majorHAnsi" w:hAnsiTheme="majorHAnsi" w:cs="Times"/>
        </w:rPr>
        <w:t xml:space="preserve">School counselors should possess the knowledge, abilities, skills and attitudes necessary to manage a </w:t>
      </w:r>
      <w:r w:rsidR="00CF20B6" w:rsidRPr="001D3B11">
        <w:rPr>
          <w:rFonts w:asciiTheme="majorHAnsi" w:hAnsiTheme="majorHAnsi" w:cs="Times"/>
        </w:rPr>
        <w:t>school counseling</w:t>
      </w:r>
      <w:r w:rsidRPr="001D3B11">
        <w:rPr>
          <w:rFonts w:asciiTheme="majorHAnsi" w:hAnsiTheme="majorHAnsi" w:cs="Times"/>
        </w:rPr>
        <w:t xml:space="preserve"> program aligning with the ASCA National Model. </w:t>
      </w:r>
    </w:p>
    <w:p w14:paraId="10A8C02D" w14:textId="77ED0BAB" w:rsidR="000B58E2" w:rsidRPr="001D3B11" w:rsidRDefault="000B58E2" w:rsidP="00D45169">
      <w:pPr>
        <w:pStyle w:val="ListParagraph"/>
        <w:widowControl w:val="0"/>
        <w:numPr>
          <w:ilvl w:val="0"/>
          <w:numId w:val="14"/>
        </w:numPr>
        <w:autoSpaceDE w:val="0"/>
        <w:autoSpaceDN w:val="0"/>
        <w:adjustRightInd w:val="0"/>
        <w:spacing w:after="240"/>
        <w:rPr>
          <w:rFonts w:asciiTheme="majorHAnsi" w:hAnsiTheme="majorHAnsi" w:cs="Times New Roman"/>
        </w:rPr>
      </w:pPr>
      <w:r w:rsidRPr="001D3B11">
        <w:rPr>
          <w:rFonts w:asciiTheme="majorHAnsi" w:hAnsiTheme="majorHAnsi" w:cs="Times New Roman"/>
          <w:i/>
        </w:rPr>
        <w:t>Delivery</w:t>
      </w:r>
      <w:r w:rsidRPr="001D3B11">
        <w:rPr>
          <w:rFonts w:asciiTheme="majorHAnsi" w:hAnsiTheme="majorHAnsi" w:cs="Times New Roman"/>
        </w:rPr>
        <w:t xml:space="preserve">: </w:t>
      </w:r>
      <w:r w:rsidRPr="001D3B11">
        <w:rPr>
          <w:rFonts w:asciiTheme="majorHAnsi" w:hAnsiTheme="majorHAnsi" w:cs="Times"/>
        </w:rPr>
        <w:t xml:space="preserve">School counselors should possess the knowledge, abilities, skills and attitudes necessary to deliver a school counseling program aligning with the ASCA National Model. </w:t>
      </w:r>
    </w:p>
    <w:p w14:paraId="5BC275F4" w14:textId="77777777" w:rsidR="008D05E3" w:rsidRPr="008D05E3" w:rsidRDefault="000B58E2" w:rsidP="00675007">
      <w:pPr>
        <w:pStyle w:val="ListParagraph"/>
        <w:widowControl w:val="0"/>
        <w:numPr>
          <w:ilvl w:val="0"/>
          <w:numId w:val="14"/>
        </w:numPr>
        <w:autoSpaceDE w:val="0"/>
        <w:autoSpaceDN w:val="0"/>
        <w:adjustRightInd w:val="0"/>
        <w:spacing w:after="240"/>
        <w:rPr>
          <w:rFonts w:asciiTheme="majorHAnsi" w:hAnsiTheme="majorHAnsi" w:cs="Times New Roman"/>
        </w:rPr>
      </w:pPr>
      <w:r w:rsidRPr="001D3B11">
        <w:rPr>
          <w:rFonts w:asciiTheme="majorHAnsi" w:hAnsiTheme="majorHAnsi" w:cs="Times New Roman"/>
          <w:i/>
        </w:rPr>
        <w:t>Accountability</w:t>
      </w:r>
      <w:r w:rsidRPr="001D3B11">
        <w:rPr>
          <w:rFonts w:asciiTheme="majorHAnsi" w:hAnsiTheme="majorHAnsi" w:cs="Times New Roman"/>
        </w:rPr>
        <w:t xml:space="preserve">: </w:t>
      </w:r>
      <w:r w:rsidRPr="001D3B11">
        <w:rPr>
          <w:rFonts w:asciiTheme="majorHAnsi" w:hAnsiTheme="majorHAnsi" w:cs="Times"/>
        </w:rPr>
        <w:t xml:space="preserve">School counselors should possess the knowledge, abilities, skills and </w:t>
      </w:r>
      <w:r w:rsidRPr="001D3B11">
        <w:rPr>
          <w:rFonts w:asciiTheme="majorHAnsi" w:hAnsiTheme="majorHAnsi" w:cs="Times"/>
        </w:rPr>
        <w:lastRenderedPageBreak/>
        <w:t>attitudes necessary to monitor and evaluate the processes and results of a school</w:t>
      </w:r>
      <w:r w:rsidR="005510DD" w:rsidRPr="001D3B11">
        <w:rPr>
          <w:rFonts w:asciiTheme="majorHAnsi" w:hAnsiTheme="majorHAnsi" w:cs="Times"/>
        </w:rPr>
        <w:t xml:space="preserve"> </w:t>
      </w:r>
      <w:r w:rsidRPr="001D3B11">
        <w:rPr>
          <w:rFonts w:asciiTheme="majorHAnsi" w:hAnsiTheme="majorHAnsi" w:cs="Times"/>
        </w:rPr>
        <w:t xml:space="preserve">counseling program aligning with the ASCA National Model. </w:t>
      </w:r>
    </w:p>
    <w:p w14:paraId="1A20C679" w14:textId="4E33F6F1" w:rsidR="000B58E2" w:rsidRPr="008D05E3" w:rsidRDefault="000B58E2" w:rsidP="008D05E3">
      <w:pPr>
        <w:widowControl w:val="0"/>
        <w:autoSpaceDE w:val="0"/>
        <w:autoSpaceDN w:val="0"/>
        <w:adjustRightInd w:val="0"/>
        <w:spacing w:after="240"/>
        <w:rPr>
          <w:rFonts w:asciiTheme="majorHAnsi" w:hAnsiTheme="majorHAnsi" w:cs="Times New Roman"/>
        </w:rPr>
      </w:pPr>
      <w:r w:rsidRPr="008D05E3">
        <w:rPr>
          <w:rFonts w:asciiTheme="majorHAnsi" w:hAnsiTheme="majorHAnsi" w:cs="Times New Roman"/>
        </w:rPr>
        <w:t>The full document</w:t>
      </w:r>
      <w:r w:rsidR="00675007" w:rsidRPr="008D05E3">
        <w:rPr>
          <w:rFonts w:asciiTheme="majorHAnsi" w:hAnsiTheme="majorHAnsi" w:cs="Times New Roman"/>
        </w:rPr>
        <w:t xml:space="preserve">, with the components under each of the competencies, is available on the </w:t>
      </w:r>
      <w:r w:rsidR="00BC54B2" w:rsidRPr="008D05E3">
        <w:rPr>
          <w:rFonts w:asciiTheme="majorHAnsi" w:hAnsiTheme="majorHAnsi" w:cs="Times New Roman"/>
        </w:rPr>
        <w:t xml:space="preserve">EES </w:t>
      </w:r>
      <w:hyperlink r:id="rId21" w:history="1">
        <w:r w:rsidR="00675007" w:rsidRPr="008D05E3">
          <w:rPr>
            <w:rStyle w:val="Hyperlink"/>
            <w:rFonts w:asciiTheme="majorHAnsi" w:hAnsiTheme="majorHAnsi" w:cs="Times New Roman"/>
          </w:rPr>
          <w:t>Portal</w:t>
        </w:r>
      </w:hyperlink>
      <w:r w:rsidR="00675007" w:rsidRPr="008D05E3">
        <w:rPr>
          <w:rFonts w:asciiTheme="majorHAnsi" w:hAnsiTheme="majorHAnsi" w:cs="Times New Roman"/>
        </w:rPr>
        <w:t>.</w:t>
      </w:r>
    </w:p>
    <w:p w14:paraId="7E393F3C" w14:textId="66AB6409" w:rsidR="00675007" w:rsidRPr="001D3B11" w:rsidRDefault="00675007" w:rsidP="00675007">
      <w:pPr>
        <w:widowControl w:val="0"/>
        <w:tabs>
          <w:tab w:val="left" w:pos="220"/>
          <w:tab w:val="left" w:pos="720"/>
        </w:tabs>
        <w:autoSpaceDE w:val="0"/>
        <w:autoSpaceDN w:val="0"/>
        <w:adjustRightInd w:val="0"/>
        <w:spacing w:after="240"/>
        <w:rPr>
          <w:rFonts w:asciiTheme="majorHAnsi" w:hAnsiTheme="majorHAnsi" w:cs="Times"/>
        </w:rPr>
      </w:pPr>
      <w:r w:rsidRPr="001D3B11">
        <w:rPr>
          <w:rFonts w:asciiTheme="majorHAnsi" w:hAnsiTheme="majorHAnsi" w:cs="Times New Roman"/>
        </w:rPr>
        <w:t xml:space="preserve">The </w:t>
      </w:r>
      <w:r w:rsidR="00A649AE" w:rsidRPr="001D3B11">
        <w:rPr>
          <w:rFonts w:asciiTheme="majorHAnsi" w:hAnsiTheme="majorHAnsi" w:cs="Times New Roman"/>
          <w:b/>
        </w:rPr>
        <w:t xml:space="preserve">ASCA </w:t>
      </w:r>
      <w:r w:rsidRPr="001D3B11">
        <w:rPr>
          <w:rFonts w:asciiTheme="majorHAnsi" w:hAnsiTheme="majorHAnsi" w:cs="Times New Roman"/>
          <w:b/>
        </w:rPr>
        <w:t>Ethical Standards</w:t>
      </w:r>
      <w:r w:rsidRPr="001D3B11">
        <w:rPr>
          <w:rFonts w:asciiTheme="majorHAnsi" w:hAnsiTheme="majorHAnsi" w:cs="Times New Roman"/>
        </w:rPr>
        <w:t xml:space="preserve"> </w:t>
      </w:r>
      <w:r w:rsidRPr="001D3B11">
        <w:rPr>
          <w:rFonts w:asciiTheme="majorHAnsi" w:hAnsiTheme="majorHAnsi" w:cs="Times"/>
        </w:rPr>
        <w:t xml:space="preserve">specify the principles of ethical behavior necessary to maintain the high standards of integrity, leadership and professionalism expected of school counselors. </w:t>
      </w:r>
      <w:r w:rsidRPr="001D3B11">
        <w:rPr>
          <w:rFonts w:ascii="MS Gothic" w:eastAsia="MS Gothic" w:hAnsi="MS Gothic" w:cs="MS Gothic" w:hint="eastAsia"/>
        </w:rPr>
        <w:t> </w:t>
      </w:r>
      <w:r w:rsidRPr="001D3B11">
        <w:rPr>
          <w:rFonts w:asciiTheme="majorHAnsi" w:hAnsiTheme="majorHAnsi" w:cs="Times"/>
        </w:rPr>
        <w:t>The seven areas explicated in the document are:</w:t>
      </w:r>
    </w:p>
    <w:p w14:paraId="0E687CC1" w14:textId="2F8A6673" w:rsidR="00675007" w:rsidRPr="001D3B11" w:rsidRDefault="00675007" w:rsidP="00D45169">
      <w:pPr>
        <w:pStyle w:val="ListParagraph"/>
        <w:widowControl w:val="0"/>
        <w:numPr>
          <w:ilvl w:val="0"/>
          <w:numId w:val="15"/>
        </w:numPr>
        <w:tabs>
          <w:tab w:val="left" w:pos="220"/>
          <w:tab w:val="left" w:pos="720"/>
        </w:tabs>
        <w:autoSpaceDE w:val="0"/>
        <w:autoSpaceDN w:val="0"/>
        <w:adjustRightInd w:val="0"/>
        <w:spacing w:after="240"/>
        <w:rPr>
          <w:rFonts w:asciiTheme="majorHAnsi" w:hAnsiTheme="majorHAnsi" w:cs="Times"/>
        </w:rPr>
      </w:pPr>
      <w:r w:rsidRPr="001D3B11">
        <w:rPr>
          <w:rFonts w:asciiTheme="majorHAnsi" w:hAnsiTheme="majorHAnsi" w:cs="Times"/>
        </w:rPr>
        <w:t xml:space="preserve">Responsibilities to </w:t>
      </w:r>
      <w:r w:rsidR="00A649AE" w:rsidRPr="001D3B11">
        <w:rPr>
          <w:rFonts w:asciiTheme="majorHAnsi" w:hAnsiTheme="majorHAnsi" w:cs="Times"/>
        </w:rPr>
        <w:t>Students</w:t>
      </w:r>
    </w:p>
    <w:p w14:paraId="4F3E9942" w14:textId="42F136E2" w:rsidR="00A649AE" w:rsidRPr="001D3B11" w:rsidRDefault="00A649AE" w:rsidP="00D45169">
      <w:pPr>
        <w:pStyle w:val="ListParagraph"/>
        <w:widowControl w:val="0"/>
        <w:numPr>
          <w:ilvl w:val="0"/>
          <w:numId w:val="15"/>
        </w:numPr>
        <w:tabs>
          <w:tab w:val="left" w:pos="220"/>
          <w:tab w:val="left" w:pos="720"/>
        </w:tabs>
        <w:autoSpaceDE w:val="0"/>
        <w:autoSpaceDN w:val="0"/>
        <w:adjustRightInd w:val="0"/>
        <w:spacing w:after="240"/>
        <w:rPr>
          <w:rFonts w:asciiTheme="majorHAnsi" w:hAnsiTheme="majorHAnsi" w:cs="Times"/>
        </w:rPr>
      </w:pPr>
      <w:r w:rsidRPr="001D3B11">
        <w:rPr>
          <w:rFonts w:asciiTheme="majorHAnsi" w:hAnsiTheme="majorHAnsi" w:cs="Times"/>
        </w:rPr>
        <w:t>Responsibilities to Parent/Guardians</w:t>
      </w:r>
    </w:p>
    <w:p w14:paraId="03933F54" w14:textId="40BCE754" w:rsidR="00A649AE" w:rsidRPr="001D3B11" w:rsidRDefault="00A649AE" w:rsidP="00D45169">
      <w:pPr>
        <w:pStyle w:val="ListParagraph"/>
        <w:widowControl w:val="0"/>
        <w:numPr>
          <w:ilvl w:val="0"/>
          <w:numId w:val="15"/>
        </w:numPr>
        <w:tabs>
          <w:tab w:val="left" w:pos="220"/>
          <w:tab w:val="left" w:pos="720"/>
        </w:tabs>
        <w:autoSpaceDE w:val="0"/>
        <w:autoSpaceDN w:val="0"/>
        <w:adjustRightInd w:val="0"/>
        <w:spacing w:after="240"/>
        <w:rPr>
          <w:rFonts w:asciiTheme="majorHAnsi" w:hAnsiTheme="majorHAnsi" w:cs="Times"/>
        </w:rPr>
      </w:pPr>
      <w:r w:rsidRPr="001D3B11">
        <w:rPr>
          <w:rFonts w:asciiTheme="majorHAnsi" w:hAnsiTheme="majorHAnsi" w:cs="Times"/>
        </w:rPr>
        <w:t>Responsibilities to Colleagues and Professional Associates</w:t>
      </w:r>
    </w:p>
    <w:p w14:paraId="5738FFDF" w14:textId="6897E170" w:rsidR="00A649AE" w:rsidRPr="001D3B11" w:rsidRDefault="00A649AE" w:rsidP="00D45169">
      <w:pPr>
        <w:pStyle w:val="ListParagraph"/>
        <w:widowControl w:val="0"/>
        <w:numPr>
          <w:ilvl w:val="0"/>
          <w:numId w:val="15"/>
        </w:numPr>
        <w:tabs>
          <w:tab w:val="left" w:pos="220"/>
          <w:tab w:val="left" w:pos="720"/>
        </w:tabs>
        <w:autoSpaceDE w:val="0"/>
        <w:autoSpaceDN w:val="0"/>
        <w:adjustRightInd w:val="0"/>
        <w:spacing w:after="240"/>
        <w:rPr>
          <w:rFonts w:asciiTheme="majorHAnsi" w:hAnsiTheme="majorHAnsi" w:cs="Times"/>
        </w:rPr>
      </w:pPr>
      <w:r w:rsidRPr="001D3B11">
        <w:rPr>
          <w:rFonts w:asciiTheme="majorHAnsi" w:hAnsiTheme="majorHAnsi" w:cs="Times"/>
        </w:rPr>
        <w:t>Responsibilities to Schools, Communities and Families</w:t>
      </w:r>
    </w:p>
    <w:p w14:paraId="5B0BA3CD" w14:textId="49578B74" w:rsidR="00A649AE" w:rsidRPr="001D3B11" w:rsidRDefault="00A649AE" w:rsidP="00D45169">
      <w:pPr>
        <w:pStyle w:val="ListParagraph"/>
        <w:widowControl w:val="0"/>
        <w:numPr>
          <w:ilvl w:val="0"/>
          <w:numId w:val="15"/>
        </w:numPr>
        <w:tabs>
          <w:tab w:val="left" w:pos="220"/>
          <w:tab w:val="left" w:pos="720"/>
        </w:tabs>
        <w:autoSpaceDE w:val="0"/>
        <w:autoSpaceDN w:val="0"/>
        <w:adjustRightInd w:val="0"/>
        <w:spacing w:after="240"/>
        <w:rPr>
          <w:rFonts w:asciiTheme="majorHAnsi" w:hAnsiTheme="majorHAnsi" w:cs="Times"/>
        </w:rPr>
      </w:pPr>
      <w:r w:rsidRPr="001D3B11">
        <w:rPr>
          <w:rFonts w:asciiTheme="majorHAnsi" w:hAnsiTheme="majorHAnsi" w:cs="Times"/>
        </w:rPr>
        <w:t>Responsibilities to Self</w:t>
      </w:r>
    </w:p>
    <w:p w14:paraId="7BE2DD7A" w14:textId="396D3693" w:rsidR="00A649AE" w:rsidRPr="001D3B11" w:rsidRDefault="00A649AE" w:rsidP="00D45169">
      <w:pPr>
        <w:pStyle w:val="ListParagraph"/>
        <w:widowControl w:val="0"/>
        <w:numPr>
          <w:ilvl w:val="0"/>
          <w:numId w:val="15"/>
        </w:numPr>
        <w:tabs>
          <w:tab w:val="left" w:pos="220"/>
          <w:tab w:val="left" w:pos="720"/>
        </w:tabs>
        <w:autoSpaceDE w:val="0"/>
        <w:autoSpaceDN w:val="0"/>
        <w:adjustRightInd w:val="0"/>
        <w:spacing w:after="240"/>
        <w:rPr>
          <w:rFonts w:asciiTheme="majorHAnsi" w:hAnsiTheme="majorHAnsi" w:cs="Times"/>
        </w:rPr>
      </w:pPr>
      <w:r w:rsidRPr="001D3B11">
        <w:rPr>
          <w:rFonts w:asciiTheme="majorHAnsi" w:hAnsiTheme="majorHAnsi" w:cs="Times"/>
        </w:rPr>
        <w:t>Responsibilities to the Profession</w:t>
      </w:r>
    </w:p>
    <w:p w14:paraId="5EBDFBAE" w14:textId="26469961" w:rsidR="00A649AE" w:rsidRPr="001D3B11" w:rsidRDefault="00A649AE" w:rsidP="00D45169">
      <w:pPr>
        <w:pStyle w:val="ListParagraph"/>
        <w:widowControl w:val="0"/>
        <w:numPr>
          <w:ilvl w:val="0"/>
          <w:numId w:val="15"/>
        </w:numPr>
        <w:tabs>
          <w:tab w:val="left" w:pos="220"/>
          <w:tab w:val="left" w:pos="720"/>
        </w:tabs>
        <w:autoSpaceDE w:val="0"/>
        <w:autoSpaceDN w:val="0"/>
        <w:adjustRightInd w:val="0"/>
        <w:spacing w:after="240"/>
        <w:rPr>
          <w:rFonts w:asciiTheme="majorHAnsi" w:hAnsiTheme="majorHAnsi" w:cs="Times"/>
        </w:rPr>
      </w:pPr>
      <w:r w:rsidRPr="001D3B11">
        <w:rPr>
          <w:rFonts w:asciiTheme="majorHAnsi" w:hAnsiTheme="majorHAnsi" w:cs="Times"/>
        </w:rPr>
        <w:t>Maintenance of the Standards</w:t>
      </w:r>
    </w:p>
    <w:p w14:paraId="31F9A3D2" w14:textId="40160214" w:rsidR="005E07B2" w:rsidRPr="00BC54B2" w:rsidRDefault="00A649AE" w:rsidP="00BC54B2">
      <w:pPr>
        <w:widowControl w:val="0"/>
        <w:tabs>
          <w:tab w:val="left" w:pos="220"/>
          <w:tab w:val="left" w:pos="720"/>
        </w:tabs>
        <w:autoSpaceDE w:val="0"/>
        <w:autoSpaceDN w:val="0"/>
        <w:adjustRightInd w:val="0"/>
        <w:spacing w:after="240"/>
        <w:rPr>
          <w:rStyle w:val="Hyperlink"/>
          <w:rFonts w:asciiTheme="majorHAnsi" w:hAnsiTheme="majorHAnsi" w:cs="Times"/>
          <w:color w:val="auto"/>
          <w:u w:val="none"/>
        </w:rPr>
      </w:pPr>
      <w:r w:rsidRPr="001D3B11">
        <w:rPr>
          <w:rFonts w:asciiTheme="majorHAnsi" w:hAnsiTheme="majorHAnsi" w:cs="Times"/>
        </w:rPr>
        <w:t>The full document contains detailed information for each area and is available on the</w:t>
      </w:r>
      <w:r w:rsidR="00C3441B">
        <w:rPr>
          <w:rFonts w:asciiTheme="majorHAnsi" w:hAnsiTheme="majorHAnsi" w:cs="Times"/>
        </w:rPr>
        <w:t xml:space="preserve"> </w:t>
      </w:r>
      <w:r w:rsidR="00F11D15">
        <w:rPr>
          <w:rFonts w:asciiTheme="majorHAnsi" w:hAnsiTheme="majorHAnsi" w:cs="Times"/>
        </w:rPr>
        <w:t>EES</w:t>
      </w:r>
      <w:r w:rsidRPr="001D3B11">
        <w:rPr>
          <w:rFonts w:asciiTheme="majorHAnsi" w:hAnsiTheme="majorHAnsi" w:cs="Times"/>
        </w:rPr>
        <w:t xml:space="preserve"> </w:t>
      </w:r>
      <w:hyperlink r:id="rId22" w:history="1">
        <w:r w:rsidRPr="001D3B11">
          <w:rPr>
            <w:rStyle w:val="Hyperlink"/>
            <w:rFonts w:asciiTheme="majorHAnsi" w:hAnsiTheme="majorHAnsi" w:cs="Times"/>
          </w:rPr>
          <w:t>Portal</w:t>
        </w:r>
      </w:hyperlink>
      <w:r w:rsidRPr="001D3B11">
        <w:rPr>
          <w:rFonts w:asciiTheme="majorHAnsi" w:hAnsiTheme="majorHAnsi" w:cs="Times"/>
        </w:rPr>
        <w:t xml:space="preserve">. </w:t>
      </w:r>
      <w:r w:rsidR="00AD5D55" w:rsidRPr="001D3B11">
        <w:rPr>
          <w:rFonts w:asciiTheme="majorHAnsi" w:hAnsiTheme="majorHAnsi" w:cs="Times New Roman"/>
        </w:rPr>
        <w:t xml:space="preserve">More information is available at </w:t>
      </w:r>
      <w:hyperlink r:id="rId23" w:history="1">
        <w:r w:rsidR="00AD5D55" w:rsidRPr="001D3B11">
          <w:rPr>
            <w:rStyle w:val="Hyperlink"/>
            <w:rFonts w:asciiTheme="majorHAnsi" w:hAnsiTheme="majorHAnsi" w:cs="Times New Roman"/>
          </w:rPr>
          <w:t>www.schoolcounselor.org</w:t>
        </w:r>
      </w:hyperlink>
      <w:r w:rsidR="00AD5D55" w:rsidRPr="001D3B11">
        <w:rPr>
          <w:rStyle w:val="Hyperlink"/>
          <w:rFonts w:asciiTheme="majorHAnsi" w:hAnsiTheme="majorHAnsi" w:cs="Times New Roman"/>
        </w:rPr>
        <w:t xml:space="preserve">      </w:t>
      </w:r>
    </w:p>
    <w:p w14:paraId="0729CA90" w14:textId="585749A7" w:rsidR="00894DD0" w:rsidRPr="001D3B11" w:rsidRDefault="00BD1EA8" w:rsidP="00894DD0">
      <w:pPr>
        <w:rPr>
          <w:rFonts w:asciiTheme="majorHAnsi" w:hAnsiTheme="majorHAnsi" w:cs="Times New Roman"/>
        </w:rPr>
      </w:pPr>
      <w:r w:rsidRPr="001D3B11">
        <w:rPr>
          <w:rFonts w:asciiTheme="majorHAnsi" w:hAnsiTheme="majorHAnsi" w:cs="Times New Roman"/>
          <w:b/>
          <w:i/>
          <w:noProof/>
          <w:u w:val="single"/>
        </w:rPr>
        <mc:AlternateContent>
          <mc:Choice Requires="wps">
            <w:drawing>
              <wp:anchor distT="0" distB="0" distL="114300" distR="114300" simplePos="0" relativeHeight="251659264" behindDoc="0" locked="0" layoutInCell="1" allowOverlap="1" wp14:anchorId="339AECEB" wp14:editId="53357592">
                <wp:simplePos x="0" y="0"/>
                <wp:positionH relativeFrom="column">
                  <wp:posOffset>4161790</wp:posOffset>
                </wp:positionH>
                <wp:positionV relativeFrom="paragraph">
                  <wp:posOffset>777240</wp:posOffset>
                </wp:positionV>
                <wp:extent cx="1595755" cy="1483360"/>
                <wp:effectExtent l="50800" t="25400" r="80645" b="91440"/>
                <wp:wrapThrough wrapText="bothSides">
                  <wp:wrapPolygon edited="0">
                    <wp:start x="1375" y="-370"/>
                    <wp:lineTo x="-688" y="0"/>
                    <wp:lineTo x="-688" y="20712"/>
                    <wp:lineTo x="1375" y="22562"/>
                    <wp:lineTo x="20285" y="22562"/>
                    <wp:lineTo x="22348" y="18123"/>
                    <wp:lineTo x="22348" y="4068"/>
                    <wp:lineTo x="21660" y="2219"/>
                    <wp:lineTo x="20285" y="-370"/>
                    <wp:lineTo x="1375" y="-370"/>
                  </wp:wrapPolygon>
                </wp:wrapThrough>
                <wp:docPr id="6" name="Rounded Rectangle 6"/>
                <wp:cNvGraphicFramePr/>
                <a:graphic xmlns:a="http://schemas.openxmlformats.org/drawingml/2006/main">
                  <a:graphicData uri="http://schemas.microsoft.com/office/word/2010/wordprocessingShape">
                    <wps:wsp>
                      <wps:cNvSpPr/>
                      <wps:spPr>
                        <a:xfrm>
                          <a:off x="0" y="0"/>
                          <a:ext cx="1595755" cy="1483360"/>
                        </a:xfrm>
                        <a:prstGeom prst="roundRect">
                          <a:avLst/>
                        </a:prstGeom>
                        <a:solidFill>
                          <a:schemeClr val="accent1">
                            <a:tint val="100000"/>
                            <a:shade val="100000"/>
                            <a:satMod val="130000"/>
                          </a:schemeClr>
                        </a:solidFill>
                      </wps:spPr>
                      <wps:style>
                        <a:lnRef idx="1">
                          <a:schemeClr val="accent1"/>
                        </a:lnRef>
                        <a:fillRef idx="3">
                          <a:schemeClr val="accent1"/>
                        </a:fillRef>
                        <a:effectRef idx="2">
                          <a:schemeClr val="accent1"/>
                        </a:effectRef>
                        <a:fontRef idx="minor">
                          <a:schemeClr val="lt1"/>
                        </a:fontRef>
                      </wps:style>
                      <wps:txbx>
                        <w:txbxContent>
                          <w:p w14:paraId="3A158681" w14:textId="3DB049D6" w:rsidR="00070C6A" w:rsidRPr="0032690B" w:rsidRDefault="00070C6A" w:rsidP="000B31EA">
                            <w:pPr>
                              <w:jc w:val="center"/>
                              <w:rPr>
                                <w:rFonts w:asciiTheme="majorHAnsi" w:hAnsiTheme="majorHAnsi"/>
                                <w:b/>
                                <w:color w:val="FFFFFF" w:themeColor="background1"/>
                              </w:rPr>
                            </w:pPr>
                            <w:r w:rsidRPr="0032690B">
                              <w:rPr>
                                <w:rFonts w:asciiTheme="majorHAnsi" w:hAnsiTheme="majorHAnsi"/>
                                <w:b/>
                                <w:color w:val="FFFFFF" w:themeColor="background1"/>
                              </w:rPr>
                              <w:t>Standards outline the desired job performance; rubrics describe the performance at specific levels.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 o:spid="_x0000_s1027" style="position:absolute;margin-left:327.7pt;margin-top:61.2pt;width:125.65pt;height:11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" fillcolor="#4f81bd [3204]" strokecolor="#4579b8 [3044]">
                <v:shadow on="t" opacity="22937f" mv:blur="40000f" origin=",.5" offset="0,23000emu"/>
                <v:textbox>
                  <w:txbxContent>
                    <w:p w14:paraId="3A158681" w14:textId="3DB049D6" w:rsidR="00997EA8" w:rsidRPr="0032690B" w:rsidRDefault="00997EA8" w:rsidP="000B31EA">
                      <w:pPr>
                        <w:jc w:val="center"/>
                        <w:rPr>
                          <w:rFonts w:asciiTheme="majorHAnsi" w:hAnsiTheme="majorHAnsi"/>
                          <w:b/>
                          <w:color w:val="FFFFFF" w:themeColor="background1"/>
                        </w:rPr>
                      </w:pPr>
                      <w:r w:rsidRPr="0032690B">
                        <w:rPr>
                          <w:rFonts w:asciiTheme="majorHAnsi" w:hAnsiTheme="majorHAnsi"/>
                          <w:b/>
                          <w:color w:val="FFFFFF" w:themeColor="background1"/>
                        </w:rPr>
                        <w:t>Standards outline the desired job performance; rubrics describe the performance at specific levels.</w:t>
                      </w:r>
                    </w:p>
                  </w:txbxContent>
                </v:textbox>
                <w10:wrap type="through"/>
              </v:roundrect>
            </w:pict>
          </mc:Fallback>
        </mc:AlternateContent>
      </w:r>
      <w:r w:rsidR="000B31EA" w:rsidRPr="001D3B11">
        <w:rPr>
          <w:rFonts w:asciiTheme="majorHAnsi" w:hAnsiTheme="majorHAnsi" w:cs="Times New Roman"/>
          <w:b/>
          <w:i/>
          <w:u w:val="single"/>
        </w:rPr>
        <w:t>Aligning</w:t>
      </w:r>
      <w:r w:rsidR="00D3492F" w:rsidRPr="001D3B11">
        <w:rPr>
          <w:rFonts w:asciiTheme="majorHAnsi" w:hAnsiTheme="majorHAnsi" w:cs="Times New Roman"/>
          <w:b/>
          <w:i/>
          <w:u w:val="single"/>
        </w:rPr>
        <w:t xml:space="preserve"> the Standards</w:t>
      </w:r>
      <w:r w:rsidR="000B31EA" w:rsidRPr="001D3B11">
        <w:rPr>
          <w:rFonts w:asciiTheme="majorHAnsi" w:hAnsiTheme="majorHAnsi" w:cs="Times New Roman"/>
          <w:b/>
          <w:i/>
          <w:u w:val="single"/>
        </w:rPr>
        <w:t xml:space="preserve"> with a </w:t>
      </w:r>
      <w:r w:rsidR="00E96268" w:rsidRPr="001D3B11">
        <w:rPr>
          <w:rFonts w:asciiTheme="majorHAnsi" w:hAnsiTheme="majorHAnsi" w:cs="Times New Roman"/>
          <w:b/>
          <w:i/>
          <w:u w:val="single"/>
        </w:rPr>
        <w:t>Framework</w:t>
      </w:r>
      <w:r w:rsidR="00D3492F" w:rsidRPr="001D3B11">
        <w:rPr>
          <w:rFonts w:asciiTheme="majorHAnsi" w:hAnsiTheme="majorHAnsi" w:cs="Times New Roman"/>
          <w:b/>
          <w:i/>
          <w:u w:val="single"/>
        </w:rPr>
        <w:t>.</w:t>
      </w:r>
      <w:r w:rsidR="00D3492F" w:rsidRPr="001D3B11">
        <w:rPr>
          <w:rFonts w:asciiTheme="majorHAnsi" w:hAnsiTheme="majorHAnsi" w:cs="Times New Roman"/>
          <w:i/>
        </w:rPr>
        <w:t xml:space="preserve"> </w:t>
      </w:r>
      <w:r w:rsidR="000B31EA" w:rsidRPr="001D3B11">
        <w:rPr>
          <w:rFonts w:asciiTheme="majorHAnsi" w:hAnsiTheme="majorHAnsi" w:cs="Times New Roman"/>
        </w:rPr>
        <w:t>E</w:t>
      </w:r>
      <w:r w:rsidR="00D3492F" w:rsidRPr="001D3B11">
        <w:rPr>
          <w:rFonts w:asciiTheme="majorHAnsi" w:hAnsiTheme="majorHAnsi" w:cs="Times New Roman"/>
        </w:rPr>
        <w:t>valuation systems</w:t>
      </w:r>
      <w:r w:rsidR="000B31EA" w:rsidRPr="001D3B11">
        <w:rPr>
          <w:rFonts w:asciiTheme="majorHAnsi" w:hAnsiTheme="majorHAnsi" w:cs="Times New Roman"/>
        </w:rPr>
        <w:t xml:space="preserve"> use</w:t>
      </w:r>
      <w:r w:rsidR="00E96268" w:rsidRPr="001D3B11">
        <w:rPr>
          <w:rFonts w:asciiTheme="majorHAnsi" w:hAnsiTheme="majorHAnsi" w:cs="Times New Roman"/>
        </w:rPr>
        <w:t xml:space="preserve"> framework</w:t>
      </w:r>
      <w:r w:rsidR="002914D3" w:rsidRPr="001D3B11">
        <w:rPr>
          <w:rFonts w:asciiTheme="majorHAnsi" w:hAnsiTheme="majorHAnsi" w:cs="Times New Roman"/>
        </w:rPr>
        <w:t>s</w:t>
      </w:r>
      <w:r w:rsidR="006A7C11" w:rsidRPr="001D3B11">
        <w:rPr>
          <w:rFonts w:asciiTheme="majorHAnsi" w:hAnsiTheme="majorHAnsi" w:cs="Times New Roman"/>
        </w:rPr>
        <w:t xml:space="preserve"> </w:t>
      </w:r>
      <w:r w:rsidR="00D3492F" w:rsidRPr="001D3B11">
        <w:rPr>
          <w:rFonts w:asciiTheme="majorHAnsi" w:hAnsiTheme="majorHAnsi" w:cs="Times New Roman"/>
        </w:rPr>
        <w:t xml:space="preserve">to ensure that the </w:t>
      </w:r>
      <w:r w:rsidR="000B31EA" w:rsidRPr="001D3B11">
        <w:rPr>
          <w:rFonts w:asciiTheme="majorHAnsi" w:hAnsiTheme="majorHAnsi" w:cs="Times New Roman"/>
        </w:rPr>
        <w:t>process of evaluation</w:t>
      </w:r>
      <w:r w:rsidR="00D3492F" w:rsidRPr="001D3B11">
        <w:rPr>
          <w:rFonts w:asciiTheme="majorHAnsi" w:hAnsiTheme="majorHAnsi" w:cs="Times New Roman"/>
        </w:rPr>
        <w:t xml:space="preserve"> is objective and fair across all schools. </w:t>
      </w:r>
      <w:r w:rsidR="006A7C11" w:rsidRPr="001D3B11">
        <w:rPr>
          <w:rFonts w:asciiTheme="majorHAnsi" w:hAnsiTheme="majorHAnsi" w:cs="Times New Roman"/>
        </w:rPr>
        <w:t>The</w:t>
      </w:r>
      <w:r w:rsidR="00C153FB" w:rsidRPr="001D3B11">
        <w:rPr>
          <w:rFonts w:asciiTheme="majorHAnsi" w:hAnsiTheme="majorHAnsi" w:cs="Times New Roman"/>
        </w:rPr>
        <w:t xml:space="preserve"> framework</w:t>
      </w:r>
      <w:r w:rsidR="006A7C11" w:rsidRPr="001D3B11">
        <w:rPr>
          <w:rFonts w:asciiTheme="majorHAnsi" w:hAnsiTheme="majorHAnsi" w:cs="Times New Roman"/>
        </w:rPr>
        <w:t xml:space="preserve"> </w:t>
      </w:r>
      <w:r w:rsidR="00C153FB" w:rsidRPr="001D3B11">
        <w:rPr>
          <w:rFonts w:asciiTheme="majorHAnsi" w:hAnsiTheme="majorHAnsi" w:cs="Times New Roman"/>
        </w:rPr>
        <w:t xml:space="preserve">divides the responsibilities of </w:t>
      </w:r>
      <w:r w:rsidR="00A2452F" w:rsidRPr="001D3B11">
        <w:rPr>
          <w:rFonts w:asciiTheme="majorHAnsi" w:hAnsiTheme="majorHAnsi" w:cs="Times New Roman"/>
        </w:rPr>
        <w:t>the guidance counselor</w:t>
      </w:r>
      <w:r w:rsidR="00C153FB" w:rsidRPr="001D3B11">
        <w:rPr>
          <w:rFonts w:asciiTheme="majorHAnsi" w:hAnsiTheme="majorHAnsi" w:cs="Times New Roman"/>
        </w:rPr>
        <w:t xml:space="preserve"> into broad categories called domains. Each domain is </w:t>
      </w:r>
      <w:r w:rsidR="00724695" w:rsidRPr="001D3B11">
        <w:rPr>
          <w:rFonts w:asciiTheme="majorHAnsi" w:hAnsiTheme="majorHAnsi" w:cs="Times New Roman"/>
        </w:rPr>
        <w:t>further explained by components</w:t>
      </w:r>
      <w:r w:rsidR="00C153FB" w:rsidRPr="001D3B11">
        <w:rPr>
          <w:rFonts w:asciiTheme="majorHAnsi" w:hAnsiTheme="majorHAnsi" w:cs="Times New Roman"/>
        </w:rPr>
        <w:t xml:space="preserve"> which describe what is important in that domain.</w:t>
      </w:r>
      <w:r w:rsidR="00A2452F" w:rsidRPr="001D3B11">
        <w:rPr>
          <w:rFonts w:asciiTheme="majorHAnsi" w:hAnsiTheme="majorHAnsi" w:cs="Times New Roman"/>
        </w:rPr>
        <w:t xml:space="preserve"> The fra</w:t>
      </w:r>
      <w:r w:rsidR="00991267" w:rsidRPr="001D3B11">
        <w:rPr>
          <w:rFonts w:asciiTheme="majorHAnsi" w:hAnsiTheme="majorHAnsi" w:cs="Times New Roman"/>
        </w:rPr>
        <w:t>mework also</w:t>
      </w:r>
      <w:r w:rsidR="00091D1B" w:rsidRPr="001D3B11">
        <w:rPr>
          <w:rFonts w:asciiTheme="majorHAnsi" w:hAnsiTheme="majorHAnsi" w:cs="Times New Roman"/>
        </w:rPr>
        <w:t xml:space="preserve"> </w:t>
      </w:r>
      <w:r w:rsidR="00991267" w:rsidRPr="001D3B11">
        <w:rPr>
          <w:rFonts w:asciiTheme="majorHAnsi" w:hAnsiTheme="majorHAnsi" w:cs="Times New Roman"/>
        </w:rPr>
        <w:t xml:space="preserve">serves as </w:t>
      </w:r>
      <w:r w:rsidR="00091D1B" w:rsidRPr="001D3B11">
        <w:rPr>
          <w:rFonts w:asciiTheme="majorHAnsi" w:hAnsiTheme="majorHAnsi" w:cs="Times New Roman"/>
        </w:rPr>
        <w:t>a</w:t>
      </w:r>
      <w:r w:rsidR="006A7C11" w:rsidRPr="001D3B11">
        <w:rPr>
          <w:rFonts w:asciiTheme="majorHAnsi" w:hAnsiTheme="majorHAnsi" w:cs="Times New Roman"/>
        </w:rPr>
        <w:t xml:space="preserve"> r</w:t>
      </w:r>
      <w:r w:rsidR="000B31EA" w:rsidRPr="001D3B11">
        <w:rPr>
          <w:rFonts w:asciiTheme="majorHAnsi" w:hAnsiTheme="majorHAnsi" w:cs="Times New Roman"/>
        </w:rPr>
        <w:t>ubric</w:t>
      </w:r>
      <w:r w:rsidR="00091D1B" w:rsidRPr="001D3B11">
        <w:rPr>
          <w:rFonts w:asciiTheme="majorHAnsi" w:hAnsiTheme="majorHAnsi" w:cs="Times New Roman"/>
        </w:rPr>
        <w:t xml:space="preserve">. </w:t>
      </w:r>
      <w:r w:rsidR="00C153FB" w:rsidRPr="001D3B11">
        <w:rPr>
          <w:rFonts w:asciiTheme="majorHAnsi" w:hAnsiTheme="majorHAnsi" w:cs="Times New Roman"/>
        </w:rPr>
        <w:t>A</w:t>
      </w:r>
      <w:r w:rsidR="00091D1B" w:rsidRPr="001D3B11">
        <w:rPr>
          <w:rFonts w:asciiTheme="majorHAnsi" w:hAnsiTheme="majorHAnsi" w:cs="Times New Roman"/>
        </w:rPr>
        <w:t xml:space="preserve"> rubric</w:t>
      </w:r>
      <w:r w:rsidR="000B31EA" w:rsidRPr="001D3B11">
        <w:rPr>
          <w:rFonts w:asciiTheme="majorHAnsi" w:hAnsiTheme="majorHAnsi" w:cs="Times New Roman"/>
        </w:rPr>
        <w:t xml:space="preserve"> describe</w:t>
      </w:r>
      <w:r w:rsidR="00091D1B" w:rsidRPr="001D3B11">
        <w:rPr>
          <w:rFonts w:asciiTheme="majorHAnsi" w:hAnsiTheme="majorHAnsi" w:cs="Times New Roman"/>
        </w:rPr>
        <w:t>s</w:t>
      </w:r>
      <w:r w:rsidR="000B31EA" w:rsidRPr="001D3B11">
        <w:rPr>
          <w:rFonts w:asciiTheme="majorHAnsi" w:hAnsiTheme="majorHAnsi" w:cs="Times New Roman"/>
        </w:rPr>
        <w:t xml:space="preserve"> practice</w:t>
      </w:r>
      <w:r w:rsidR="004977C2" w:rsidRPr="001D3B11">
        <w:rPr>
          <w:rFonts w:asciiTheme="majorHAnsi" w:hAnsiTheme="majorHAnsi" w:cs="Times New Roman"/>
        </w:rPr>
        <w:t xml:space="preserve"> and behaviors</w:t>
      </w:r>
      <w:r w:rsidR="000B31EA" w:rsidRPr="001D3B11">
        <w:rPr>
          <w:rFonts w:asciiTheme="majorHAnsi" w:hAnsiTheme="majorHAnsi" w:cs="Times New Roman"/>
        </w:rPr>
        <w:t xml:space="preserve"> in observable and measurable terms</w:t>
      </w:r>
      <w:r w:rsidR="00161451" w:rsidRPr="001D3B11">
        <w:rPr>
          <w:rFonts w:asciiTheme="majorHAnsi" w:hAnsiTheme="majorHAnsi" w:cs="Times New Roman"/>
        </w:rPr>
        <w:t xml:space="preserve"> at specific</w:t>
      </w:r>
      <w:r w:rsidR="0026644D" w:rsidRPr="001D3B11">
        <w:rPr>
          <w:rFonts w:asciiTheme="majorHAnsi" w:hAnsiTheme="majorHAnsi" w:cs="Times New Roman"/>
        </w:rPr>
        <w:t xml:space="preserve"> levels of performance</w:t>
      </w:r>
      <w:r w:rsidR="000B31EA" w:rsidRPr="001D3B11">
        <w:rPr>
          <w:rFonts w:asciiTheme="majorHAnsi" w:hAnsiTheme="majorHAnsi" w:cs="Times New Roman"/>
        </w:rPr>
        <w:t xml:space="preserve">. </w:t>
      </w:r>
      <w:r w:rsidR="00D3492F" w:rsidRPr="001D3B11">
        <w:rPr>
          <w:rFonts w:asciiTheme="majorHAnsi" w:hAnsiTheme="majorHAnsi" w:cs="Times New Roman"/>
        </w:rPr>
        <w:t xml:space="preserve">After studying evaluation systems in use across the country, the Task Force decided to adapt the </w:t>
      </w:r>
      <w:r w:rsidR="00894DD0" w:rsidRPr="001D3B11">
        <w:rPr>
          <w:rFonts w:asciiTheme="majorHAnsi" w:eastAsia="Times New Roman" w:hAnsiTheme="majorHAnsi" w:cs="Arial"/>
        </w:rPr>
        <w:t>Pennsylvania Department of Education Guidance Counselor Framework, which was based on the Framework for Teaching by Charlotte Danielson</w:t>
      </w:r>
      <w:r w:rsidR="00D3492F" w:rsidRPr="001D3B11">
        <w:rPr>
          <w:rFonts w:asciiTheme="majorHAnsi" w:hAnsiTheme="majorHAnsi" w:cs="Times New Roman"/>
        </w:rPr>
        <w:t xml:space="preserve">. </w:t>
      </w:r>
      <w:r w:rsidR="00894DD0" w:rsidRPr="001D3B11">
        <w:rPr>
          <w:rFonts w:asciiTheme="majorHAnsi" w:hAnsiTheme="majorHAnsi" w:cs="Times New Roman"/>
        </w:rPr>
        <w:t>T</w:t>
      </w:r>
      <w:r w:rsidR="00D3492F" w:rsidRPr="001D3B11">
        <w:rPr>
          <w:rFonts w:asciiTheme="majorHAnsi" w:hAnsiTheme="majorHAnsi" w:cs="Times New Roman"/>
        </w:rPr>
        <w:t>he member</w:t>
      </w:r>
      <w:r w:rsidR="00310348" w:rsidRPr="001D3B11">
        <w:rPr>
          <w:rFonts w:asciiTheme="majorHAnsi" w:hAnsiTheme="majorHAnsi" w:cs="Times New Roman"/>
        </w:rPr>
        <w:t>s</w:t>
      </w:r>
      <w:r w:rsidR="00D3492F" w:rsidRPr="001D3B11">
        <w:rPr>
          <w:rFonts w:asciiTheme="majorHAnsi" w:hAnsiTheme="majorHAnsi" w:cs="Times New Roman"/>
        </w:rPr>
        <w:t xml:space="preserve"> of the </w:t>
      </w:r>
      <w:r w:rsidR="000D01EC" w:rsidRPr="001D3B11">
        <w:rPr>
          <w:rFonts w:asciiTheme="majorHAnsi" w:hAnsiTheme="majorHAnsi" w:cs="Times New Roman"/>
        </w:rPr>
        <w:t>Task Force</w:t>
      </w:r>
      <w:r w:rsidR="00E0485F" w:rsidRPr="001D3B11">
        <w:rPr>
          <w:rFonts w:asciiTheme="majorHAnsi" w:hAnsiTheme="majorHAnsi" w:cs="Times New Roman"/>
        </w:rPr>
        <w:t xml:space="preserve"> modified the rubric</w:t>
      </w:r>
      <w:r w:rsidR="00894DD0" w:rsidRPr="001D3B11">
        <w:rPr>
          <w:rFonts w:asciiTheme="majorHAnsi" w:hAnsiTheme="majorHAnsi" w:cs="Times New Roman"/>
        </w:rPr>
        <w:t>, which is</w:t>
      </w:r>
      <w:r w:rsidR="00E0485F" w:rsidRPr="001D3B11">
        <w:rPr>
          <w:rFonts w:asciiTheme="majorHAnsi" w:hAnsiTheme="majorHAnsi" w:cs="Times New Roman"/>
        </w:rPr>
        <w:t xml:space="preserve"> </w:t>
      </w:r>
      <w:r w:rsidR="00894DD0" w:rsidRPr="001D3B11">
        <w:rPr>
          <w:rFonts w:asciiTheme="majorHAnsi" w:hAnsiTheme="majorHAnsi" w:cs="Times New Roman"/>
        </w:rPr>
        <w:t xml:space="preserve">aligned with the ASCA standards, </w:t>
      </w:r>
      <w:r w:rsidR="00E0485F" w:rsidRPr="001D3B11">
        <w:rPr>
          <w:rFonts w:asciiTheme="majorHAnsi" w:hAnsiTheme="majorHAnsi" w:cs="Times New Roman"/>
        </w:rPr>
        <w:t>to</w:t>
      </w:r>
      <w:r w:rsidR="00310348" w:rsidRPr="001D3B11">
        <w:rPr>
          <w:rFonts w:asciiTheme="majorHAnsi" w:hAnsiTheme="majorHAnsi" w:cs="Times New Roman"/>
        </w:rPr>
        <w:t xml:space="preserve"> describe the practice of counselors in the </w:t>
      </w:r>
      <w:r w:rsidR="00286310" w:rsidRPr="001D3B11">
        <w:rPr>
          <w:rFonts w:asciiTheme="majorHAnsi" w:hAnsiTheme="majorHAnsi" w:cs="Times New Roman"/>
        </w:rPr>
        <w:t xml:space="preserve">U.S. </w:t>
      </w:r>
      <w:r w:rsidR="00310348" w:rsidRPr="001D3B11">
        <w:rPr>
          <w:rFonts w:asciiTheme="majorHAnsi" w:hAnsiTheme="majorHAnsi" w:cs="Times New Roman"/>
        </w:rPr>
        <w:t>Virgin Islands</w:t>
      </w:r>
      <w:r w:rsidR="00D3492F" w:rsidRPr="001D3B11">
        <w:rPr>
          <w:rFonts w:asciiTheme="majorHAnsi" w:hAnsiTheme="majorHAnsi" w:cs="Times New Roman"/>
        </w:rPr>
        <w:t xml:space="preserve">. </w:t>
      </w:r>
      <w:r w:rsidR="00894DD0" w:rsidRPr="001D3B11">
        <w:rPr>
          <w:rFonts w:asciiTheme="majorHAnsi" w:hAnsiTheme="majorHAnsi" w:cs="Times New Roman"/>
        </w:rPr>
        <w:t>An additional resource available to guidance c</w:t>
      </w:r>
      <w:r w:rsidR="005D1513" w:rsidRPr="001D3B11">
        <w:rPr>
          <w:rFonts w:asciiTheme="majorHAnsi" w:hAnsiTheme="majorHAnsi" w:cs="Times New Roman"/>
        </w:rPr>
        <w:t>ounselors</w:t>
      </w:r>
      <w:r w:rsidR="00894DD0" w:rsidRPr="001D3B11">
        <w:rPr>
          <w:rFonts w:asciiTheme="majorHAnsi" w:hAnsiTheme="majorHAnsi" w:cs="Times New Roman"/>
        </w:rPr>
        <w:t xml:space="preserve"> is </w:t>
      </w:r>
      <w:r w:rsidR="005D1513" w:rsidRPr="001D3B11">
        <w:rPr>
          <w:rFonts w:asciiTheme="majorHAnsi" w:hAnsiTheme="majorHAnsi" w:cs="Times New Roman"/>
        </w:rPr>
        <w:t xml:space="preserve">the document entitled </w:t>
      </w:r>
      <w:r w:rsidR="005D1513" w:rsidRPr="001D3B11">
        <w:rPr>
          <w:rFonts w:asciiTheme="majorHAnsi" w:hAnsiTheme="majorHAnsi" w:cs="Calibri"/>
          <w:bCs/>
          <w:i/>
        </w:rPr>
        <w:t xml:space="preserve">Aligning the School Counselor Rubric with the ASCA Standards for the School Counseling Profession: </w:t>
      </w:r>
      <w:r w:rsidR="005D1513" w:rsidRPr="001D3B11">
        <w:rPr>
          <w:rFonts w:asciiTheme="majorHAnsi" w:hAnsiTheme="majorHAnsi" w:cs="Calibri"/>
          <w:bCs/>
          <w:i/>
          <w:iCs/>
        </w:rPr>
        <w:t>A Resource for Self-Reflection</w:t>
      </w:r>
      <w:r w:rsidR="005D1513" w:rsidRPr="001D3B11">
        <w:rPr>
          <w:rFonts w:asciiTheme="majorHAnsi" w:hAnsiTheme="majorHAnsi" w:cs="Calibri"/>
          <w:bCs/>
        </w:rPr>
        <w:t xml:space="preserve"> </w:t>
      </w:r>
      <w:r w:rsidR="00E0485F" w:rsidRPr="001D3B11">
        <w:rPr>
          <w:rFonts w:asciiTheme="majorHAnsi" w:hAnsiTheme="majorHAnsi" w:cs="Times New Roman"/>
        </w:rPr>
        <w:t>(s</w:t>
      </w:r>
      <w:r w:rsidR="00D3492F" w:rsidRPr="001D3B11">
        <w:rPr>
          <w:rFonts w:asciiTheme="majorHAnsi" w:hAnsiTheme="majorHAnsi" w:cs="Times New Roman"/>
        </w:rPr>
        <w:t>ee</w:t>
      </w:r>
      <w:r w:rsidR="00C3441B">
        <w:rPr>
          <w:rFonts w:asciiTheme="majorHAnsi" w:hAnsiTheme="majorHAnsi" w:cs="Times New Roman"/>
        </w:rPr>
        <w:t xml:space="preserve"> </w:t>
      </w:r>
      <w:r w:rsidR="00F11D15">
        <w:rPr>
          <w:rFonts w:asciiTheme="majorHAnsi" w:hAnsiTheme="majorHAnsi" w:cs="Times New Roman"/>
        </w:rPr>
        <w:t>EES</w:t>
      </w:r>
      <w:r w:rsidR="00F00A9F" w:rsidRPr="001D3B11">
        <w:rPr>
          <w:rFonts w:asciiTheme="majorHAnsi" w:hAnsiTheme="majorHAnsi" w:cs="Times New Roman"/>
        </w:rPr>
        <w:t xml:space="preserve"> </w:t>
      </w:r>
      <w:hyperlink r:id="rId24" w:history="1">
        <w:r w:rsidR="00F00A9F" w:rsidRPr="001D3B11">
          <w:rPr>
            <w:rStyle w:val="Hyperlink"/>
            <w:rFonts w:asciiTheme="majorHAnsi" w:hAnsiTheme="majorHAnsi" w:cs="Times New Roman"/>
          </w:rPr>
          <w:t>Portal</w:t>
        </w:r>
      </w:hyperlink>
      <w:r w:rsidR="00D3492F" w:rsidRPr="001D3B11">
        <w:rPr>
          <w:rFonts w:asciiTheme="majorHAnsi" w:hAnsiTheme="majorHAnsi" w:cs="Times New Roman"/>
        </w:rPr>
        <w:t xml:space="preserve">). </w:t>
      </w:r>
    </w:p>
    <w:p w14:paraId="3B710F32" w14:textId="77777777" w:rsidR="00894DD0" w:rsidRPr="001D3B11" w:rsidRDefault="00894DD0" w:rsidP="00894DD0">
      <w:pPr>
        <w:rPr>
          <w:rFonts w:asciiTheme="majorHAnsi" w:hAnsiTheme="majorHAnsi" w:cs="Times New Roman"/>
        </w:rPr>
      </w:pPr>
    </w:p>
    <w:p w14:paraId="2FA71F02" w14:textId="2744A722" w:rsidR="00EE445F" w:rsidRDefault="00D3492F" w:rsidP="00894DD0">
      <w:pPr>
        <w:rPr>
          <w:rFonts w:asciiTheme="majorHAnsi" w:hAnsiTheme="majorHAnsi" w:cs="Times New Roman"/>
        </w:rPr>
      </w:pPr>
      <w:r w:rsidRPr="001D3B11">
        <w:rPr>
          <w:rFonts w:asciiTheme="majorHAnsi" w:hAnsiTheme="majorHAnsi" w:cs="Times New Roman"/>
        </w:rPr>
        <w:t xml:space="preserve">The </w:t>
      </w:r>
      <w:r w:rsidR="004977C2" w:rsidRPr="001D3B11">
        <w:rPr>
          <w:rFonts w:asciiTheme="majorHAnsi" w:hAnsiTheme="majorHAnsi" w:cs="Times New Roman"/>
        </w:rPr>
        <w:t xml:space="preserve">modified </w:t>
      </w:r>
      <w:r w:rsidRPr="001D3B11">
        <w:rPr>
          <w:rFonts w:asciiTheme="majorHAnsi" w:hAnsiTheme="majorHAnsi" w:cs="Times New Roman"/>
        </w:rPr>
        <w:t>rubric</w:t>
      </w:r>
      <w:r w:rsidR="00740280" w:rsidRPr="001D3B11">
        <w:rPr>
          <w:rFonts w:asciiTheme="majorHAnsi" w:hAnsiTheme="majorHAnsi" w:cs="Times New Roman"/>
        </w:rPr>
        <w:t xml:space="preserve"> was renamed the </w:t>
      </w:r>
      <w:r w:rsidR="00286310" w:rsidRPr="00BC54B2">
        <w:rPr>
          <w:rFonts w:asciiTheme="majorHAnsi" w:hAnsiTheme="majorHAnsi" w:cs="Times New Roman"/>
          <w:i/>
        </w:rPr>
        <w:t>U.S.</w:t>
      </w:r>
      <w:r w:rsidR="00E0485F" w:rsidRPr="00BC54B2">
        <w:rPr>
          <w:rFonts w:asciiTheme="majorHAnsi" w:hAnsiTheme="majorHAnsi" w:cs="Times New Roman"/>
          <w:i/>
        </w:rPr>
        <w:t xml:space="preserve"> </w:t>
      </w:r>
      <w:r w:rsidR="00740280" w:rsidRPr="00BC54B2">
        <w:rPr>
          <w:rFonts w:asciiTheme="majorHAnsi" w:hAnsiTheme="majorHAnsi" w:cs="Times New Roman"/>
          <w:i/>
        </w:rPr>
        <w:t>V</w:t>
      </w:r>
      <w:r w:rsidR="00286310" w:rsidRPr="00BC54B2">
        <w:rPr>
          <w:rFonts w:asciiTheme="majorHAnsi" w:hAnsiTheme="majorHAnsi" w:cs="Times New Roman"/>
          <w:i/>
        </w:rPr>
        <w:t xml:space="preserve">irgin </w:t>
      </w:r>
      <w:r w:rsidR="00740280" w:rsidRPr="00BC54B2">
        <w:rPr>
          <w:rFonts w:asciiTheme="majorHAnsi" w:hAnsiTheme="majorHAnsi" w:cs="Times New Roman"/>
          <w:i/>
        </w:rPr>
        <w:t>I</w:t>
      </w:r>
      <w:r w:rsidR="00286310" w:rsidRPr="00BC54B2">
        <w:rPr>
          <w:rFonts w:asciiTheme="majorHAnsi" w:hAnsiTheme="majorHAnsi" w:cs="Times New Roman"/>
          <w:i/>
        </w:rPr>
        <w:t xml:space="preserve">slands Performance </w:t>
      </w:r>
      <w:r w:rsidR="00B1439C" w:rsidRPr="00BC54B2">
        <w:rPr>
          <w:rFonts w:asciiTheme="majorHAnsi" w:hAnsiTheme="majorHAnsi" w:cs="Times New Roman"/>
          <w:i/>
        </w:rPr>
        <w:t xml:space="preserve">Evaluation </w:t>
      </w:r>
      <w:r w:rsidR="00286310" w:rsidRPr="00BC54B2">
        <w:rPr>
          <w:rFonts w:asciiTheme="majorHAnsi" w:hAnsiTheme="majorHAnsi" w:cs="Times New Roman"/>
          <w:i/>
        </w:rPr>
        <w:t>Framework for</w:t>
      </w:r>
      <w:r w:rsidR="00740280" w:rsidRPr="00BC54B2">
        <w:rPr>
          <w:rFonts w:asciiTheme="majorHAnsi" w:hAnsiTheme="majorHAnsi" w:cs="Times New Roman"/>
          <w:i/>
        </w:rPr>
        <w:t xml:space="preserve"> Guidance Counselor</w:t>
      </w:r>
      <w:r w:rsidR="00286310" w:rsidRPr="00BC54B2">
        <w:rPr>
          <w:rFonts w:asciiTheme="majorHAnsi" w:hAnsiTheme="majorHAnsi" w:cs="Times New Roman"/>
          <w:i/>
        </w:rPr>
        <w:t>s</w:t>
      </w:r>
      <w:r w:rsidR="00740280" w:rsidRPr="001D3B11">
        <w:rPr>
          <w:rFonts w:asciiTheme="majorHAnsi" w:hAnsiTheme="majorHAnsi" w:cs="Times New Roman"/>
        </w:rPr>
        <w:t xml:space="preserve">. </w:t>
      </w:r>
      <w:r w:rsidR="00EB6632" w:rsidRPr="001D3B11">
        <w:rPr>
          <w:rFonts w:asciiTheme="majorHAnsi" w:hAnsiTheme="majorHAnsi" w:cs="Times New Roman"/>
        </w:rPr>
        <w:t>The rubric</w:t>
      </w:r>
      <w:r w:rsidRPr="001D3B11">
        <w:rPr>
          <w:rFonts w:asciiTheme="majorHAnsi" w:hAnsiTheme="majorHAnsi" w:cs="Times New Roman"/>
        </w:rPr>
        <w:t xml:space="preserve"> describes the </w:t>
      </w:r>
      <w:r w:rsidR="00740280" w:rsidRPr="001D3B11">
        <w:rPr>
          <w:rFonts w:asciiTheme="majorHAnsi" w:hAnsiTheme="majorHAnsi" w:cs="Times New Roman"/>
        </w:rPr>
        <w:t xml:space="preserve">domains and </w:t>
      </w:r>
      <w:r w:rsidRPr="001D3B11">
        <w:rPr>
          <w:rFonts w:asciiTheme="majorHAnsi" w:hAnsiTheme="majorHAnsi" w:cs="Times New Roman"/>
        </w:rPr>
        <w:t>components across four levels of performance: Unsatisfactory, Basic, Proficient, and Distinguished. T</w:t>
      </w:r>
      <w:r w:rsidR="008D05E3">
        <w:rPr>
          <w:rFonts w:asciiTheme="majorHAnsi" w:hAnsiTheme="majorHAnsi" w:cs="Times New Roman"/>
        </w:rPr>
        <w:t xml:space="preserve">he descriptors </w:t>
      </w:r>
      <w:r w:rsidRPr="001D3B11">
        <w:rPr>
          <w:rFonts w:asciiTheme="majorHAnsi" w:hAnsiTheme="majorHAnsi" w:cs="Times New Roman"/>
        </w:rPr>
        <w:t xml:space="preserve">help </w:t>
      </w:r>
      <w:r w:rsidR="00A2452F" w:rsidRPr="001D3B11">
        <w:rPr>
          <w:rFonts w:asciiTheme="majorHAnsi" w:hAnsiTheme="majorHAnsi" w:cs="Times New Roman"/>
        </w:rPr>
        <w:t>the counselor</w:t>
      </w:r>
      <w:r w:rsidRPr="001D3B11">
        <w:rPr>
          <w:rFonts w:asciiTheme="majorHAnsi" w:hAnsiTheme="majorHAnsi" w:cs="Times New Roman"/>
        </w:rPr>
        <w:t xml:space="preserve"> understand how to improve </w:t>
      </w:r>
      <w:r w:rsidR="00A2452F" w:rsidRPr="001D3B11">
        <w:rPr>
          <w:rFonts w:asciiTheme="majorHAnsi" w:hAnsiTheme="majorHAnsi" w:cs="Times New Roman"/>
        </w:rPr>
        <w:t>his or her</w:t>
      </w:r>
      <w:r w:rsidRPr="001D3B11">
        <w:rPr>
          <w:rFonts w:asciiTheme="majorHAnsi" w:hAnsiTheme="majorHAnsi" w:cs="Times New Roman"/>
        </w:rPr>
        <w:t xml:space="preserve"> practice and grow in the profession. </w:t>
      </w:r>
      <w:r w:rsidR="00C54DB4" w:rsidRPr="001D3B11">
        <w:rPr>
          <w:rFonts w:asciiTheme="majorHAnsi" w:hAnsiTheme="majorHAnsi" w:cs="Times New Roman"/>
        </w:rPr>
        <w:t>The descript</w:t>
      </w:r>
      <w:r w:rsidR="00A2452F" w:rsidRPr="001D3B11">
        <w:rPr>
          <w:rFonts w:asciiTheme="majorHAnsi" w:hAnsiTheme="majorHAnsi" w:cs="Times New Roman"/>
        </w:rPr>
        <w:t>or</w:t>
      </w:r>
      <w:r w:rsidR="00C54DB4" w:rsidRPr="001D3B11">
        <w:rPr>
          <w:rFonts w:asciiTheme="majorHAnsi" w:hAnsiTheme="majorHAnsi" w:cs="Times New Roman"/>
        </w:rPr>
        <w:t xml:space="preserve">s also guide </w:t>
      </w:r>
      <w:r w:rsidR="00A2452F" w:rsidRPr="001D3B11">
        <w:rPr>
          <w:rFonts w:asciiTheme="majorHAnsi" w:hAnsiTheme="majorHAnsi" w:cs="Times New Roman"/>
        </w:rPr>
        <w:t xml:space="preserve">the </w:t>
      </w:r>
      <w:r w:rsidR="00C54DB4" w:rsidRPr="001D3B11">
        <w:rPr>
          <w:rFonts w:asciiTheme="majorHAnsi" w:hAnsiTheme="majorHAnsi" w:cs="Times New Roman"/>
        </w:rPr>
        <w:t xml:space="preserve">administrator in determining levels of performance </w:t>
      </w:r>
      <w:r w:rsidR="00D43901" w:rsidRPr="001D3B11">
        <w:rPr>
          <w:rFonts w:asciiTheme="majorHAnsi" w:hAnsiTheme="majorHAnsi" w:cs="Times New Roman"/>
        </w:rPr>
        <w:t>for</w:t>
      </w:r>
      <w:r w:rsidR="00A2452F" w:rsidRPr="001D3B11">
        <w:rPr>
          <w:rFonts w:asciiTheme="majorHAnsi" w:hAnsiTheme="majorHAnsi" w:cs="Times New Roman"/>
        </w:rPr>
        <w:t xml:space="preserve"> the</w:t>
      </w:r>
      <w:r w:rsidR="00D43901" w:rsidRPr="001D3B11">
        <w:rPr>
          <w:rFonts w:asciiTheme="majorHAnsi" w:hAnsiTheme="majorHAnsi" w:cs="Times New Roman"/>
        </w:rPr>
        <w:t xml:space="preserve"> guidance counselor </w:t>
      </w:r>
      <w:r w:rsidR="00C54DB4" w:rsidRPr="001D3B11">
        <w:rPr>
          <w:rFonts w:asciiTheme="majorHAnsi" w:hAnsiTheme="majorHAnsi" w:cs="Times New Roman"/>
        </w:rPr>
        <w:t>during the evaluation process.</w:t>
      </w:r>
    </w:p>
    <w:p w14:paraId="3460C7B0" w14:textId="77777777" w:rsidR="00BC54B2" w:rsidRPr="001D3B11" w:rsidRDefault="00BC54B2" w:rsidP="00894DD0">
      <w:pPr>
        <w:rPr>
          <w:rFonts w:asciiTheme="majorHAnsi" w:eastAsia="Times New Roman" w:hAnsiTheme="majorHAnsi" w:cs="Times New Roman"/>
        </w:rPr>
      </w:pPr>
    </w:p>
    <w:p w14:paraId="080E1A6D" w14:textId="50FA4FB4" w:rsidR="00A6089E" w:rsidRPr="001D3B11" w:rsidRDefault="00A635B3" w:rsidP="00AD5D55">
      <w:pPr>
        <w:widowControl w:val="0"/>
        <w:autoSpaceDE w:val="0"/>
        <w:autoSpaceDN w:val="0"/>
        <w:adjustRightInd w:val="0"/>
        <w:rPr>
          <w:rFonts w:asciiTheme="majorHAnsi" w:hAnsiTheme="majorHAnsi" w:cs="Times New Roman"/>
        </w:rPr>
      </w:pPr>
      <w:r w:rsidRPr="001D3B11">
        <w:rPr>
          <w:rFonts w:asciiTheme="majorHAnsi" w:hAnsiTheme="majorHAnsi" w:cs="Times New Roman"/>
          <w:b/>
          <w:i/>
          <w:u w:val="single"/>
        </w:rPr>
        <w:lastRenderedPageBreak/>
        <w:t>Four Domains of Responsibility</w:t>
      </w:r>
      <w:r w:rsidRPr="001D3B11">
        <w:rPr>
          <w:rFonts w:asciiTheme="majorHAnsi" w:hAnsiTheme="majorHAnsi" w:cs="Times New Roman"/>
        </w:rPr>
        <w:t xml:space="preserve">. </w:t>
      </w:r>
      <w:r w:rsidR="00AD5D55" w:rsidRPr="001D3B11">
        <w:rPr>
          <w:rFonts w:asciiTheme="majorHAnsi" w:hAnsiTheme="majorHAnsi" w:cs="Times New Roman"/>
        </w:rPr>
        <w:t>In order to operationalize the standards in day-to-day work</w:t>
      </w:r>
      <w:r w:rsidR="00D3492F" w:rsidRPr="001D3B11">
        <w:rPr>
          <w:rFonts w:asciiTheme="majorHAnsi" w:hAnsiTheme="majorHAnsi" w:cs="Times New Roman"/>
        </w:rPr>
        <w:t xml:space="preserve">, </w:t>
      </w:r>
      <w:r w:rsidR="0029394B" w:rsidRPr="001D3B11">
        <w:rPr>
          <w:rFonts w:asciiTheme="majorHAnsi" w:hAnsiTheme="majorHAnsi" w:cs="Times New Roman"/>
        </w:rPr>
        <w:t>the counselor</w:t>
      </w:r>
      <w:r w:rsidR="00D3492F" w:rsidRPr="001D3B11">
        <w:rPr>
          <w:rFonts w:asciiTheme="majorHAnsi" w:hAnsiTheme="majorHAnsi" w:cs="Times New Roman"/>
        </w:rPr>
        <w:t xml:space="preserve"> </w:t>
      </w:r>
      <w:r w:rsidR="00AD5D55" w:rsidRPr="001D3B11">
        <w:rPr>
          <w:rFonts w:asciiTheme="majorHAnsi" w:hAnsiTheme="majorHAnsi" w:cs="Times New Roman"/>
        </w:rPr>
        <w:t>examine</w:t>
      </w:r>
      <w:r w:rsidR="0029394B" w:rsidRPr="001D3B11">
        <w:rPr>
          <w:rFonts w:asciiTheme="majorHAnsi" w:hAnsiTheme="majorHAnsi" w:cs="Times New Roman"/>
        </w:rPr>
        <w:t>s his or her</w:t>
      </w:r>
      <w:r w:rsidR="00AD5D55" w:rsidRPr="001D3B11">
        <w:rPr>
          <w:rFonts w:asciiTheme="majorHAnsi" w:hAnsiTheme="majorHAnsi" w:cs="Times New Roman"/>
        </w:rPr>
        <w:t xml:space="preserve"> responsibilities </w:t>
      </w:r>
      <w:r w:rsidR="00D3492F" w:rsidRPr="001D3B11">
        <w:rPr>
          <w:rFonts w:asciiTheme="majorHAnsi" w:hAnsiTheme="majorHAnsi" w:cs="Times New Roman"/>
        </w:rPr>
        <w:t>across</w:t>
      </w:r>
      <w:r w:rsidR="00AD5D55" w:rsidRPr="001D3B11">
        <w:rPr>
          <w:rFonts w:asciiTheme="majorHAnsi" w:hAnsiTheme="majorHAnsi" w:cs="Times New Roman"/>
        </w:rPr>
        <w:t xml:space="preserve"> four Domains: (1) Planning and Preparation, (2) The Environment, (3) Delivery of Services, and (4) Professional Responsibilities. The Domains are further explained by components. Each component defines an aspect of a domain. As </w:t>
      </w:r>
      <w:r w:rsidR="0029394B" w:rsidRPr="001D3B11">
        <w:rPr>
          <w:rFonts w:asciiTheme="majorHAnsi" w:hAnsiTheme="majorHAnsi" w:cs="Times New Roman"/>
        </w:rPr>
        <w:t>the guidance counselor</w:t>
      </w:r>
      <w:r w:rsidR="00AD5D55" w:rsidRPr="001D3B11">
        <w:rPr>
          <w:rFonts w:asciiTheme="majorHAnsi" w:hAnsiTheme="majorHAnsi" w:cs="Times New Roman"/>
        </w:rPr>
        <w:t xml:space="preserve"> </w:t>
      </w:r>
      <w:r w:rsidR="007A3D69" w:rsidRPr="001D3B11">
        <w:rPr>
          <w:rFonts w:asciiTheme="majorHAnsi" w:hAnsiTheme="majorHAnsi" w:cs="Times New Roman"/>
        </w:rPr>
        <w:t>examine</w:t>
      </w:r>
      <w:r w:rsidR="0029394B" w:rsidRPr="001D3B11">
        <w:rPr>
          <w:rFonts w:asciiTheme="majorHAnsi" w:hAnsiTheme="majorHAnsi" w:cs="Times New Roman"/>
        </w:rPr>
        <w:t>s</w:t>
      </w:r>
      <w:r w:rsidR="007A3D69" w:rsidRPr="001D3B11">
        <w:rPr>
          <w:rFonts w:asciiTheme="majorHAnsi" w:hAnsiTheme="majorHAnsi" w:cs="Times New Roman"/>
        </w:rPr>
        <w:t xml:space="preserve"> </w:t>
      </w:r>
      <w:r w:rsidR="00AD5D55" w:rsidRPr="001D3B11">
        <w:rPr>
          <w:rFonts w:asciiTheme="majorHAnsi" w:hAnsiTheme="majorHAnsi" w:cs="Times New Roman"/>
        </w:rPr>
        <w:t xml:space="preserve">each domain and its components, </w:t>
      </w:r>
      <w:r w:rsidR="0029394B" w:rsidRPr="001D3B11">
        <w:rPr>
          <w:rFonts w:asciiTheme="majorHAnsi" w:hAnsiTheme="majorHAnsi" w:cs="Times New Roman"/>
        </w:rPr>
        <w:t>s/he</w:t>
      </w:r>
      <w:r w:rsidR="00AD5D55" w:rsidRPr="001D3B11">
        <w:rPr>
          <w:rFonts w:asciiTheme="majorHAnsi" w:hAnsiTheme="majorHAnsi" w:cs="Times New Roman"/>
        </w:rPr>
        <w:t xml:space="preserve"> will notice that the components, when taken together, describe the broad area of practice under the Domain. </w:t>
      </w:r>
      <w:r w:rsidR="00DD1D9D" w:rsidRPr="001D3B11">
        <w:rPr>
          <w:rFonts w:asciiTheme="majorHAnsi" w:hAnsiTheme="majorHAnsi" w:cs="Times New Roman"/>
        </w:rPr>
        <w:t>Table 1</w:t>
      </w:r>
      <w:r w:rsidR="00AD5D55" w:rsidRPr="001D3B11">
        <w:rPr>
          <w:rFonts w:asciiTheme="majorHAnsi" w:hAnsiTheme="majorHAnsi" w:cs="Times New Roman"/>
        </w:rPr>
        <w:t xml:space="preserve"> is a summary of th</w:t>
      </w:r>
      <w:r w:rsidR="00DD1D9D" w:rsidRPr="001D3B11">
        <w:rPr>
          <w:rFonts w:asciiTheme="majorHAnsi" w:hAnsiTheme="majorHAnsi" w:cs="Times New Roman"/>
        </w:rPr>
        <w:t>e Domains and their components.</w:t>
      </w:r>
      <w:r w:rsidR="00070ADA" w:rsidRPr="001D3B11">
        <w:rPr>
          <w:rFonts w:asciiTheme="majorHAnsi" w:hAnsiTheme="majorHAnsi" w:cs="Times New Roman"/>
        </w:rPr>
        <w:t xml:space="preserve"> This table, identified as the </w:t>
      </w:r>
      <w:r w:rsidR="00070ADA" w:rsidRPr="00BC54B2">
        <w:rPr>
          <w:rFonts w:asciiTheme="majorHAnsi" w:hAnsiTheme="majorHAnsi" w:cs="Times New Roman"/>
          <w:i/>
        </w:rPr>
        <w:t>Framework Placemat</w:t>
      </w:r>
      <w:r w:rsidR="00070ADA" w:rsidRPr="001D3B11">
        <w:rPr>
          <w:rFonts w:asciiTheme="majorHAnsi" w:hAnsiTheme="majorHAnsi" w:cs="Times New Roman"/>
        </w:rPr>
        <w:t>, is available for download as a resource on the</w:t>
      </w:r>
      <w:r w:rsidR="00C3441B">
        <w:rPr>
          <w:rFonts w:asciiTheme="majorHAnsi" w:hAnsiTheme="majorHAnsi" w:cs="Times New Roman"/>
        </w:rPr>
        <w:t xml:space="preserve"> </w:t>
      </w:r>
      <w:r w:rsidR="00F11D15">
        <w:rPr>
          <w:rFonts w:asciiTheme="majorHAnsi" w:hAnsiTheme="majorHAnsi" w:cs="Times New Roman"/>
        </w:rPr>
        <w:t>EES P</w:t>
      </w:r>
      <w:r w:rsidR="00070ADA" w:rsidRPr="001D3B11">
        <w:rPr>
          <w:rFonts w:asciiTheme="majorHAnsi" w:hAnsiTheme="majorHAnsi" w:cs="Times New Roman"/>
        </w:rPr>
        <w:t>ortal.</w:t>
      </w:r>
    </w:p>
    <w:p w14:paraId="6182B9D0" w14:textId="77777777" w:rsidR="0029394B" w:rsidRPr="001D3B11" w:rsidRDefault="0029394B" w:rsidP="00AD5D55">
      <w:pPr>
        <w:widowControl w:val="0"/>
        <w:autoSpaceDE w:val="0"/>
        <w:autoSpaceDN w:val="0"/>
        <w:adjustRightInd w:val="0"/>
        <w:rPr>
          <w:rFonts w:asciiTheme="majorHAnsi" w:hAnsiTheme="majorHAnsi" w:cs="Times New Roman"/>
        </w:rPr>
      </w:pPr>
    </w:p>
    <w:p w14:paraId="2B39E15F" w14:textId="6B000031" w:rsidR="0031507C" w:rsidRPr="001D3B11" w:rsidRDefault="00AD5D55" w:rsidP="00AD5D55">
      <w:pPr>
        <w:widowControl w:val="0"/>
        <w:autoSpaceDE w:val="0"/>
        <w:autoSpaceDN w:val="0"/>
        <w:adjustRightInd w:val="0"/>
        <w:rPr>
          <w:rFonts w:asciiTheme="majorHAnsi" w:hAnsiTheme="majorHAnsi" w:cs="Times New Roman"/>
        </w:rPr>
      </w:pPr>
      <w:r w:rsidRPr="001D3B11">
        <w:rPr>
          <w:rFonts w:asciiTheme="majorHAnsi" w:hAnsiTheme="majorHAnsi" w:cs="Times New Roman"/>
        </w:rPr>
        <w:t xml:space="preserve">Table 1. </w:t>
      </w:r>
    </w:p>
    <w:p w14:paraId="788BA24D" w14:textId="7982BD7F" w:rsidR="00AD5D55" w:rsidRPr="001D3B11" w:rsidRDefault="00AD5D55" w:rsidP="00672B89">
      <w:pPr>
        <w:widowControl w:val="0"/>
        <w:autoSpaceDE w:val="0"/>
        <w:autoSpaceDN w:val="0"/>
        <w:adjustRightInd w:val="0"/>
        <w:spacing w:after="120"/>
        <w:rPr>
          <w:rFonts w:asciiTheme="majorHAnsi" w:hAnsiTheme="majorHAnsi" w:cs="Times New Roman"/>
          <w:i/>
        </w:rPr>
      </w:pPr>
      <w:r w:rsidRPr="001D3B11">
        <w:rPr>
          <w:rFonts w:asciiTheme="majorHAnsi" w:hAnsiTheme="majorHAnsi" w:cs="Times New Roman"/>
          <w:i/>
        </w:rPr>
        <w:t xml:space="preserve">Domains and Components of the </w:t>
      </w:r>
      <w:r w:rsidR="00B1439C" w:rsidRPr="001D3B11">
        <w:rPr>
          <w:rFonts w:asciiTheme="majorHAnsi" w:hAnsiTheme="majorHAnsi" w:cs="Times New Roman"/>
          <w:i/>
        </w:rPr>
        <w:t>US</w:t>
      </w:r>
      <w:r w:rsidR="009C623B" w:rsidRPr="001D3B11">
        <w:rPr>
          <w:rFonts w:asciiTheme="majorHAnsi" w:hAnsiTheme="majorHAnsi" w:cs="Times New Roman"/>
          <w:i/>
        </w:rPr>
        <w:t xml:space="preserve">VI </w:t>
      </w:r>
      <w:r w:rsidR="006B0995" w:rsidRPr="001D3B11">
        <w:rPr>
          <w:rFonts w:asciiTheme="majorHAnsi" w:hAnsiTheme="majorHAnsi" w:cs="Times New Roman"/>
          <w:i/>
        </w:rPr>
        <w:t xml:space="preserve">Performance Evaluation Framework for </w:t>
      </w:r>
      <w:r w:rsidR="00DE71D6" w:rsidRPr="001D3B11">
        <w:rPr>
          <w:rFonts w:asciiTheme="majorHAnsi" w:hAnsiTheme="majorHAnsi" w:cs="Times New Roman"/>
          <w:i/>
        </w:rPr>
        <w:t>Guidance Counselor</w:t>
      </w:r>
      <w:r w:rsidR="006B0995" w:rsidRPr="001D3B11">
        <w:rPr>
          <w:rFonts w:asciiTheme="majorHAnsi" w:hAnsiTheme="majorHAnsi" w:cs="Times New Roman"/>
          <w:i/>
        </w:rPr>
        <w:t>s</w:t>
      </w:r>
      <w:r w:rsidRPr="001D3B11">
        <w:rPr>
          <w:rFonts w:asciiTheme="majorHAnsi" w:hAnsiTheme="majorHAnsi" w:cs="Times New Roman"/>
          <w:i/>
        </w:rPr>
        <w:tab/>
      </w:r>
      <w:r w:rsidRPr="001D3B11">
        <w:rPr>
          <w:rFonts w:asciiTheme="majorHAnsi" w:hAnsiTheme="majorHAnsi" w:cs="Times New Roman"/>
          <w:i/>
        </w:rPr>
        <w:tab/>
      </w:r>
    </w:p>
    <w:tbl>
      <w:tblPr>
        <w:tblStyle w:val="TableGrid"/>
        <w:tblW w:w="0" w:type="auto"/>
        <w:tblInd w:w="288" w:type="dxa"/>
        <w:tblLook w:val="04A0" w:firstRow="1" w:lastRow="0" w:firstColumn="1" w:lastColumn="0" w:noHBand="0" w:noVBand="1"/>
      </w:tblPr>
      <w:tblGrid>
        <w:gridCol w:w="4320"/>
        <w:gridCol w:w="4536"/>
      </w:tblGrid>
      <w:tr w:rsidR="00AD5D55" w:rsidRPr="001D3B11" w14:paraId="1BF161FE" w14:textId="77777777" w:rsidTr="00477223">
        <w:tc>
          <w:tcPr>
            <w:tcW w:w="4320" w:type="dxa"/>
            <w:tcBorders>
              <w:bottom w:val="single" w:sz="4" w:space="0" w:color="auto"/>
            </w:tcBorders>
            <w:shd w:val="clear" w:color="auto" w:fill="D9D9D9" w:themeFill="background1" w:themeFillShade="D9"/>
          </w:tcPr>
          <w:p w14:paraId="1FDE6E84" w14:textId="77777777" w:rsidR="00AD5D55" w:rsidRPr="001D3B11" w:rsidRDefault="00AD5D55" w:rsidP="00C94A34">
            <w:pPr>
              <w:widowControl w:val="0"/>
              <w:autoSpaceDE w:val="0"/>
              <w:autoSpaceDN w:val="0"/>
              <w:adjustRightInd w:val="0"/>
              <w:rPr>
                <w:rFonts w:asciiTheme="majorHAnsi" w:hAnsiTheme="majorHAnsi" w:cs="Times New Roman"/>
                <w:b/>
              </w:rPr>
            </w:pPr>
            <w:r w:rsidRPr="001D3B11">
              <w:rPr>
                <w:rFonts w:asciiTheme="majorHAnsi" w:hAnsiTheme="majorHAnsi" w:cs="Times New Roman"/>
                <w:b/>
              </w:rPr>
              <w:t>Domain 1: Planning and Preparation</w:t>
            </w:r>
          </w:p>
        </w:tc>
        <w:tc>
          <w:tcPr>
            <w:tcW w:w="4536" w:type="dxa"/>
            <w:tcBorders>
              <w:bottom w:val="single" w:sz="4" w:space="0" w:color="auto"/>
            </w:tcBorders>
            <w:shd w:val="clear" w:color="auto" w:fill="D9D9D9" w:themeFill="background1" w:themeFillShade="D9"/>
          </w:tcPr>
          <w:p w14:paraId="33429240" w14:textId="77777777" w:rsidR="00AD5D55" w:rsidRPr="001D3B11" w:rsidRDefault="00AD5D55" w:rsidP="00C94A34">
            <w:pPr>
              <w:widowControl w:val="0"/>
              <w:autoSpaceDE w:val="0"/>
              <w:autoSpaceDN w:val="0"/>
              <w:adjustRightInd w:val="0"/>
              <w:rPr>
                <w:rFonts w:asciiTheme="majorHAnsi" w:hAnsiTheme="majorHAnsi" w:cs="Times New Roman"/>
                <w:b/>
              </w:rPr>
            </w:pPr>
            <w:r w:rsidRPr="001D3B11">
              <w:rPr>
                <w:rFonts w:asciiTheme="majorHAnsi" w:hAnsiTheme="majorHAnsi" w:cs="Times New Roman"/>
                <w:b/>
              </w:rPr>
              <w:t>Domain 2: The Environment</w:t>
            </w:r>
          </w:p>
        </w:tc>
      </w:tr>
      <w:tr w:rsidR="00AD5D55" w:rsidRPr="001D3B11" w14:paraId="0AC7BF6B" w14:textId="77777777" w:rsidTr="00477223">
        <w:tc>
          <w:tcPr>
            <w:tcW w:w="4320" w:type="dxa"/>
            <w:shd w:val="clear" w:color="auto" w:fill="0FFFFF"/>
          </w:tcPr>
          <w:p w14:paraId="1648FE5B" w14:textId="77777777" w:rsidR="00AD5D55" w:rsidRPr="001D3B11" w:rsidRDefault="00AD5D55" w:rsidP="00C94A34">
            <w:pPr>
              <w:widowControl w:val="0"/>
              <w:autoSpaceDE w:val="0"/>
              <w:autoSpaceDN w:val="0"/>
              <w:adjustRightInd w:val="0"/>
              <w:ind w:left="360" w:hanging="360"/>
              <w:rPr>
                <w:rFonts w:asciiTheme="majorHAnsi" w:hAnsiTheme="majorHAnsi" w:cs="Times New Roman"/>
              </w:rPr>
            </w:pPr>
            <w:r w:rsidRPr="001D3B11">
              <w:rPr>
                <w:rFonts w:asciiTheme="majorHAnsi" w:hAnsiTheme="majorHAnsi" w:cs="Times New Roman"/>
              </w:rPr>
              <w:t>1a: Demonstrating knowledge of counseling theory, best practice, and technique</w:t>
            </w:r>
          </w:p>
          <w:p w14:paraId="09529B90" w14:textId="77777777" w:rsidR="00AD5D55" w:rsidRPr="001D3B11" w:rsidRDefault="00AD5D55" w:rsidP="00C94A34">
            <w:pPr>
              <w:ind w:left="360" w:hanging="360"/>
              <w:rPr>
                <w:rFonts w:asciiTheme="majorHAnsi" w:hAnsiTheme="majorHAnsi" w:cs="Times New Roman"/>
              </w:rPr>
            </w:pPr>
            <w:r w:rsidRPr="001D3B11">
              <w:rPr>
                <w:rFonts w:asciiTheme="majorHAnsi" w:hAnsiTheme="majorHAnsi" w:cs="Times New Roman"/>
              </w:rPr>
              <w:t>1b: Demonstrating knowledge of child and adolescent development</w:t>
            </w:r>
          </w:p>
          <w:p w14:paraId="4126A71F" w14:textId="77777777" w:rsidR="00AD5D55" w:rsidRPr="001D3B11" w:rsidRDefault="00AD5D55" w:rsidP="00C94A34">
            <w:pPr>
              <w:ind w:left="360" w:hanging="360"/>
              <w:rPr>
                <w:rFonts w:asciiTheme="majorHAnsi" w:hAnsiTheme="majorHAnsi" w:cs="Times New Roman"/>
              </w:rPr>
            </w:pPr>
            <w:r w:rsidRPr="001D3B11">
              <w:rPr>
                <w:rFonts w:asciiTheme="majorHAnsi" w:hAnsiTheme="majorHAnsi" w:cs="Times New Roman"/>
              </w:rPr>
              <w:t>1c: Establishing goals for the counselor program appropriate to the setting and the students served</w:t>
            </w:r>
          </w:p>
          <w:p w14:paraId="02E638DE" w14:textId="77777777" w:rsidR="00AD5D55" w:rsidRPr="001D3B11" w:rsidRDefault="00AD5D55" w:rsidP="00C94A34">
            <w:pPr>
              <w:ind w:left="360" w:hanging="360"/>
              <w:rPr>
                <w:rFonts w:asciiTheme="majorHAnsi" w:hAnsiTheme="majorHAnsi" w:cs="Times New Roman"/>
              </w:rPr>
            </w:pPr>
            <w:r w:rsidRPr="001D3B11">
              <w:rPr>
                <w:rFonts w:asciiTheme="majorHAnsi" w:hAnsiTheme="majorHAnsi" w:cs="Times New Roman"/>
              </w:rPr>
              <w:t>1d: Demonstrating knowledge of state and federal regulations and of resources both within and beyond the school and district</w:t>
            </w:r>
          </w:p>
          <w:p w14:paraId="55203FA4" w14:textId="77777777" w:rsidR="00AD5D55" w:rsidRPr="001D3B11" w:rsidRDefault="00AD5D55" w:rsidP="00C94A34">
            <w:pPr>
              <w:ind w:left="360" w:hanging="360"/>
              <w:rPr>
                <w:rFonts w:asciiTheme="majorHAnsi" w:hAnsiTheme="majorHAnsi" w:cs="Times New Roman"/>
              </w:rPr>
            </w:pPr>
            <w:r w:rsidRPr="001D3B11">
              <w:rPr>
                <w:rFonts w:asciiTheme="majorHAnsi" w:hAnsiTheme="majorHAnsi" w:cs="Times New Roman"/>
              </w:rPr>
              <w:t>1e: Planning the counseling program, integrated with the regular school program</w:t>
            </w:r>
          </w:p>
        </w:tc>
        <w:tc>
          <w:tcPr>
            <w:tcW w:w="4536" w:type="dxa"/>
            <w:shd w:val="clear" w:color="auto" w:fill="CCFFCC"/>
          </w:tcPr>
          <w:p w14:paraId="513649C0" w14:textId="77777777" w:rsidR="00AD5D55" w:rsidRPr="001D3B11" w:rsidRDefault="00AD5D55" w:rsidP="00C94A34">
            <w:pPr>
              <w:ind w:left="342" w:hanging="342"/>
              <w:rPr>
                <w:rFonts w:asciiTheme="majorHAnsi" w:hAnsiTheme="majorHAnsi" w:cs="Times New Roman"/>
              </w:rPr>
            </w:pPr>
            <w:r w:rsidRPr="001D3B11">
              <w:rPr>
                <w:rFonts w:asciiTheme="majorHAnsi" w:hAnsiTheme="majorHAnsi" w:cs="Times New Roman"/>
              </w:rPr>
              <w:t>2a: Creating an environment of respect and rapport</w:t>
            </w:r>
          </w:p>
          <w:p w14:paraId="2AB82D0F" w14:textId="77777777" w:rsidR="00AD5D55" w:rsidRPr="001D3B11" w:rsidRDefault="00AD5D55" w:rsidP="00C94A34">
            <w:pPr>
              <w:ind w:left="342" w:hanging="342"/>
              <w:rPr>
                <w:rFonts w:asciiTheme="majorHAnsi" w:hAnsiTheme="majorHAnsi" w:cs="Times New Roman"/>
              </w:rPr>
            </w:pPr>
            <w:r w:rsidRPr="001D3B11">
              <w:rPr>
                <w:rFonts w:asciiTheme="majorHAnsi" w:hAnsiTheme="majorHAnsi" w:cs="Times New Roman"/>
              </w:rPr>
              <w:t>2b: Establishing a culture for productive communication</w:t>
            </w:r>
          </w:p>
          <w:p w14:paraId="76A557E9" w14:textId="77777777" w:rsidR="00AD5D55" w:rsidRPr="001D3B11" w:rsidRDefault="00AD5D55" w:rsidP="00C94A34">
            <w:pPr>
              <w:ind w:left="342" w:hanging="342"/>
              <w:rPr>
                <w:rFonts w:asciiTheme="majorHAnsi" w:hAnsiTheme="majorHAnsi" w:cs="Times New Roman"/>
              </w:rPr>
            </w:pPr>
            <w:r w:rsidRPr="001D3B11">
              <w:rPr>
                <w:rFonts w:asciiTheme="majorHAnsi" w:hAnsiTheme="majorHAnsi" w:cs="Times New Roman"/>
              </w:rPr>
              <w:t>2c: Managing routines and procedures</w:t>
            </w:r>
          </w:p>
          <w:p w14:paraId="402A8014" w14:textId="4A843948" w:rsidR="00AD5D55" w:rsidRPr="001D3B11" w:rsidRDefault="00AD5D55" w:rsidP="00C94A34">
            <w:pPr>
              <w:widowControl w:val="0"/>
              <w:autoSpaceDE w:val="0"/>
              <w:autoSpaceDN w:val="0"/>
              <w:adjustRightInd w:val="0"/>
              <w:ind w:left="342" w:hanging="342"/>
              <w:rPr>
                <w:rFonts w:asciiTheme="majorHAnsi" w:hAnsiTheme="majorHAnsi" w:cs="Times New Roman"/>
              </w:rPr>
            </w:pPr>
            <w:r w:rsidRPr="001D3B11">
              <w:rPr>
                <w:rFonts w:asciiTheme="majorHAnsi" w:hAnsiTheme="majorHAnsi" w:cs="Times New Roman"/>
              </w:rPr>
              <w:t xml:space="preserve">2d: </w:t>
            </w:r>
            <w:r w:rsidR="00943B36" w:rsidRPr="001D3B11">
              <w:rPr>
                <w:rFonts w:asciiTheme="majorHAnsi" w:hAnsiTheme="majorHAnsi" w:cs="Times New Roman"/>
              </w:rPr>
              <w:t>Establishing standards of conduct for counseling sessions and contributing to the culture for student behavior throughout the school</w:t>
            </w:r>
          </w:p>
          <w:p w14:paraId="3980519D" w14:textId="77777777" w:rsidR="00AD5D55" w:rsidRPr="001D3B11" w:rsidRDefault="00AD5D55" w:rsidP="00C94A34">
            <w:pPr>
              <w:ind w:left="342" w:hanging="342"/>
              <w:rPr>
                <w:rFonts w:asciiTheme="majorHAnsi" w:hAnsiTheme="majorHAnsi" w:cs="Times New Roman"/>
              </w:rPr>
            </w:pPr>
            <w:r w:rsidRPr="001D3B11">
              <w:rPr>
                <w:rFonts w:asciiTheme="majorHAnsi" w:hAnsiTheme="majorHAnsi" w:cs="Times New Roman"/>
              </w:rPr>
              <w:t>2e: Organizing physical space</w:t>
            </w:r>
          </w:p>
        </w:tc>
      </w:tr>
      <w:tr w:rsidR="00AD5D55" w:rsidRPr="001D3B11" w14:paraId="5802C9D7" w14:textId="77777777" w:rsidTr="00477223">
        <w:tc>
          <w:tcPr>
            <w:tcW w:w="4320" w:type="dxa"/>
            <w:tcBorders>
              <w:bottom w:val="single" w:sz="4" w:space="0" w:color="auto"/>
            </w:tcBorders>
            <w:shd w:val="clear" w:color="auto" w:fill="D9D9D9" w:themeFill="background1" w:themeFillShade="D9"/>
          </w:tcPr>
          <w:p w14:paraId="2C071502" w14:textId="77777777" w:rsidR="00AD5D55" w:rsidRPr="001D3B11" w:rsidRDefault="00AD5D55" w:rsidP="00C94A34">
            <w:pPr>
              <w:widowControl w:val="0"/>
              <w:autoSpaceDE w:val="0"/>
              <w:autoSpaceDN w:val="0"/>
              <w:adjustRightInd w:val="0"/>
              <w:rPr>
                <w:rFonts w:asciiTheme="majorHAnsi" w:hAnsiTheme="majorHAnsi" w:cs="Times New Roman"/>
                <w:b/>
              </w:rPr>
            </w:pPr>
            <w:r w:rsidRPr="001D3B11">
              <w:rPr>
                <w:rFonts w:asciiTheme="majorHAnsi" w:hAnsiTheme="majorHAnsi" w:cs="Times New Roman"/>
                <w:b/>
              </w:rPr>
              <w:t>Domain 4: Professional Responsibilities</w:t>
            </w:r>
          </w:p>
        </w:tc>
        <w:tc>
          <w:tcPr>
            <w:tcW w:w="4536" w:type="dxa"/>
            <w:tcBorders>
              <w:bottom w:val="single" w:sz="4" w:space="0" w:color="auto"/>
            </w:tcBorders>
            <w:shd w:val="clear" w:color="auto" w:fill="D9D9D9" w:themeFill="background1" w:themeFillShade="D9"/>
          </w:tcPr>
          <w:p w14:paraId="26BDBCDA" w14:textId="77777777" w:rsidR="00AD5D55" w:rsidRPr="001D3B11" w:rsidRDefault="00AD5D55" w:rsidP="00C94A34">
            <w:pPr>
              <w:widowControl w:val="0"/>
              <w:autoSpaceDE w:val="0"/>
              <w:autoSpaceDN w:val="0"/>
              <w:adjustRightInd w:val="0"/>
              <w:rPr>
                <w:rFonts w:asciiTheme="majorHAnsi" w:hAnsiTheme="majorHAnsi" w:cs="Times New Roman"/>
                <w:b/>
              </w:rPr>
            </w:pPr>
            <w:r w:rsidRPr="001D3B11">
              <w:rPr>
                <w:rFonts w:asciiTheme="majorHAnsi" w:hAnsiTheme="majorHAnsi" w:cs="Times New Roman"/>
                <w:b/>
              </w:rPr>
              <w:t>Domain 3: Delivery of Services</w:t>
            </w:r>
          </w:p>
        </w:tc>
      </w:tr>
      <w:tr w:rsidR="00AD5D55" w:rsidRPr="001D3B11" w14:paraId="05AC3A76" w14:textId="77777777" w:rsidTr="00477223">
        <w:tc>
          <w:tcPr>
            <w:tcW w:w="4320" w:type="dxa"/>
            <w:shd w:val="clear" w:color="auto" w:fill="FFFF99"/>
          </w:tcPr>
          <w:p w14:paraId="7E06245A" w14:textId="1BB30261" w:rsidR="00AD5D55" w:rsidRPr="001D3B11" w:rsidRDefault="00AD5D55" w:rsidP="00C94A34">
            <w:pPr>
              <w:ind w:left="360" w:hanging="360"/>
              <w:rPr>
                <w:rFonts w:asciiTheme="majorHAnsi" w:hAnsiTheme="majorHAnsi" w:cs="Times New Roman"/>
              </w:rPr>
            </w:pPr>
            <w:r w:rsidRPr="001D3B11">
              <w:rPr>
                <w:rFonts w:asciiTheme="majorHAnsi" w:hAnsiTheme="majorHAnsi" w:cs="Times New Roman"/>
              </w:rPr>
              <w:t>4a: Reflecting on practice</w:t>
            </w:r>
          </w:p>
          <w:p w14:paraId="4CAD9C70" w14:textId="77777777" w:rsidR="00AD5D55" w:rsidRPr="001D3B11" w:rsidRDefault="00AD5D55" w:rsidP="00C94A34">
            <w:pPr>
              <w:ind w:left="360" w:hanging="360"/>
              <w:rPr>
                <w:rFonts w:asciiTheme="majorHAnsi" w:hAnsiTheme="majorHAnsi" w:cs="Times New Roman"/>
              </w:rPr>
            </w:pPr>
            <w:r w:rsidRPr="001D3B11">
              <w:rPr>
                <w:rFonts w:asciiTheme="majorHAnsi" w:hAnsiTheme="majorHAnsi" w:cs="Times New Roman"/>
              </w:rPr>
              <w:t>4b:Maintaining records and submitting them in a timely fashion</w:t>
            </w:r>
          </w:p>
          <w:p w14:paraId="3B574563" w14:textId="77777777" w:rsidR="00AD5D55" w:rsidRPr="001D3B11" w:rsidRDefault="00AD5D55" w:rsidP="00C94A34">
            <w:pPr>
              <w:widowControl w:val="0"/>
              <w:autoSpaceDE w:val="0"/>
              <w:autoSpaceDN w:val="0"/>
              <w:adjustRightInd w:val="0"/>
              <w:ind w:left="360" w:hanging="360"/>
              <w:rPr>
                <w:rFonts w:asciiTheme="majorHAnsi" w:hAnsiTheme="majorHAnsi" w:cs="Times New Roman"/>
              </w:rPr>
            </w:pPr>
            <w:r w:rsidRPr="001D3B11">
              <w:rPr>
                <w:rFonts w:asciiTheme="majorHAnsi" w:hAnsiTheme="majorHAnsi" w:cs="Times New Roman"/>
              </w:rPr>
              <w:t>4c: Communicating with families</w:t>
            </w:r>
          </w:p>
          <w:p w14:paraId="1E0DB27F" w14:textId="77777777" w:rsidR="00AD5D55" w:rsidRPr="001D3B11" w:rsidRDefault="00AD5D55" w:rsidP="00C94A34">
            <w:pPr>
              <w:ind w:left="360" w:hanging="360"/>
              <w:rPr>
                <w:rFonts w:asciiTheme="majorHAnsi" w:hAnsiTheme="majorHAnsi" w:cs="Times New Roman"/>
              </w:rPr>
            </w:pPr>
            <w:r w:rsidRPr="001D3B11">
              <w:rPr>
                <w:rFonts w:asciiTheme="majorHAnsi" w:hAnsiTheme="majorHAnsi" w:cs="Times New Roman"/>
              </w:rPr>
              <w:t>4d: Participating in a professional community</w:t>
            </w:r>
          </w:p>
          <w:p w14:paraId="0E856936" w14:textId="77777777" w:rsidR="00AD5D55" w:rsidRPr="001D3B11" w:rsidRDefault="00AD5D55" w:rsidP="00C94A34">
            <w:pPr>
              <w:ind w:left="360" w:hanging="360"/>
              <w:rPr>
                <w:rFonts w:asciiTheme="majorHAnsi" w:hAnsiTheme="majorHAnsi" w:cs="Times New Roman"/>
              </w:rPr>
            </w:pPr>
            <w:r w:rsidRPr="001D3B11">
              <w:rPr>
                <w:rFonts w:asciiTheme="majorHAnsi" w:hAnsiTheme="majorHAnsi" w:cs="Times New Roman"/>
              </w:rPr>
              <w:t>4e: Engaging in professional development</w:t>
            </w:r>
          </w:p>
          <w:p w14:paraId="2F220380" w14:textId="77777777" w:rsidR="00AD5D55" w:rsidRPr="001D3B11" w:rsidRDefault="00AD5D55" w:rsidP="00C94A34">
            <w:pPr>
              <w:ind w:left="360" w:hanging="360"/>
              <w:rPr>
                <w:rFonts w:asciiTheme="majorHAnsi" w:hAnsiTheme="majorHAnsi" w:cs="Times New Roman"/>
                <w:b/>
                <w:i/>
              </w:rPr>
            </w:pPr>
            <w:r w:rsidRPr="001D3B11">
              <w:rPr>
                <w:rFonts w:asciiTheme="majorHAnsi" w:hAnsiTheme="majorHAnsi" w:cs="Times New Roman"/>
              </w:rPr>
              <w:t>4f: Showing professionalism</w:t>
            </w:r>
          </w:p>
        </w:tc>
        <w:tc>
          <w:tcPr>
            <w:tcW w:w="4536" w:type="dxa"/>
            <w:shd w:val="clear" w:color="auto" w:fill="FFCC99"/>
          </w:tcPr>
          <w:p w14:paraId="46ED18E5" w14:textId="77777777" w:rsidR="00AD5D55" w:rsidRPr="001D3B11" w:rsidRDefault="00AD5D55" w:rsidP="00C94A34">
            <w:pPr>
              <w:ind w:left="342" w:hanging="342"/>
              <w:rPr>
                <w:rFonts w:asciiTheme="majorHAnsi" w:hAnsiTheme="majorHAnsi" w:cs="Times New Roman"/>
              </w:rPr>
            </w:pPr>
            <w:r w:rsidRPr="001D3B11">
              <w:rPr>
                <w:rFonts w:asciiTheme="majorHAnsi" w:hAnsiTheme="majorHAnsi" w:cs="Times New Roman"/>
              </w:rPr>
              <w:t>3a: Assessing student needs</w:t>
            </w:r>
          </w:p>
          <w:p w14:paraId="10E0E967" w14:textId="400D5CE0" w:rsidR="00AD5D55" w:rsidRPr="001D3B11" w:rsidRDefault="00AD5D55" w:rsidP="00C94A34">
            <w:pPr>
              <w:ind w:left="342" w:hanging="342"/>
              <w:rPr>
                <w:rFonts w:asciiTheme="majorHAnsi" w:hAnsiTheme="majorHAnsi" w:cs="Times New Roman"/>
              </w:rPr>
            </w:pPr>
            <w:r w:rsidRPr="001D3B11">
              <w:rPr>
                <w:rFonts w:asciiTheme="majorHAnsi" w:hAnsiTheme="majorHAnsi" w:cs="Times New Roman"/>
              </w:rPr>
              <w:t>3b: Assisting students and teachers in the formulation of academic, personal/social, and career plans, based on the knowledge of student</w:t>
            </w:r>
            <w:r w:rsidR="00943B36" w:rsidRPr="001D3B11">
              <w:rPr>
                <w:rFonts w:asciiTheme="majorHAnsi" w:hAnsiTheme="majorHAnsi" w:cs="Times New Roman"/>
              </w:rPr>
              <w:t xml:space="preserve"> </w:t>
            </w:r>
            <w:r w:rsidRPr="001D3B11">
              <w:rPr>
                <w:rFonts w:asciiTheme="majorHAnsi" w:hAnsiTheme="majorHAnsi" w:cs="Times New Roman"/>
              </w:rPr>
              <w:t>needs</w:t>
            </w:r>
          </w:p>
          <w:p w14:paraId="1F66D096" w14:textId="77777777" w:rsidR="00AD5D55" w:rsidRPr="001D3B11" w:rsidRDefault="00AD5D55" w:rsidP="00C94A34">
            <w:pPr>
              <w:widowControl w:val="0"/>
              <w:autoSpaceDE w:val="0"/>
              <w:autoSpaceDN w:val="0"/>
              <w:adjustRightInd w:val="0"/>
              <w:ind w:left="342" w:hanging="342"/>
              <w:rPr>
                <w:rFonts w:asciiTheme="majorHAnsi" w:hAnsiTheme="majorHAnsi" w:cs="Times New Roman"/>
              </w:rPr>
            </w:pPr>
            <w:r w:rsidRPr="001D3B11">
              <w:rPr>
                <w:rFonts w:asciiTheme="majorHAnsi" w:hAnsiTheme="majorHAnsi" w:cs="Times New Roman"/>
              </w:rPr>
              <w:t>3c: Using counseling techniques in individual and classroom programs</w:t>
            </w:r>
          </w:p>
          <w:p w14:paraId="465CDEDD" w14:textId="77777777" w:rsidR="00AD5D55" w:rsidRPr="001D3B11" w:rsidRDefault="00AD5D55" w:rsidP="00C94A34">
            <w:pPr>
              <w:widowControl w:val="0"/>
              <w:autoSpaceDE w:val="0"/>
              <w:autoSpaceDN w:val="0"/>
              <w:adjustRightInd w:val="0"/>
              <w:ind w:left="342" w:hanging="342"/>
              <w:rPr>
                <w:rFonts w:asciiTheme="majorHAnsi" w:hAnsiTheme="majorHAnsi" w:cs="Times New Roman"/>
              </w:rPr>
            </w:pPr>
            <w:r w:rsidRPr="001D3B11">
              <w:rPr>
                <w:rFonts w:asciiTheme="majorHAnsi" w:hAnsiTheme="majorHAnsi" w:cs="Times New Roman"/>
              </w:rPr>
              <w:t>3d: Brokering resources to meet student needs</w:t>
            </w:r>
          </w:p>
          <w:p w14:paraId="3BAD6298" w14:textId="734266B2" w:rsidR="00AD5D55" w:rsidRPr="001D3B11" w:rsidRDefault="00AD5D55" w:rsidP="003A57C7">
            <w:pPr>
              <w:ind w:left="342" w:hanging="342"/>
              <w:rPr>
                <w:rFonts w:asciiTheme="majorHAnsi" w:hAnsiTheme="majorHAnsi" w:cs="Times New Roman"/>
              </w:rPr>
            </w:pPr>
            <w:r w:rsidRPr="001D3B11">
              <w:rPr>
                <w:rFonts w:asciiTheme="majorHAnsi" w:hAnsiTheme="majorHAnsi" w:cs="Times New Roman"/>
              </w:rPr>
              <w:t>3e: Demonstrating flexibility and responsiveness</w:t>
            </w:r>
          </w:p>
        </w:tc>
      </w:tr>
    </w:tbl>
    <w:p w14:paraId="2E7C3327" w14:textId="02F7905E" w:rsidR="002C6F18" w:rsidRPr="001D3B11" w:rsidRDefault="00AD5D55" w:rsidP="00D45169">
      <w:pPr>
        <w:widowControl w:val="0"/>
        <w:autoSpaceDE w:val="0"/>
        <w:autoSpaceDN w:val="0"/>
        <w:adjustRightInd w:val="0"/>
        <w:spacing w:after="240"/>
        <w:rPr>
          <w:rFonts w:asciiTheme="majorHAnsi" w:hAnsiTheme="majorHAnsi" w:cs="Times New Roman"/>
        </w:rPr>
      </w:pPr>
      <w:r w:rsidRPr="001D3B11">
        <w:rPr>
          <w:rFonts w:asciiTheme="majorHAnsi" w:hAnsiTheme="majorHAnsi" w:cs="Times New Roman"/>
        </w:rPr>
        <w:t xml:space="preserve">Although each domain refers to a distinct aspect of </w:t>
      </w:r>
      <w:r w:rsidR="0029394B" w:rsidRPr="001D3B11">
        <w:rPr>
          <w:rFonts w:asciiTheme="majorHAnsi" w:hAnsiTheme="majorHAnsi" w:cs="Times New Roman"/>
        </w:rPr>
        <w:t>practice, the counselor</w:t>
      </w:r>
      <w:r w:rsidRPr="001D3B11">
        <w:rPr>
          <w:rFonts w:asciiTheme="majorHAnsi" w:hAnsiTheme="majorHAnsi" w:cs="Times New Roman"/>
        </w:rPr>
        <w:t xml:space="preserve"> </w:t>
      </w:r>
      <w:r w:rsidR="007A3D69" w:rsidRPr="001D3B11">
        <w:rPr>
          <w:rFonts w:asciiTheme="majorHAnsi" w:hAnsiTheme="majorHAnsi" w:cs="Times New Roman"/>
        </w:rPr>
        <w:t>recognize</w:t>
      </w:r>
      <w:r w:rsidR="0029394B" w:rsidRPr="001D3B11">
        <w:rPr>
          <w:rFonts w:asciiTheme="majorHAnsi" w:hAnsiTheme="majorHAnsi" w:cs="Times New Roman"/>
        </w:rPr>
        <w:t>s</w:t>
      </w:r>
      <w:r w:rsidR="007A3D69" w:rsidRPr="001D3B11">
        <w:rPr>
          <w:rFonts w:asciiTheme="majorHAnsi" w:hAnsiTheme="majorHAnsi" w:cs="Times New Roman"/>
        </w:rPr>
        <w:t xml:space="preserve"> </w:t>
      </w:r>
      <w:r w:rsidRPr="001D3B11">
        <w:rPr>
          <w:rFonts w:asciiTheme="majorHAnsi" w:hAnsiTheme="majorHAnsi" w:cs="Times New Roman"/>
        </w:rPr>
        <w:t>that the domains are interrelated, as seen in Figure 1</w:t>
      </w:r>
      <w:r w:rsidR="002D088F" w:rsidRPr="001D3B11">
        <w:rPr>
          <w:rFonts w:asciiTheme="majorHAnsi" w:hAnsiTheme="majorHAnsi" w:cs="Times New Roman"/>
        </w:rPr>
        <w:t xml:space="preserve"> below</w:t>
      </w:r>
      <w:r w:rsidRPr="001D3B11">
        <w:rPr>
          <w:rFonts w:asciiTheme="majorHAnsi" w:hAnsiTheme="majorHAnsi" w:cs="Times New Roman"/>
        </w:rPr>
        <w:t xml:space="preserve">. </w:t>
      </w:r>
    </w:p>
    <w:p w14:paraId="3930FAB4" w14:textId="5C07003C" w:rsidR="00285E6B" w:rsidRPr="001D3B11" w:rsidRDefault="00070ADA" w:rsidP="00D45169">
      <w:pPr>
        <w:widowControl w:val="0"/>
        <w:autoSpaceDE w:val="0"/>
        <w:autoSpaceDN w:val="0"/>
        <w:adjustRightInd w:val="0"/>
        <w:spacing w:after="240"/>
        <w:rPr>
          <w:rFonts w:asciiTheme="majorHAnsi" w:hAnsiTheme="majorHAnsi" w:cs="Times New Roman"/>
        </w:rPr>
      </w:pPr>
      <w:r w:rsidRPr="001D3B11">
        <w:rPr>
          <w:rFonts w:asciiTheme="majorHAnsi" w:hAnsiTheme="majorHAnsi" w:cs="Times New Roman"/>
        </w:rPr>
        <w:lastRenderedPageBreak/>
        <w:t>In both Table 1 and Figure 1</w:t>
      </w:r>
      <w:r w:rsidR="000071DE">
        <w:rPr>
          <w:rFonts w:asciiTheme="majorHAnsi" w:hAnsiTheme="majorHAnsi" w:cs="Times New Roman"/>
        </w:rPr>
        <w:t xml:space="preserve"> below</w:t>
      </w:r>
      <w:r w:rsidRPr="001D3B11">
        <w:rPr>
          <w:rFonts w:asciiTheme="majorHAnsi" w:hAnsiTheme="majorHAnsi" w:cs="Times New Roman"/>
        </w:rPr>
        <w:t>, notice that Domains 1 and 4 are shown on the left side of the graphic, and Domains 2 and 3 are on the right. This placement is purposeful. Domains 1 and 4 describe the critical work that the counselor does behind the scenes to prepare, plan for, and support the students and school community. Domains 2 and 3 may be thought of as the domains that can be observed. The counselor and the administrator are aware, however, that what an observer sees while the counselor is actively engaged in the work is the result of the hard work done in Domains 1 and 4. Together, the domains and the components describe the holistic duties of the guidance counselor. The purpose of isolating separate aspects of practice is to allow the counselor to focus on, or shine a light on, components of practice that can be strengthened as s/he grows professionally. The counselor continuously grows and learns throughout his or her career, improving practice as s/he gains expertise.</w:t>
      </w:r>
    </w:p>
    <w:p w14:paraId="7C0A027F" w14:textId="77777777" w:rsidR="00070ADA" w:rsidRPr="001D3B11" w:rsidRDefault="00070ADA" w:rsidP="00D45169">
      <w:pPr>
        <w:widowControl w:val="0"/>
        <w:autoSpaceDE w:val="0"/>
        <w:autoSpaceDN w:val="0"/>
        <w:adjustRightInd w:val="0"/>
        <w:spacing w:after="240"/>
        <w:rPr>
          <w:rFonts w:asciiTheme="majorHAnsi" w:hAnsiTheme="majorHAnsi" w:cs="Times New Roman"/>
        </w:rPr>
      </w:pPr>
    </w:p>
    <w:p w14:paraId="47A89945" w14:textId="77777777" w:rsidR="00AD5D55" w:rsidRPr="001D3B11" w:rsidRDefault="00AD5D55" w:rsidP="00D45169">
      <w:pPr>
        <w:widowControl w:val="0"/>
        <w:autoSpaceDE w:val="0"/>
        <w:autoSpaceDN w:val="0"/>
        <w:adjustRightInd w:val="0"/>
        <w:spacing w:after="240"/>
        <w:rPr>
          <w:rFonts w:asciiTheme="majorHAnsi" w:hAnsiTheme="majorHAnsi" w:cs="Times"/>
        </w:rPr>
      </w:pPr>
      <w:r w:rsidRPr="001D3B11">
        <w:rPr>
          <w:rFonts w:asciiTheme="majorHAnsi" w:hAnsiTheme="majorHAnsi" w:cs="Times"/>
          <w:noProof/>
        </w:rPr>
        <w:drawing>
          <wp:inline distT="0" distB="0" distL="0" distR="0" wp14:anchorId="597F7875" wp14:editId="4FF00110">
            <wp:extent cx="5759355" cy="3418765"/>
            <wp:effectExtent l="0" t="0" r="0" b="10795"/>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14:paraId="270E963F" w14:textId="309ADC7E" w:rsidR="00285E6B" w:rsidRPr="001D3B11" w:rsidRDefault="00AD5D55" w:rsidP="00D45169">
      <w:pPr>
        <w:widowControl w:val="0"/>
        <w:autoSpaceDE w:val="0"/>
        <w:autoSpaceDN w:val="0"/>
        <w:adjustRightInd w:val="0"/>
        <w:spacing w:after="240"/>
        <w:rPr>
          <w:rFonts w:asciiTheme="majorHAnsi" w:hAnsiTheme="majorHAnsi" w:cs="Times New Roman"/>
        </w:rPr>
      </w:pPr>
      <w:r w:rsidRPr="001D3B11">
        <w:rPr>
          <w:rFonts w:asciiTheme="majorHAnsi" w:hAnsiTheme="majorHAnsi" w:cs="Times New Roman"/>
          <w:i/>
        </w:rPr>
        <w:t>Figure 1</w:t>
      </w:r>
      <w:r w:rsidRPr="001D3B11">
        <w:rPr>
          <w:rFonts w:asciiTheme="majorHAnsi" w:hAnsiTheme="majorHAnsi" w:cs="Times New Roman"/>
        </w:rPr>
        <w:t>. The interrelatedness of the domains. This figure represents how the domains relate to one another, comprising the comprehensive practice of the counselor.</w:t>
      </w:r>
    </w:p>
    <w:p w14:paraId="7E6A5989" w14:textId="77777777" w:rsidR="00BE61CB" w:rsidRPr="001D3B11" w:rsidRDefault="00BE61CB" w:rsidP="00D45169">
      <w:pPr>
        <w:widowControl w:val="0"/>
        <w:autoSpaceDE w:val="0"/>
        <w:autoSpaceDN w:val="0"/>
        <w:adjustRightInd w:val="0"/>
        <w:rPr>
          <w:rFonts w:asciiTheme="majorHAnsi" w:hAnsiTheme="majorHAnsi" w:cs="Times New Roman"/>
        </w:rPr>
      </w:pPr>
    </w:p>
    <w:p w14:paraId="44ECE742" w14:textId="5D33AB04" w:rsidR="00BE61CB" w:rsidRDefault="00BE61CB" w:rsidP="00D45169">
      <w:pPr>
        <w:widowControl w:val="0"/>
        <w:autoSpaceDE w:val="0"/>
        <w:autoSpaceDN w:val="0"/>
        <w:adjustRightInd w:val="0"/>
        <w:rPr>
          <w:rFonts w:asciiTheme="majorHAnsi" w:hAnsiTheme="majorHAnsi" w:cs="Times New Roman"/>
        </w:rPr>
      </w:pPr>
      <w:r w:rsidRPr="001D3B11">
        <w:rPr>
          <w:rFonts w:asciiTheme="majorHAnsi" w:hAnsiTheme="majorHAnsi" w:cs="Times New Roman"/>
        </w:rPr>
        <w:t>Figure 2</w:t>
      </w:r>
      <w:r w:rsidR="00F4494E">
        <w:rPr>
          <w:rFonts w:asciiTheme="majorHAnsi" w:hAnsiTheme="majorHAnsi" w:cs="Times New Roman"/>
        </w:rPr>
        <w:t xml:space="preserve"> below</w:t>
      </w:r>
      <w:r w:rsidRPr="001D3B11">
        <w:rPr>
          <w:rFonts w:asciiTheme="majorHAnsi" w:hAnsiTheme="majorHAnsi" w:cs="Times New Roman"/>
        </w:rPr>
        <w:t xml:space="preserve"> shows an example of how the </w:t>
      </w:r>
      <w:r w:rsidR="00F11D15">
        <w:rPr>
          <w:rFonts w:asciiTheme="majorHAnsi" w:hAnsiTheme="majorHAnsi" w:cs="Times New Roman"/>
        </w:rPr>
        <w:t>framework</w:t>
      </w:r>
      <w:r w:rsidRPr="001D3B11">
        <w:rPr>
          <w:rFonts w:asciiTheme="majorHAnsi" w:hAnsiTheme="majorHAnsi" w:cs="Times New Roman"/>
        </w:rPr>
        <w:t xml:space="preserve"> is constructed. Notice that the language of the </w:t>
      </w:r>
      <w:r w:rsidR="00F11D15">
        <w:rPr>
          <w:rFonts w:asciiTheme="majorHAnsi" w:hAnsiTheme="majorHAnsi" w:cs="Times New Roman"/>
        </w:rPr>
        <w:t>framework</w:t>
      </w:r>
      <w:r w:rsidRPr="001D3B11">
        <w:rPr>
          <w:rFonts w:asciiTheme="majorHAnsi" w:hAnsiTheme="majorHAnsi" w:cs="Times New Roman"/>
        </w:rPr>
        <w:t xml:space="preserve"> is a useful tool </w:t>
      </w:r>
      <w:r w:rsidR="0029394B" w:rsidRPr="001D3B11">
        <w:rPr>
          <w:rFonts w:asciiTheme="majorHAnsi" w:hAnsiTheme="majorHAnsi" w:cs="Times New Roman"/>
        </w:rPr>
        <w:t xml:space="preserve">as the counselor reflects </w:t>
      </w:r>
      <w:r w:rsidRPr="001D3B11">
        <w:rPr>
          <w:rFonts w:asciiTheme="majorHAnsi" w:hAnsiTheme="majorHAnsi" w:cs="Times New Roman"/>
        </w:rPr>
        <w:t>on how to hone</w:t>
      </w:r>
      <w:r w:rsidR="0029394B" w:rsidRPr="001D3B11">
        <w:rPr>
          <w:rFonts w:asciiTheme="majorHAnsi" w:hAnsiTheme="majorHAnsi" w:cs="Times New Roman"/>
        </w:rPr>
        <w:t xml:space="preserve"> his or her</w:t>
      </w:r>
      <w:r w:rsidRPr="001D3B11">
        <w:rPr>
          <w:rFonts w:asciiTheme="majorHAnsi" w:hAnsiTheme="majorHAnsi" w:cs="Times New Roman"/>
        </w:rPr>
        <w:t xml:space="preserve"> craft and articulate what </w:t>
      </w:r>
      <w:r w:rsidR="0029394B" w:rsidRPr="001D3B11">
        <w:rPr>
          <w:rFonts w:asciiTheme="majorHAnsi" w:hAnsiTheme="majorHAnsi" w:cs="Times New Roman"/>
        </w:rPr>
        <w:t>s/he</w:t>
      </w:r>
      <w:r w:rsidRPr="001D3B11">
        <w:rPr>
          <w:rFonts w:asciiTheme="majorHAnsi" w:hAnsiTheme="majorHAnsi" w:cs="Times New Roman"/>
        </w:rPr>
        <w:t xml:space="preserve"> </w:t>
      </w:r>
      <w:r w:rsidR="0029394B" w:rsidRPr="001D3B11">
        <w:rPr>
          <w:rFonts w:asciiTheme="majorHAnsi" w:hAnsiTheme="majorHAnsi" w:cs="Times New Roman"/>
        </w:rPr>
        <w:t>is</w:t>
      </w:r>
      <w:r w:rsidRPr="001D3B11">
        <w:rPr>
          <w:rFonts w:asciiTheme="majorHAnsi" w:hAnsiTheme="majorHAnsi" w:cs="Times New Roman"/>
        </w:rPr>
        <w:t xml:space="preserve"> doing well. The complete document, the </w:t>
      </w:r>
      <w:r w:rsidRPr="00BC54B2">
        <w:rPr>
          <w:rFonts w:asciiTheme="majorHAnsi" w:hAnsiTheme="majorHAnsi" w:cs="Times New Roman"/>
          <w:i/>
        </w:rPr>
        <w:t>U.S. Virgin Islands Performance Evaluation Framework for Guidance Counselors</w:t>
      </w:r>
      <w:r w:rsidR="00F11D15">
        <w:rPr>
          <w:rFonts w:asciiTheme="majorHAnsi" w:hAnsiTheme="majorHAnsi" w:cs="Times New Roman"/>
        </w:rPr>
        <w:t>, can be found i</w:t>
      </w:r>
      <w:r w:rsidRPr="001D3B11">
        <w:rPr>
          <w:rFonts w:asciiTheme="majorHAnsi" w:hAnsiTheme="majorHAnsi" w:cs="Times New Roman"/>
        </w:rPr>
        <w:t>n the</w:t>
      </w:r>
      <w:r w:rsidR="00C3441B">
        <w:rPr>
          <w:rFonts w:asciiTheme="majorHAnsi" w:hAnsiTheme="majorHAnsi" w:cs="Times New Roman"/>
        </w:rPr>
        <w:t xml:space="preserve"> </w:t>
      </w:r>
      <w:r w:rsidR="00F11D15">
        <w:rPr>
          <w:rFonts w:asciiTheme="majorHAnsi" w:hAnsiTheme="majorHAnsi" w:cs="Times New Roman"/>
        </w:rPr>
        <w:t>EES</w:t>
      </w:r>
      <w:r w:rsidRPr="001D3B11">
        <w:rPr>
          <w:rFonts w:asciiTheme="majorHAnsi" w:hAnsiTheme="majorHAnsi" w:cs="Times New Roman"/>
        </w:rPr>
        <w:t xml:space="preserve"> </w:t>
      </w:r>
      <w:hyperlink r:id="rId30" w:history="1">
        <w:r w:rsidRPr="001D3B11">
          <w:rPr>
            <w:rStyle w:val="Hyperlink"/>
            <w:rFonts w:asciiTheme="majorHAnsi" w:hAnsiTheme="majorHAnsi" w:cs="Times New Roman"/>
          </w:rPr>
          <w:t>Portal</w:t>
        </w:r>
      </w:hyperlink>
      <w:r w:rsidRPr="001D3B11">
        <w:rPr>
          <w:rFonts w:asciiTheme="majorHAnsi" w:hAnsiTheme="majorHAnsi" w:cs="Times New Roman"/>
        </w:rPr>
        <w:t xml:space="preserve">. </w:t>
      </w:r>
    </w:p>
    <w:p w14:paraId="2767CB86" w14:textId="77777777" w:rsidR="00B114B4" w:rsidRDefault="00B114B4" w:rsidP="00D45169">
      <w:pPr>
        <w:widowControl w:val="0"/>
        <w:autoSpaceDE w:val="0"/>
        <w:autoSpaceDN w:val="0"/>
        <w:adjustRightInd w:val="0"/>
        <w:rPr>
          <w:rFonts w:asciiTheme="majorHAnsi" w:hAnsiTheme="majorHAnsi" w:cs="Times New Roman"/>
        </w:rPr>
      </w:pPr>
    </w:p>
    <w:p w14:paraId="53F79DDC" w14:textId="77777777" w:rsidR="00B114B4" w:rsidRDefault="00B114B4" w:rsidP="00D45169">
      <w:pPr>
        <w:widowControl w:val="0"/>
        <w:autoSpaceDE w:val="0"/>
        <w:autoSpaceDN w:val="0"/>
        <w:adjustRightInd w:val="0"/>
        <w:rPr>
          <w:rFonts w:asciiTheme="majorHAnsi" w:hAnsiTheme="majorHAnsi" w:cs="Times New Roman"/>
        </w:rPr>
      </w:pPr>
    </w:p>
    <w:p w14:paraId="22349DFC" w14:textId="77777777" w:rsidR="00C3441B" w:rsidRPr="001D3B11" w:rsidRDefault="00C3441B" w:rsidP="00D45169">
      <w:pPr>
        <w:widowControl w:val="0"/>
        <w:autoSpaceDE w:val="0"/>
        <w:autoSpaceDN w:val="0"/>
        <w:adjustRightInd w:val="0"/>
        <w:rPr>
          <w:rFonts w:asciiTheme="majorHAnsi" w:hAnsiTheme="majorHAnsi" w:cs="Times New Roman"/>
        </w:rPr>
      </w:pPr>
    </w:p>
    <w:p w14:paraId="77AB3CBC" w14:textId="4C49D11E" w:rsidR="00DD1D9D" w:rsidRPr="001D3B11" w:rsidRDefault="00834227" w:rsidP="00D45169">
      <w:pPr>
        <w:widowControl w:val="0"/>
        <w:autoSpaceDE w:val="0"/>
        <w:autoSpaceDN w:val="0"/>
        <w:adjustRightInd w:val="0"/>
        <w:rPr>
          <w:rFonts w:asciiTheme="majorHAnsi" w:hAnsiTheme="majorHAnsi" w:cs="Times New Roman"/>
        </w:rPr>
      </w:pPr>
      <w:r w:rsidRPr="001D3B11">
        <w:rPr>
          <w:rFonts w:asciiTheme="majorHAnsi" w:hAnsiTheme="majorHAnsi" w:cs="Times New Roman"/>
          <w:noProof/>
        </w:rPr>
        <w:lastRenderedPageBreak/>
        <mc:AlternateContent>
          <mc:Choice Requires="wps">
            <w:drawing>
              <wp:anchor distT="0" distB="0" distL="114300" distR="114300" simplePos="0" relativeHeight="251678720" behindDoc="0" locked="0" layoutInCell="1" allowOverlap="1" wp14:anchorId="36A6C605" wp14:editId="5EE4E9D1">
                <wp:simplePos x="0" y="0"/>
                <wp:positionH relativeFrom="column">
                  <wp:posOffset>-67310</wp:posOffset>
                </wp:positionH>
                <wp:positionV relativeFrom="paragraph">
                  <wp:posOffset>74295</wp:posOffset>
                </wp:positionV>
                <wp:extent cx="1943735" cy="618490"/>
                <wp:effectExtent l="57150" t="19050" r="75565" b="86360"/>
                <wp:wrapThrough wrapText="bothSides">
                  <wp:wrapPolygon edited="0">
                    <wp:start x="-635" y="-665"/>
                    <wp:lineTo x="-423" y="23951"/>
                    <wp:lineTo x="22016" y="23951"/>
                    <wp:lineTo x="22228" y="-665"/>
                    <wp:lineTo x="-635" y="-665"/>
                  </wp:wrapPolygon>
                </wp:wrapThrough>
                <wp:docPr id="13" name="Rectangle 13"/>
                <wp:cNvGraphicFramePr/>
                <a:graphic xmlns:a="http://schemas.openxmlformats.org/drawingml/2006/main">
                  <a:graphicData uri="http://schemas.microsoft.com/office/word/2010/wordprocessingShape">
                    <wps:wsp>
                      <wps:cNvSpPr/>
                      <wps:spPr>
                        <a:xfrm>
                          <a:off x="0" y="0"/>
                          <a:ext cx="1943735" cy="618490"/>
                        </a:xfrm>
                        <a:prstGeom prst="rect">
                          <a:avLst/>
                        </a:prstGeom>
                        <a:solidFill>
                          <a:srgbClr val="0062AC"/>
                        </a:solidFill>
                      </wps:spPr>
                      <wps:style>
                        <a:lnRef idx="1">
                          <a:schemeClr val="accent1"/>
                        </a:lnRef>
                        <a:fillRef idx="3">
                          <a:schemeClr val="accent1"/>
                        </a:fillRef>
                        <a:effectRef idx="2">
                          <a:schemeClr val="accent1"/>
                        </a:effectRef>
                        <a:fontRef idx="minor">
                          <a:schemeClr val="lt1"/>
                        </a:fontRef>
                      </wps:style>
                      <wps:txbx>
                        <w:txbxContent>
                          <w:p w14:paraId="47EF2EF4" w14:textId="77777777" w:rsidR="00070C6A" w:rsidRPr="001D3B11" w:rsidRDefault="00070C6A" w:rsidP="00CD2EA1">
                            <w:pPr>
                              <w:jc w:val="center"/>
                              <w:rPr>
                                <w:rFonts w:asciiTheme="majorHAnsi" w:hAnsiTheme="majorHAnsi"/>
                              </w:rPr>
                            </w:pPr>
                            <w:r w:rsidRPr="001D3B11">
                              <w:rPr>
                                <w:rFonts w:asciiTheme="majorHAnsi" w:hAnsiTheme="majorHAnsi"/>
                              </w:rPr>
                              <w:t>Domains are the broad categories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 o:spid="_x0000_s1028" style="position:absolute;margin-left:-5.25pt;margin-top:5.85pt;width:153.05pt;height:48.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" fillcolor="#0062ac" strokecolor="#4579b8 [3044]">
                <v:shadow on="t" opacity="22937f" mv:blur="40000f" origin=",.5" offset="0,23000emu"/>
                <v:textbox>
                  <w:txbxContent>
                    <w:p w14:paraId="47EF2EF4" w14:textId="77777777" w:rsidR="00997EA8" w:rsidRPr="001D3B11" w:rsidRDefault="00997EA8" w:rsidP="00CD2EA1">
                      <w:pPr>
                        <w:jc w:val="center"/>
                        <w:rPr>
                          <w:rFonts w:asciiTheme="majorHAnsi" w:hAnsiTheme="majorHAnsi"/>
                        </w:rPr>
                      </w:pPr>
                      <w:r w:rsidRPr="001D3B11">
                        <w:rPr>
                          <w:rFonts w:asciiTheme="majorHAnsi" w:hAnsiTheme="majorHAnsi"/>
                        </w:rPr>
                        <w:t>Domains are the broad categories</w:t>
                      </w:r>
                    </w:p>
                  </w:txbxContent>
                </v:textbox>
                <w10:wrap type="through"/>
              </v:rect>
            </w:pict>
          </mc:Fallback>
        </mc:AlternateContent>
      </w:r>
    </w:p>
    <w:p w14:paraId="7F45F80C" w14:textId="4B09A69E" w:rsidR="00DD1D9D" w:rsidRPr="001D3B11" w:rsidRDefault="00DD1D9D" w:rsidP="00D45169">
      <w:pPr>
        <w:widowControl w:val="0"/>
        <w:autoSpaceDE w:val="0"/>
        <w:autoSpaceDN w:val="0"/>
        <w:adjustRightInd w:val="0"/>
        <w:jc w:val="center"/>
        <w:rPr>
          <w:rFonts w:asciiTheme="majorHAnsi" w:hAnsiTheme="majorHAnsi" w:cs="Times New Roman"/>
        </w:rPr>
      </w:pPr>
    </w:p>
    <w:p w14:paraId="0EAAC0EA" w14:textId="2C62ACC2" w:rsidR="00BE61CB" w:rsidRPr="001D3B11" w:rsidRDefault="00834227" w:rsidP="00D45169">
      <w:pPr>
        <w:widowControl w:val="0"/>
        <w:autoSpaceDE w:val="0"/>
        <w:autoSpaceDN w:val="0"/>
        <w:adjustRightInd w:val="0"/>
        <w:rPr>
          <w:rFonts w:asciiTheme="majorHAnsi" w:hAnsiTheme="majorHAnsi" w:cs="Times New Roman"/>
          <w:b/>
        </w:rPr>
      </w:pPr>
      <w:r w:rsidRPr="001D3B11">
        <w:rPr>
          <w:rFonts w:asciiTheme="majorHAnsi" w:hAnsiTheme="majorHAnsi"/>
          <w:b/>
          <w:i/>
          <w:noProof/>
          <w:sz w:val="22"/>
          <w:szCs w:val="22"/>
        </w:rPr>
        <mc:AlternateContent>
          <mc:Choice Requires="wps">
            <w:drawing>
              <wp:anchor distT="0" distB="0" distL="114300" distR="114300" simplePos="0" relativeHeight="251677696" behindDoc="0" locked="0" layoutInCell="1" allowOverlap="1" wp14:anchorId="16057AB4" wp14:editId="0EEAE61F">
                <wp:simplePos x="0" y="0"/>
                <wp:positionH relativeFrom="column">
                  <wp:posOffset>932180</wp:posOffset>
                </wp:positionH>
                <wp:positionV relativeFrom="paragraph">
                  <wp:posOffset>179070</wp:posOffset>
                </wp:positionV>
                <wp:extent cx="1899920" cy="447040"/>
                <wp:effectExtent l="57150" t="19050" r="81280" b="86360"/>
                <wp:wrapThrough wrapText="bothSides">
                  <wp:wrapPolygon edited="0">
                    <wp:start x="-650" y="-920"/>
                    <wp:lineTo x="-433" y="24852"/>
                    <wp:lineTo x="22091" y="24852"/>
                    <wp:lineTo x="22307" y="-920"/>
                    <wp:lineTo x="-650" y="-920"/>
                  </wp:wrapPolygon>
                </wp:wrapThrough>
                <wp:docPr id="12" name="Rectangle 12"/>
                <wp:cNvGraphicFramePr/>
                <a:graphic xmlns:a="http://schemas.openxmlformats.org/drawingml/2006/main">
                  <a:graphicData uri="http://schemas.microsoft.com/office/word/2010/wordprocessingShape">
                    <wps:wsp>
                      <wps:cNvSpPr/>
                      <wps:spPr>
                        <a:xfrm>
                          <a:off x="0" y="0"/>
                          <a:ext cx="1899920" cy="447040"/>
                        </a:xfrm>
                        <a:prstGeom prst="rect">
                          <a:avLst/>
                        </a:prstGeom>
                        <a:solidFill>
                          <a:srgbClr val="0062AC"/>
                        </a:solidFill>
                      </wps:spPr>
                      <wps:style>
                        <a:lnRef idx="1">
                          <a:schemeClr val="accent1"/>
                        </a:lnRef>
                        <a:fillRef idx="3">
                          <a:schemeClr val="accent1"/>
                        </a:fillRef>
                        <a:effectRef idx="2">
                          <a:schemeClr val="accent1"/>
                        </a:effectRef>
                        <a:fontRef idx="minor">
                          <a:schemeClr val="lt1"/>
                        </a:fontRef>
                      </wps:style>
                      <wps:txbx>
                        <w:txbxContent>
                          <w:p w14:paraId="17C16E82" w14:textId="77777777" w:rsidR="00070C6A" w:rsidRPr="001D3B11" w:rsidRDefault="00070C6A" w:rsidP="00BE61CB">
                            <w:pPr>
                              <w:jc w:val="center"/>
                              <w:rPr>
                                <w:rFonts w:asciiTheme="majorHAnsi" w:hAnsiTheme="majorHAnsi"/>
                              </w:rPr>
                            </w:pPr>
                            <w:r w:rsidRPr="001D3B11">
                              <w:rPr>
                                <w:rFonts w:asciiTheme="majorHAnsi" w:hAnsiTheme="majorHAnsi"/>
                              </w:rPr>
                              <w:t>Components describe the Domains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9" style="position:absolute;margin-left:73.4pt;margin-top:14.1pt;width:149.6pt;height:35.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" fillcolor="#0062ac" strokecolor="#4579b8 [3044]">
                <v:shadow on="t" opacity="22937f" mv:blur="40000f" origin=",.5" offset="0,23000emu"/>
                <v:textbox>
                  <w:txbxContent>
                    <w:p w14:paraId="17C16E82" w14:textId="77777777" w:rsidR="00997EA8" w:rsidRPr="001D3B11" w:rsidRDefault="00997EA8" w:rsidP="00BE61CB">
                      <w:pPr>
                        <w:jc w:val="center"/>
                        <w:rPr>
                          <w:rFonts w:asciiTheme="majorHAnsi" w:hAnsiTheme="majorHAnsi"/>
                        </w:rPr>
                      </w:pPr>
                      <w:r w:rsidRPr="001D3B11">
                        <w:rPr>
                          <w:rFonts w:asciiTheme="majorHAnsi" w:hAnsiTheme="majorHAnsi"/>
                        </w:rPr>
                        <w:t>Components describe the Domains</w:t>
                      </w:r>
                    </w:p>
                  </w:txbxContent>
                </v:textbox>
                <w10:wrap type="through"/>
              </v:rect>
            </w:pict>
          </mc:Fallback>
        </mc:AlternateContent>
      </w:r>
    </w:p>
    <w:p w14:paraId="47B786A8" w14:textId="608A62C5" w:rsidR="00BE61CB" w:rsidRPr="001D3B11" w:rsidRDefault="00834227" w:rsidP="00D45169">
      <w:pPr>
        <w:widowControl w:val="0"/>
        <w:autoSpaceDE w:val="0"/>
        <w:autoSpaceDN w:val="0"/>
        <w:adjustRightInd w:val="0"/>
        <w:rPr>
          <w:rFonts w:asciiTheme="majorHAnsi" w:hAnsiTheme="majorHAnsi" w:cs="Times New Roman"/>
          <w:b/>
        </w:rPr>
      </w:pPr>
      <w:r w:rsidRPr="001D3B11">
        <w:rPr>
          <w:rFonts w:asciiTheme="majorHAnsi" w:hAnsiTheme="majorHAnsi" w:cs="Times New Roman"/>
          <w:noProof/>
        </w:rPr>
        <mc:AlternateContent>
          <mc:Choice Requires="wps">
            <w:drawing>
              <wp:anchor distT="0" distB="0" distL="114300" distR="114300" simplePos="0" relativeHeight="251666432" behindDoc="0" locked="0" layoutInCell="1" allowOverlap="1" wp14:anchorId="3C0F22EE" wp14:editId="7C97C5A0">
                <wp:simplePos x="0" y="0"/>
                <wp:positionH relativeFrom="column">
                  <wp:posOffset>-1851459</wp:posOffset>
                </wp:positionH>
                <wp:positionV relativeFrom="paragraph">
                  <wp:posOffset>115570</wp:posOffset>
                </wp:positionV>
                <wp:extent cx="423979" cy="856682"/>
                <wp:effectExtent l="76200" t="25400" r="84455" b="108585"/>
                <wp:wrapNone/>
                <wp:docPr id="2" name="Straight Arrow Connector 2"/>
                <wp:cNvGraphicFramePr/>
                <a:graphic xmlns:a="http://schemas.openxmlformats.org/drawingml/2006/main">
                  <a:graphicData uri="http://schemas.microsoft.com/office/word/2010/wordprocessingShape">
                    <wps:wsp>
                      <wps:cNvCnPr/>
                      <wps:spPr>
                        <a:xfrm flipH="1">
                          <a:off x="0" y="0"/>
                          <a:ext cx="423979" cy="856682"/>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 o:spid="_x0000_s1026" type="#_x0000_t32" style="position:absolute;margin-left:-145.8pt;margin-top:9.1pt;width:33.4pt;height:67.4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" strokecolor="#4f81bd [3204]" strokeweight="2pt">
                <v:stroke endarrow="open"/>
                <v:shadow on="t" color="black" opacity="24903f" origin=",.5" offset="0,.55556mm"/>
              </v:shape>
            </w:pict>
          </mc:Fallback>
        </mc:AlternateContent>
      </w:r>
      <w:r w:rsidRPr="001D3B11">
        <w:rPr>
          <w:rFonts w:asciiTheme="majorHAnsi" w:hAnsiTheme="majorHAnsi" w:cs="Times New Roman"/>
          <w:noProof/>
        </w:rPr>
        <mc:AlternateContent>
          <mc:Choice Requires="wps">
            <w:drawing>
              <wp:anchor distT="0" distB="0" distL="114300" distR="114300" simplePos="0" relativeHeight="251667456" behindDoc="0" locked="0" layoutInCell="1" allowOverlap="1" wp14:anchorId="17E64E3F" wp14:editId="65858E06">
                <wp:simplePos x="0" y="0"/>
                <wp:positionH relativeFrom="column">
                  <wp:posOffset>-3705225</wp:posOffset>
                </wp:positionH>
                <wp:positionV relativeFrom="paragraph">
                  <wp:posOffset>290830</wp:posOffset>
                </wp:positionV>
                <wp:extent cx="135890" cy="689610"/>
                <wp:effectExtent l="50800" t="25400" r="92710" b="97790"/>
                <wp:wrapNone/>
                <wp:docPr id="3" name="Straight Arrow Connector 3"/>
                <wp:cNvGraphicFramePr/>
                <a:graphic xmlns:a="http://schemas.openxmlformats.org/drawingml/2006/main">
                  <a:graphicData uri="http://schemas.microsoft.com/office/word/2010/wordprocessingShape">
                    <wps:wsp>
                      <wps:cNvCnPr/>
                      <wps:spPr>
                        <a:xfrm>
                          <a:off x="0" y="0"/>
                          <a:ext cx="135890" cy="68961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 o:spid="_x0000_s1026" type="#_x0000_t32" style="position:absolute;margin-left:-291.75pt;margin-top:22.9pt;width:10.7pt;height:54.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" strokecolor="#4f81bd [3204]" strokeweight="2pt">
                <v:stroke endarrow="open"/>
                <v:shadow on="t" color="black" opacity="24903f" origin=",.5" offset="0,.55556mm"/>
              </v:shape>
            </w:pict>
          </mc:Fallback>
        </mc:AlternateContent>
      </w:r>
    </w:p>
    <w:p w14:paraId="66B5B6F7" w14:textId="3B78EAE0" w:rsidR="00BE61CB" w:rsidRPr="001D3B11" w:rsidRDefault="00BE61CB" w:rsidP="00D45169">
      <w:pPr>
        <w:widowControl w:val="0"/>
        <w:autoSpaceDE w:val="0"/>
        <w:autoSpaceDN w:val="0"/>
        <w:adjustRightInd w:val="0"/>
        <w:rPr>
          <w:rFonts w:asciiTheme="majorHAnsi" w:hAnsiTheme="majorHAnsi" w:cs="Times New Roman"/>
          <w:b/>
        </w:rPr>
      </w:pPr>
    </w:p>
    <w:p w14:paraId="434EAF32" w14:textId="368A314B" w:rsidR="00AD5D55" w:rsidRPr="001D3B11" w:rsidRDefault="00834227" w:rsidP="00D45169">
      <w:pPr>
        <w:widowControl w:val="0"/>
        <w:autoSpaceDE w:val="0"/>
        <w:autoSpaceDN w:val="0"/>
        <w:adjustRightInd w:val="0"/>
        <w:rPr>
          <w:rFonts w:asciiTheme="majorHAnsi" w:hAnsiTheme="majorHAnsi" w:cs="Times New Roman"/>
          <w:b/>
        </w:rPr>
      </w:pPr>
      <w:r w:rsidRPr="001D3B11">
        <w:rPr>
          <w:rFonts w:asciiTheme="majorHAnsi" w:hAnsiTheme="majorHAnsi" w:cs="Times New Roman"/>
          <w:noProof/>
        </w:rPr>
        <mc:AlternateContent>
          <mc:Choice Requires="wps">
            <w:drawing>
              <wp:anchor distT="0" distB="0" distL="114300" distR="114300" simplePos="0" relativeHeight="251680768" behindDoc="0" locked="0" layoutInCell="1" allowOverlap="1" wp14:anchorId="3B4FF979" wp14:editId="4FA6629B">
                <wp:simplePos x="0" y="0"/>
                <wp:positionH relativeFrom="column">
                  <wp:posOffset>808355</wp:posOffset>
                </wp:positionH>
                <wp:positionV relativeFrom="paragraph">
                  <wp:posOffset>32251</wp:posOffset>
                </wp:positionV>
                <wp:extent cx="2339106" cy="837064"/>
                <wp:effectExtent l="50800" t="25400" r="74295" b="128270"/>
                <wp:wrapNone/>
                <wp:docPr id="14" name="Straight Arrow Connector 14"/>
                <wp:cNvGraphicFramePr/>
                <a:graphic xmlns:a="http://schemas.openxmlformats.org/drawingml/2006/main">
                  <a:graphicData uri="http://schemas.microsoft.com/office/word/2010/wordprocessingShape">
                    <wps:wsp>
                      <wps:cNvCnPr/>
                      <wps:spPr>
                        <a:xfrm flipH="1">
                          <a:off x="0" y="0"/>
                          <a:ext cx="2339106" cy="83706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4" o:spid="_x0000_s1026" type="#_x0000_t32" style="position:absolute;margin-left:63.65pt;margin-top:2.55pt;width:184.2pt;height:65.9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" strokecolor="#4f81bd [3204]" strokeweight="2pt">
                <v:stroke endarrow="open"/>
                <v:shadow on="t" color="black" opacity="24903f" origin=",.5" offset="0,.55556mm"/>
              </v:shape>
            </w:pict>
          </mc:Fallback>
        </mc:AlternateContent>
      </w:r>
    </w:p>
    <w:tbl>
      <w:tblPr>
        <w:tblStyle w:val="TableGrid"/>
        <w:tblW w:w="9810" w:type="dxa"/>
        <w:tblInd w:w="-72" w:type="dxa"/>
        <w:tblLayout w:type="fixed"/>
        <w:tblLook w:val="04A0" w:firstRow="1" w:lastRow="0" w:firstColumn="1" w:lastColumn="0" w:noHBand="0" w:noVBand="1"/>
      </w:tblPr>
      <w:tblGrid>
        <w:gridCol w:w="1800"/>
        <w:gridCol w:w="1980"/>
        <w:gridCol w:w="1980"/>
        <w:gridCol w:w="1980"/>
        <w:gridCol w:w="2070"/>
      </w:tblGrid>
      <w:tr w:rsidR="00AD5D55" w:rsidRPr="001D3B11" w14:paraId="383EE069" w14:textId="77777777" w:rsidTr="00D45169">
        <w:tc>
          <w:tcPr>
            <w:tcW w:w="1800" w:type="dxa"/>
            <w:vMerge w:val="restart"/>
            <w:shd w:val="clear" w:color="auto" w:fill="BFBFBF" w:themeFill="background1" w:themeFillShade="BF"/>
          </w:tcPr>
          <w:p w14:paraId="3CA3F8F1" w14:textId="48FD4072" w:rsidR="00AD5D55" w:rsidRPr="001D3B11" w:rsidRDefault="00AD5D55" w:rsidP="00C94A34">
            <w:pPr>
              <w:widowControl w:val="0"/>
              <w:autoSpaceDE w:val="0"/>
              <w:autoSpaceDN w:val="0"/>
              <w:adjustRightInd w:val="0"/>
              <w:rPr>
                <w:rFonts w:asciiTheme="majorHAnsi" w:hAnsiTheme="majorHAnsi" w:cs="Times New Roman"/>
                <w:b/>
              </w:rPr>
            </w:pPr>
          </w:p>
          <w:p w14:paraId="7991FEFA" w14:textId="48A3AC21" w:rsidR="00AD5D55" w:rsidRPr="001D3B11" w:rsidRDefault="00AD5D55" w:rsidP="00C94A34">
            <w:pPr>
              <w:widowControl w:val="0"/>
              <w:autoSpaceDE w:val="0"/>
              <w:autoSpaceDN w:val="0"/>
              <w:adjustRightInd w:val="0"/>
              <w:rPr>
                <w:rFonts w:asciiTheme="majorHAnsi" w:hAnsiTheme="majorHAnsi" w:cs="Times New Roman"/>
                <w:b/>
              </w:rPr>
            </w:pPr>
          </w:p>
        </w:tc>
        <w:tc>
          <w:tcPr>
            <w:tcW w:w="8010" w:type="dxa"/>
            <w:gridSpan w:val="4"/>
            <w:shd w:val="clear" w:color="auto" w:fill="BFBFBF" w:themeFill="background1" w:themeFillShade="BF"/>
          </w:tcPr>
          <w:p w14:paraId="70EFBD52" w14:textId="77777777" w:rsidR="00AD5D55" w:rsidRPr="001D3B11" w:rsidRDefault="00AD5D55" w:rsidP="00834227">
            <w:pPr>
              <w:widowControl w:val="0"/>
              <w:autoSpaceDE w:val="0"/>
              <w:autoSpaceDN w:val="0"/>
              <w:adjustRightInd w:val="0"/>
              <w:jc w:val="center"/>
              <w:rPr>
                <w:rFonts w:asciiTheme="majorHAnsi" w:hAnsiTheme="majorHAnsi" w:cs="Times New Roman"/>
                <w:b/>
              </w:rPr>
            </w:pPr>
            <w:r w:rsidRPr="001D3B11">
              <w:rPr>
                <w:rFonts w:asciiTheme="majorHAnsi" w:hAnsiTheme="majorHAnsi" w:cs="Times New Roman"/>
                <w:b/>
              </w:rPr>
              <w:t>Levels of Performance</w:t>
            </w:r>
          </w:p>
        </w:tc>
      </w:tr>
      <w:tr w:rsidR="00EA125A" w:rsidRPr="001D3B11" w14:paraId="01A93FA8" w14:textId="77777777" w:rsidTr="00D45169">
        <w:tc>
          <w:tcPr>
            <w:tcW w:w="1800" w:type="dxa"/>
            <w:vMerge/>
            <w:shd w:val="clear" w:color="auto" w:fill="BFBFBF" w:themeFill="background1" w:themeFillShade="BF"/>
          </w:tcPr>
          <w:p w14:paraId="5F33EC17" w14:textId="77777777" w:rsidR="00AD5D55" w:rsidRPr="001D3B11" w:rsidRDefault="00AD5D55" w:rsidP="00C94A34">
            <w:pPr>
              <w:widowControl w:val="0"/>
              <w:autoSpaceDE w:val="0"/>
              <w:autoSpaceDN w:val="0"/>
              <w:adjustRightInd w:val="0"/>
              <w:rPr>
                <w:rFonts w:asciiTheme="majorHAnsi" w:hAnsiTheme="majorHAnsi" w:cs="Times New Roman"/>
              </w:rPr>
            </w:pPr>
          </w:p>
        </w:tc>
        <w:tc>
          <w:tcPr>
            <w:tcW w:w="1980" w:type="dxa"/>
            <w:shd w:val="clear" w:color="auto" w:fill="BFBFBF" w:themeFill="background1" w:themeFillShade="BF"/>
          </w:tcPr>
          <w:p w14:paraId="65F5274A" w14:textId="77777777" w:rsidR="00AD5D55" w:rsidRPr="001D3B11" w:rsidRDefault="00AD5D55" w:rsidP="00C94A34">
            <w:pPr>
              <w:widowControl w:val="0"/>
              <w:autoSpaceDE w:val="0"/>
              <w:autoSpaceDN w:val="0"/>
              <w:adjustRightInd w:val="0"/>
              <w:jc w:val="center"/>
              <w:rPr>
                <w:rFonts w:asciiTheme="majorHAnsi" w:hAnsiTheme="majorHAnsi" w:cs="Times New Roman"/>
                <w:b/>
              </w:rPr>
            </w:pPr>
            <w:r w:rsidRPr="001D3B11">
              <w:rPr>
                <w:rFonts w:asciiTheme="majorHAnsi" w:hAnsiTheme="majorHAnsi" w:cs="Times New Roman"/>
                <w:b/>
              </w:rPr>
              <w:t>Unsatisfactory</w:t>
            </w:r>
          </w:p>
        </w:tc>
        <w:tc>
          <w:tcPr>
            <w:tcW w:w="1980" w:type="dxa"/>
            <w:shd w:val="clear" w:color="auto" w:fill="BFBFBF" w:themeFill="background1" w:themeFillShade="BF"/>
          </w:tcPr>
          <w:p w14:paraId="08F1222B" w14:textId="77777777" w:rsidR="00AD5D55" w:rsidRPr="001D3B11" w:rsidRDefault="00AD5D55" w:rsidP="00C94A34">
            <w:pPr>
              <w:widowControl w:val="0"/>
              <w:autoSpaceDE w:val="0"/>
              <w:autoSpaceDN w:val="0"/>
              <w:adjustRightInd w:val="0"/>
              <w:jc w:val="center"/>
              <w:rPr>
                <w:rFonts w:asciiTheme="majorHAnsi" w:hAnsiTheme="majorHAnsi" w:cs="Times New Roman"/>
                <w:b/>
              </w:rPr>
            </w:pPr>
            <w:r w:rsidRPr="001D3B11">
              <w:rPr>
                <w:rFonts w:asciiTheme="majorHAnsi" w:hAnsiTheme="majorHAnsi" w:cs="Times New Roman"/>
                <w:b/>
              </w:rPr>
              <w:t>Basic</w:t>
            </w:r>
          </w:p>
        </w:tc>
        <w:tc>
          <w:tcPr>
            <w:tcW w:w="1980" w:type="dxa"/>
            <w:shd w:val="clear" w:color="auto" w:fill="BFBFBF" w:themeFill="background1" w:themeFillShade="BF"/>
          </w:tcPr>
          <w:p w14:paraId="25B88EC2" w14:textId="77777777" w:rsidR="00AD5D55" w:rsidRPr="001D3B11" w:rsidRDefault="00AD5D55" w:rsidP="00C94A34">
            <w:pPr>
              <w:widowControl w:val="0"/>
              <w:autoSpaceDE w:val="0"/>
              <w:autoSpaceDN w:val="0"/>
              <w:adjustRightInd w:val="0"/>
              <w:jc w:val="center"/>
              <w:rPr>
                <w:rFonts w:asciiTheme="majorHAnsi" w:hAnsiTheme="majorHAnsi" w:cs="Times New Roman"/>
                <w:b/>
              </w:rPr>
            </w:pPr>
            <w:r w:rsidRPr="001D3B11">
              <w:rPr>
                <w:rFonts w:asciiTheme="majorHAnsi" w:hAnsiTheme="majorHAnsi" w:cs="Times New Roman"/>
                <w:b/>
              </w:rPr>
              <w:t>Proficient</w:t>
            </w:r>
          </w:p>
        </w:tc>
        <w:tc>
          <w:tcPr>
            <w:tcW w:w="2070" w:type="dxa"/>
            <w:shd w:val="clear" w:color="auto" w:fill="BFBFBF" w:themeFill="background1" w:themeFillShade="BF"/>
          </w:tcPr>
          <w:p w14:paraId="344978BA" w14:textId="77777777" w:rsidR="00AD5D55" w:rsidRPr="001D3B11" w:rsidRDefault="00AD5D55" w:rsidP="00C94A34">
            <w:pPr>
              <w:widowControl w:val="0"/>
              <w:autoSpaceDE w:val="0"/>
              <w:autoSpaceDN w:val="0"/>
              <w:adjustRightInd w:val="0"/>
              <w:jc w:val="center"/>
              <w:rPr>
                <w:rFonts w:asciiTheme="majorHAnsi" w:hAnsiTheme="majorHAnsi" w:cs="Times New Roman"/>
                <w:b/>
              </w:rPr>
            </w:pPr>
            <w:r w:rsidRPr="001D3B11">
              <w:rPr>
                <w:rFonts w:asciiTheme="majorHAnsi" w:hAnsiTheme="majorHAnsi" w:cs="Times New Roman"/>
                <w:b/>
              </w:rPr>
              <w:t>Distinguished</w:t>
            </w:r>
          </w:p>
        </w:tc>
      </w:tr>
      <w:tr w:rsidR="00834227" w:rsidRPr="001D3B11" w14:paraId="0349161F" w14:textId="77777777" w:rsidTr="00D45169">
        <w:tc>
          <w:tcPr>
            <w:tcW w:w="9810" w:type="dxa"/>
            <w:gridSpan w:val="5"/>
            <w:shd w:val="clear" w:color="auto" w:fill="BFBFBF" w:themeFill="background1" w:themeFillShade="BF"/>
          </w:tcPr>
          <w:p w14:paraId="54CACDE1" w14:textId="1B637ACC" w:rsidR="00834227" w:rsidRPr="001D3B11" w:rsidRDefault="00182DB1" w:rsidP="00834227">
            <w:pPr>
              <w:widowControl w:val="0"/>
              <w:autoSpaceDE w:val="0"/>
              <w:autoSpaceDN w:val="0"/>
              <w:adjustRightInd w:val="0"/>
              <w:rPr>
                <w:rFonts w:asciiTheme="majorHAnsi" w:hAnsiTheme="majorHAnsi" w:cs="Times New Roman"/>
                <w:b/>
              </w:rPr>
            </w:pPr>
            <w:r w:rsidRPr="001D3B11">
              <w:rPr>
                <w:rFonts w:asciiTheme="majorHAnsi" w:hAnsiTheme="majorHAnsi" w:cs="Times New Roman"/>
                <w:b/>
              </w:rPr>
              <w:t>Domain 1: Planning and Preparation</w:t>
            </w:r>
          </w:p>
        </w:tc>
      </w:tr>
      <w:tr w:rsidR="00834227" w:rsidRPr="001D3B11" w14:paraId="20EE3C44" w14:textId="77777777" w:rsidTr="00D45169">
        <w:tc>
          <w:tcPr>
            <w:tcW w:w="1800" w:type="dxa"/>
            <w:shd w:val="clear" w:color="auto" w:fill="BFBFBF" w:themeFill="background1" w:themeFillShade="BF"/>
          </w:tcPr>
          <w:p w14:paraId="60B54431" w14:textId="3099B85E" w:rsidR="00834227" w:rsidRPr="001D3B11" w:rsidRDefault="00182DB1" w:rsidP="00C94A34">
            <w:pPr>
              <w:widowControl w:val="0"/>
              <w:autoSpaceDE w:val="0"/>
              <w:autoSpaceDN w:val="0"/>
              <w:adjustRightInd w:val="0"/>
              <w:rPr>
                <w:rFonts w:asciiTheme="majorHAnsi" w:hAnsiTheme="majorHAnsi" w:cs="Times New Roman"/>
              </w:rPr>
            </w:pPr>
            <w:r w:rsidRPr="001D3B11">
              <w:rPr>
                <w:rFonts w:asciiTheme="majorHAnsi" w:hAnsiTheme="majorHAnsi" w:cs="Times New Roman"/>
                <w:b/>
              </w:rPr>
              <w:t>Component</w:t>
            </w:r>
          </w:p>
        </w:tc>
        <w:tc>
          <w:tcPr>
            <w:tcW w:w="1980" w:type="dxa"/>
            <w:shd w:val="clear" w:color="auto" w:fill="BFBFBF" w:themeFill="background1" w:themeFillShade="BF"/>
          </w:tcPr>
          <w:p w14:paraId="2505EE55" w14:textId="77777777" w:rsidR="00834227" w:rsidRPr="001D3B11" w:rsidRDefault="00834227" w:rsidP="00C94A34">
            <w:pPr>
              <w:widowControl w:val="0"/>
              <w:autoSpaceDE w:val="0"/>
              <w:autoSpaceDN w:val="0"/>
              <w:adjustRightInd w:val="0"/>
              <w:jc w:val="center"/>
              <w:rPr>
                <w:rFonts w:asciiTheme="majorHAnsi" w:hAnsiTheme="majorHAnsi" w:cs="Times New Roman"/>
                <w:b/>
              </w:rPr>
            </w:pPr>
          </w:p>
        </w:tc>
        <w:tc>
          <w:tcPr>
            <w:tcW w:w="1980" w:type="dxa"/>
            <w:shd w:val="clear" w:color="auto" w:fill="BFBFBF" w:themeFill="background1" w:themeFillShade="BF"/>
          </w:tcPr>
          <w:p w14:paraId="6F95073F" w14:textId="77777777" w:rsidR="00834227" w:rsidRPr="001D3B11" w:rsidRDefault="00834227" w:rsidP="00C94A34">
            <w:pPr>
              <w:widowControl w:val="0"/>
              <w:autoSpaceDE w:val="0"/>
              <w:autoSpaceDN w:val="0"/>
              <w:adjustRightInd w:val="0"/>
              <w:jc w:val="center"/>
              <w:rPr>
                <w:rFonts w:asciiTheme="majorHAnsi" w:hAnsiTheme="majorHAnsi" w:cs="Times New Roman"/>
                <w:b/>
              </w:rPr>
            </w:pPr>
          </w:p>
        </w:tc>
        <w:tc>
          <w:tcPr>
            <w:tcW w:w="1980" w:type="dxa"/>
            <w:shd w:val="clear" w:color="auto" w:fill="BFBFBF" w:themeFill="background1" w:themeFillShade="BF"/>
          </w:tcPr>
          <w:p w14:paraId="4343E9F5" w14:textId="77777777" w:rsidR="00834227" w:rsidRPr="001D3B11" w:rsidRDefault="00834227" w:rsidP="00C94A34">
            <w:pPr>
              <w:widowControl w:val="0"/>
              <w:autoSpaceDE w:val="0"/>
              <w:autoSpaceDN w:val="0"/>
              <w:adjustRightInd w:val="0"/>
              <w:jc w:val="center"/>
              <w:rPr>
                <w:rFonts w:asciiTheme="majorHAnsi" w:hAnsiTheme="majorHAnsi" w:cs="Times New Roman"/>
                <w:b/>
              </w:rPr>
            </w:pPr>
          </w:p>
        </w:tc>
        <w:tc>
          <w:tcPr>
            <w:tcW w:w="2070" w:type="dxa"/>
            <w:shd w:val="clear" w:color="auto" w:fill="BFBFBF" w:themeFill="background1" w:themeFillShade="BF"/>
          </w:tcPr>
          <w:p w14:paraId="1F732F67" w14:textId="77777777" w:rsidR="00834227" w:rsidRPr="001D3B11" w:rsidRDefault="00834227" w:rsidP="00C94A34">
            <w:pPr>
              <w:widowControl w:val="0"/>
              <w:autoSpaceDE w:val="0"/>
              <w:autoSpaceDN w:val="0"/>
              <w:adjustRightInd w:val="0"/>
              <w:jc w:val="center"/>
              <w:rPr>
                <w:rFonts w:asciiTheme="majorHAnsi" w:hAnsiTheme="majorHAnsi" w:cs="Times New Roman"/>
                <w:b/>
              </w:rPr>
            </w:pPr>
          </w:p>
        </w:tc>
      </w:tr>
      <w:tr w:rsidR="00AD5D55" w:rsidRPr="001D3B11" w14:paraId="404FA167" w14:textId="77777777" w:rsidTr="00D45169">
        <w:tc>
          <w:tcPr>
            <w:tcW w:w="1800" w:type="dxa"/>
          </w:tcPr>
          <w:p w14:paraId="5806F53A" w14:textId="53754C84" w:rsidR="00AD5D55" w:rsidRPr="001D3B11" w:rsidRDefault="00AD5D55" w:rsidP="00C94A34">
            <w:pPr>
              <w:widowControl w:val="0"/>
              <w:autoSpaceDE w:val="0"/>
              <w:autoSpaceDN w:val="0"/>
              <w:adjustRightInd w:val="0"/>
              <w:ind w:right="-108"/>
              <w:rPr>
                <w:rFonts w:asciiTheme="majorHAnsi" w:hAnsiTheme="majorHAnsi" w:cs="Times New Roman"/>
              </w:rPr>
            </w:pPr>
            <w:r w:rsidRPr="001D3B11">
              <w:rPr>
                <w:rFonts w:asciiTheme="majorHAnsi" w:hAnsiTheme="majorHAnsi" w:cs="Times New Roman"/>
                <w:b/>
                <w:i/>
              </w:rPr>
              <w:t xml:space="preserve">1a: Demonstrating </w:t>
            </w:r>
            <w:r w:rsidR="003A57C7" w:rsidRPr="001D3B11">
              <w:rPr>
                <w:rFonts w:asciiTheme="majorHAnsi" w:hAnsiTheme="majorHAnsi" w:cs="Times New Roman"/>
                <w:b/>
                <w:i/>
              </w:rPr>
              <w:t>k</w:t>
            </w:r>
            <w:r w:rsidRPr="001D3B11">
              <w:rPr>
                <w:rFonts w:asciiTheme="majorHAnsi" w:hAnsiTheme="majorHAnsi" w:cs="Times New Roman"/>
                <w:b/>
                <w:i/>
              </w:rPr>
              <w:t xml:space="preserve">nowledge of </w:t>
            </w:r>
            <w:r w:rsidR="003A57C7" w:rsidRPr="001D3B11">
              <w:rPr>
                <w:rFonts w:asciiTheme="majorHAnsi" w:hAnsiTheme="majorHAnsi" w:cs="Times New Roman"/>
                <w:b/>
                <w:i/>
              </w:rPr>
              <w:t>c</w:t>
            </w:r>
            <w:r w:rsidRPr="001D3B11">
              <w:rPr>
                <w:rFonts w:asciiTheme="majorHAnsi" w:hAnsiTheme="majorHAnsi" w:cs="Times New Roman"/>
                <w:b/>
                <w:i/>
              </w:rPr>
              <w:t xml:space="preserve">ounseling </w:t>
            </w:r>
            <w:r w:rsidR="001000E0" w:rsidRPr="001D3B11">
              <w:rPr>
                <w:rFonts w:asciiTheme="majorHAnsi" w:hAnsiTheme="majorHAnsi" w:cs="Times New Roman"/>
                <w:b/>
                <w:i/>
              </w:rPr>
              <w:t>theory, best</w:t>
            </w:r>
            <w:r w:rsidR="003A57C7" w:rsidRPr="001D3B11">
              <w:rPr>
                <w:rFonts w:asciiTheme="majorHAnsi" w:hAnsiTheme="majorHAnsi" w:cs="Times New Roman"/>
                <w:b/>
                <w:i/>
              </w:rPr>
              <w:t xml:space="preserve"> p</w:t>
            </w:r>
            <w:r w:rsidRPr="001D3B11">
              <w:rPr>
                <w:rFonts w:asciiTheme="majorHAnsi" w:hAnsiTheme="majorHAnsi" w:cs="Times New Roman"/>
                <w:b/>
                <w:i/>
              </w:rPr>
              <w:t xml:space="preserve">ractice, and </w:t>
            </w:r>
            <w:r w:rsidR="003A57C7" w:rsidRPr="001D3B11">
              <w:rPr>
                <w:rFonts w:asciiTheme="majorHAnsi" w:hAnsiTheme="majorHAnsi" w:cs="Times New Roman"/>
                <w:b/>
                <w:i/>
              </w:rPr>
              <w:t>t</w:t>
            </w:r>
            <w:r w:rsidRPr="001D3B11">
              <w:rPr>
                <w:rFonts w:asciiTheme="majorHAnsi" w:hAnsiTheme="majorHAnsi" w:cs="Times New Roman"/>
                <w:b/>
                <w:i/>
              </w:rPr>
              <w:t>echniques</w:t>
            </w:r>
          </w:p>
        </w:tc>
        <w:tc>
          <w:tcPr>
            <w:tcW w:w="1980" w:type="dxa"/>
          </w:tcPr>
          <w:p w14:paraId="33C16E2F" w14:textId="12E11C9B" w:rsidR="00AD5D55" w:rsidRPr="001D3B11" w:rsidRDefault="003A57C7" w:rsidP="00D411F3">
            <w:pPr>
              <w:rPr>
                <w:rFonts w:asciiTheme="majorHAnsi" w:hAnsiTheme="majorHAnsi"/>
              </w:rPr>
            </w:pPr>
            <w:r w:rsidRPr="001D3B11">
              <w:rPr>
                <w:rFonts w:asciiTheme="majorHAnsi" w:hAnsiTheme="majorHAnsi" w:cs="Times New Roman"/>
              </w:rPr>
              <w:t>Counselor demonstrates little understanding of counseling theory and techniques.</w:t>
            </w:r>
          </w:p>
        </w:tc>
        <w:tc>
          <w:tcPr>
            <w:tcW w:w="1980" w:type="dxa"/>
          </w:tcPr>
          <w:p w14:paraId="2E6CFC84" w14:textId="77777777" w:rsidR="003A57C7" w:rsidRPr="001D3B11" w:rsidRDefault="003A57C7" w:rsidP="003A57C7">
            <w:pPr>
              <w:pStyle w:val="F"/>
              <w:spacing w:line="240" w:lineRule="auto"/>
              <w:rPr>
                <w:rFonts w:asciiTheme="majorHAnsi" w:hAnsiTheme="majorHAnsi" w:cs="Times New Roman"/>
                <w:color w:val="auto"/>
                <w:sz w:val="24"/>
                <w:szCs w:val="24"/>
              </w:rPr>
            </w:pPr>
            <w:r w:rsidRPr="001D3B11">
              <w:rPr>
                <w:rFonts w:asciiTheme="majorHAnsi" w:hAnsiTheme="majorHAnsi" w:cs="Times New Roman"/>
                <w:color w:val="auto"/>
                <w:sz w:val="24"/>
                <w:szCs w:val="24"/>
              </w:rPr>
              <w:t>Counselor demonstrates basic understanding of counseling theory and techniques.</w:t>
            </w:r>
          </w:p>
          <w:p w14:paraId="657455EA" w14:textId="210FD671" w:rsidR="00AD5D55" w:rsidRPr="001D3B11" w:rsidRDefault="00AD5D55" w:rsidP="00654B3C">
            <w:pPr>
              <w:rPr>
                <w:rFonts w:asciiTheme="majorHAnsi" w:hAnsiTheme="majorHAnsi"/>
              </w:rPr>
            </w:pPr>
          </w:p>
        </w:tc>
        <w:tc>
          <w:tcPr>
            <w:tcW w:w="1980" w:type="dxa"/>
          </w:tcPr>
          <w:p w14:paraId="28E66AD1" w14:textId="77777777" w:rsidR="003A57C7" w:rsidRPr="001D3B11" w:rsidRDefault="003A57C7" w:rsidP="003A57C7">
            <w:pPr>
              <w:pStyle w:val="F"/>
              <w:spacing w:line="240" w:lineRule="auto"/>
              <w:rPr>
                <w:rFonts w:asciiTheme="majorHAnsi" w:hAnsiTheme="majorHAnsi" w:cs="Times New Roman"/>
                <w:color w:val="auto"/>
                <w:sz w:val="24"/>
                <w:szCs w:val="24"/>
              </w:rPr>
            </w:pPr>
            <w:r w:rsidRPr="001D3B11">
              <w:rPr>
                <w:rFonts w:asciiTheme="majorHAnsi" w:hAnsiTheme="majorHAnsi" w:cs="Times New Roman"/>
                <w:color w:val="auto"/>
                <w:sz w:val="24"/>
                <w:szCs w:val="24"/>
              </w:rPr>
              <w:t>Counselor demonstrates understanding of counseling theory and techniques.</w:t>
            </w:r>
          </w:p>
          <w:p w14:paraId="11D5CE10" w14:textId="06144057" w:rsidR="00AD5D55" w:rsidRPr="001D3B11" w:rsidRDefault="00BE61CB" w:rsidP="00654B3C">
            <w:pPr>
              <w:rPr>
                <w:rFonts w:asciiTheme="majorHAnsi" w:hAnsiTheme="majorHAnsi"/>
              </w:rPr>
            </w:pPr>
            <w:r w:rsidRPr="001D3B11">
              <w:rPr>
                <w:rFonts w:asciiTheme="majorHAnsi" w:hAnsiTheme="majorHAnsi" w:cs="Times New Roman"/>
                <w:b/>
                <w:i/>
                <w:noProof/>
              </w:rPr>
              <mc:AlternateContent>
                <mc:Choice Requires="wps">
                  <w:drawing>
                    <wp:anchor distT="0" distB="0" distL="114300" distR="114300" simplePos="0" relativeHeight="251668480" behindDoc="0" locked="0" layoutInCell="1" allowOverlap="1" wp14:anchorId="557F7AA2" wp14:editId="3D21B9C3">
                      <wp:simplePos x="0" y="0"/>
                      <wp:positionH relativeFrom="column">
                        <wp:posOffset>789940</wp:posOffset>
                      </wp:positionH>
                      <wp:positionV relativeFrom="paragraph">
                        <wp:posOffset>42496</wp:posOffset>
                      </wp:positionV>
                      <wp:extent cx="560070" cy="987425"/>
                      <wp:effectExtent l="76200" t="50800" r="74930" b="79375"/>
                      <wp:wrapNone/>
                      <wp:docPr id="5" name="Straight Arrow Connector 5"/>
                      <wp:cNvGraphicFramePr/>
                      <a:graphic xmlns:a="http://schemas.openxmlformats.org/drawingml/2006/main">
                        <a:graphicData uri="http://schemas.microsoft.com/office/word/2010/wordprocessingShape">
                          <wps:wsp>
                            <wps:cNvCnPr/>
                            <wps:spPr>
                              <a:xfrm flipH="1" flipV="1">
                                <a:off x="0" y="0"/>
                                <a:ext cx="560070" cy="98742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 o:spid="_x0000_s1026" type="#_x0000_t32" style="position:absolute;margin-left:62.2pt;margin-top:3.35pt;width:44.1pt;height:77.75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" strokecolor="#4f81bd [3204]" strokeweight="2pt">
                      <v:stroke endarrow="open"/>
                      <v:shadow on="t" color="black" opacity="24903f" origin=",.5" offset="0,.55556mm"/>
                    </v:shape>
                  </w:pict>
                </mc:Fallback>
              </mc:AlternateContent>
            </w:r>
          </w:p>
        </w:tc>
        <w:tc>
          <w:tcPr>
            <w:tcW w:w="2070" w:type="dxa"/>
          </w:tcPr>
          <w:p w14:paraId="3A894CAF" w14:textId="7C6C3C8A" w:rsidR="00AD5D55" w:rsidRPr="001D3B11" w:rsidRDefault="003A57C7" w:rsidP="00654B3C">
            <w:pPr>
              <w:rPr>
                <w:rFonts w:asciiTheme="majorHAnsi" w:hAnsiTheme="majorHAnsi"/>
              </w:rPr>
            </w:pPr>
            <w:r w:rsidRPr="001D3B11">
              <w:rPr>
                <w:rFonts w:asciiTheme="majorHAnsi" w:hAnsiTheme="majorHAnsi" w:cs="Times New Roman"/>
              </w:rPr>
              <w:t>Counselor demonstrates deep and thorough understanding of counseling theory and techniques.</w:t>
            </w:r>
          </w:p>
        </w:tc>
      </w:tr>
    </w:tbl>
    <w:p w14:paraId="49EFBF5D" w14:textId="5BD672A2" w:rsidR="00AD5D55" w:rsidRPr="001D3B11" w:rsidRDefault="00AD5D55" w:rsidP="00D45169">
      <w:pPr>
        <w:widowControl w:val="0"/>
        <w:autoSpaceDE w:val="0"/>
        <w:autoSpaceDN w:val="0"/>
        <w:adjustRightInd w:val="0"/>
        <w:rPr>
          <w:rFonts w:asciiTheme="majorHAnsi" w:hAnsiTheme="majorHAnsi" w:cs="Times New Roman"/>
        </w:rPr>
      </w:pPr>
      <w:r w:rsidRPr="001D3B11">
        <w:rPr>
          <w:rFonts w:asciiTheme="majorHAnsi" w:hAnsiTheme="majorHAnsi" w:cs="Times New Roman"/>
          <w:i/>
        </w:rPr>
        <w:t>Figure 2</w:t>
      </w:r>
      <w:r w:rsidRPr="001D3B11">
        <w:rPr>
          <w:rFonts w:asciiTheme="majorHAnsi" w:hAnsiTheme="majorHAnsi" w:cs="Times New Roman"/>
        </w:rPr>
        <w:t>. Example of a component. This figure depicts a component and the descriptors across the four levels of performance found in the Guidance Counselor Rubric.</w:t>
      </w:r>
    </w:p>
    <w:p w14:paraId="0D8D2F8D" w14:textId="64E6F30D" w:rsidR="00AD5D55" w:rsidRPr="001D3B11" w:rsidRDefault="00BE61CB" w:rsidP="00D45169">
      <w:pPr>
        <w:widowControl w:val="0"/>
        <w:autoSpaceDE w:val="0"/>
        <w:autoSpaceDN w:val="0"/>
        <w:adjustRightInd w:val="0"/>
        <w:rPr>
          <w:rFonts w:asciiTheme="majorHAnsi" w:hAnsiTheme="majorHAnsi" w:cs="Times New Roman"/>
        </w:rPr>
      </w:pPr>
      <w:r w:rsidRPr="001D3B11">
        <w:rPr>
          <w:rFonts w:asciiTheme="majorHAnsi" w:hAnsiTheme="majorHAnsi" w:cs="Times New Roman"/>
          <w:i/>
          <w:noProof/>
        </w:rPr>
        <mc:AlternateContent>
          <mc:Choice Requires="wps">
            <w:drawing>
              <wp:anchor distT="0" distB="0" distL="114300" distR="114300" simplePos="0" relativeHeight="251675648" behindDoc="0" locked="0" layoutInCell="1" allowOverlap="1" wp14:anchorId="3E97D4BC" wp14:editId="5C1357ED">
                <wp:simplePos x="0" y="0"/>
                <wp:positionH relativeFrom="column">
                  <wp:posOffset>3339465</wp:posOffset>
                </wp:positionH>
                <wp:positionV relativeFrom="paragraph">
                  <wp:posOffset>159385</wp:posOffset>
                </wp:positionV>
                <wp:extent cx="3058795" cy="701040"/>
                <wp:effectExtent l="57150" t="19050" r="84455" b="99060"/>
                <wp:wrapThrough wrapText="bothSides">
                  <wp:wrapPolygon edited="0">
                    <wp:start x="-404" y="-587"/>
                    <wp:lineTo x="-269" y="24065"/>
                    <wp:lineTo x="21927" y="24065"/>
                    <wp:lineTo x="22062" y="-587"/>
                    <wp:lineTo x="-404" y="-587"/>
                  </wp:wrapPolygon>
                </wp:wrapThrough>
                <wp:docPr id="78" name="Rectangle 78"/>
                <wp:cNvGraphicFramePr/>
                <a:graphic xmlns:a="http://schemas.openxmlformats.org/drawingml/2006/main">
                  <a:graphicData uri="http://schemas.microsoft.com/office/word/2010/wordprocessingShape">
                    <wps:wsp>
                      <wps:cNvSpPr/>
                      <wps:spPr>
                        <a:xfrm>
                          <a:off x="0" y="0"/>
                          <a:ext cx="3058795" cy="701040"/>
                        </a:xfrm>
                        <a:prstGeom prst="rect">
                          <a:avLst/>
                        </a:prstGeom>
                        <a:solidFill>
                          <a:srgbClr val="0062AC"/>
                        </a:solidFill>
                      </wps:spPr>
                      <wps:style>
                        <a:lnRef idx="1">
                          <a:schemeClr val="accent1"/>
                        </a:lnRef>
                        <a:fillRef idx="3">
                          <a:schemeClr val="accent1"/>
                        </a:fillRef>
                        <a:effectRef idx="2">
                          <a:schemeClr val="accent1"/>
                        </a:effectRef>
                        <a:fontRef idx="minor">
                          <a:schemeClr val="lt1"/>
                        </a:fontRef>
                      </wps:style>
                      <wps:txbx>
                        <w:txbxContent>
                          <w:p w14:paraId="7A99FBF2" w14:textId="7C99F705" w:rsidR="00070C6A" w:rsidRPr="001D3B11" w:rsidRDefault="00070C6A" w:rsidP="00DD1D9D">
                            <w:pPr>
                              <w:jc w:val="center"/>
                              <w:rPr>
                                <w:rFonts w:asciiTheme="majorHAnsi" w:hAnsiTheme="majorHAnsi"/>
                              </w:rPr>
                            </w:pPr>
                            <w:r w:rsidRPr="001D3B11">
                              <w:rPr>
                                <w:rFonts w:asciiTheme="majorHAnsi" w:hAnsiTheme="majorHAnsi"/>
                              </w:rPr>
                              <w:t>Descriptors under the Levels of Performance delineate the development of expertise along a continuum</w:t>
                            </w:r>
                            <w:ins w:id="6" w:author="Marilyn Kline" w:date="2016-05-26T14:49:00Z">
                              <w:r w:rsidRPr="001D3B11">
                                <w:rPr>
                                  <w:rFonts w:asciiTheme="majorHAnsi" w:hAnsiTheme="majorHAnsi"/>
                                </w:rPr>
                                <w:t>.</w:t>
                              </w:r>
                            </w:ins>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8" o:spid="_x0000_s1030" style="position:absolute;margin-left:262.95pt;margin-top:12.55pt;width:240.85pt;height:55.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" fillcolor="#0062ac" strokecolor="#4579b8 [3044]">
                <v:shadow on="t" opacity="22937f" mv:blur="40000f" origin=",.5" offset="0,23000emu"/>
                <v:textbox>
                  <w:txbxContent>
                    <w:p w14:paraId="7A99FBF2" w14:textId="7C99F705" w:rsidR="00997EA8" w:rsidRPr="001D3B11" w:rsidRDefault="00997EA8" w:rsidP="00DD1D9D">
                      <w:pPr>
                        <w:jc w:val="center"/>
                        <w:rPr>
                          <w:rFonts w:asciiTheme="majorHAnsi" w:hAnsiTheme="majorHAnsi"/>
                        </w:rPr>
                      </w:pPr>
                      <w:r w:rsidRPr="001D3B11">
                        <w:rPr>
                          <w:rFonts w:asciiTheme="majorHAnsi" w:hAnsiTheme="majorHAnsi"/>
                        </w:rPr>
                        <w:t>Descriptors under the Levels of Performance delineate the development of expertise along a continuum</w:t>
                      </w:r>
                      <w:ins w:id="8" w:author="Marilyn Kline" w:date="2016-05-26T14:49:00Z">
                        <w:r w:rsidRPr="001D3B11">
                          <w:rPr>
                            <w:rFonts w:asciiTheme="majorHAnsi" w:hAnsiTheme="majorHAnsi"/>
                          </w:rPr>
                          <w:t>.</w:t>
                        </w:r>
                      </w:ins>
                    </w:p>
                  </w:txbxContent>
                </v:textbox>
                <w10:wrap type="through"/>
              </v:rect>
            </w:pict>
          </mc:Fallback>
        </mc:AlternateContent>
      </w:r>
    </w:p>
    <w:p w14:paraId="3A49D906" w14:textId="5D6ACA7D" w:rsidR="00DD1D9D" w:rsidRPr="001D3B11" w:rsidRDefault="00DD1D9D" w:rsidP="00D45169">
      <w:pPr>
        <w:widowControl w:val="0"/>
        <w:autoSpaceDE w:val="0"/>
        <w:autoSpaceDN w:val="0"/>
        <w:adjustRightInd w:val="0"/>
        <w:rPr>
          <w:rFonts w:asciiTheme="majorHAnsi" w:hAnsiTheme="majorHAnsi" w:cs="Times New Roman"/>
          <w:i/>
        </w:rPr>
      </w:pPr>
    </w:p>
    <w:p w14:paraId="3E178DFA" w14:textId="05BEECFB" w:rsidR="00DD1D9D" w:rsidRPr="001D3B11" w:rsidRDefault="00DD1D9D" w:rsidP="00D45169">
      <w:pPr>
        <w:widowControl w:val="0"/>
        <w:autoSpaceDE w:val="0"/>
        <w:autoSpaceDN w:val="0"/>
        <w:adjustRightInd w:val="0"/>
        <w:rPr>
          <w:rFonts w:asciiTheme="majorHAnsi" w:hAnsiTheme="majorHAnsi" w:cs="Times New Roman"/>
        </w:rPr>
      </w:pPr>
    </w:p>
    <w:p w14:paraId="28AE7EA6" w14:textId="77777777" w:rsidR="00DD1D9D" w:rsidRPr="001D3B11" w:rsidRDefault="00DD1D9D" w:rsidP="00D45169">
      <w:pPr>
        <w:widowControl w:val="0"/>
        <w:autoSpaceDE w:val="0"/>
        <w:autoSpaceDN w:val="0"/>
        <w:adjustRightInd w:val="0"/>
        <w:rPr>
          <w:rFonts w:asciiTheme="majorHAnsi" w:hAnsiTheme="majorHAnsi" w:cs="Times New Roman"/>
          <w:i/>
        </w:rPr>
      </w:pPr>
    </w:p>
    <w:p w14:paraId="493D5D14" w14:textId="77777777" w:rsidR="00DD1D9D" w:rsidRPr="001D3B11" w:rsidRDefault="00DD1D9D" w:rsidP="00D45169">
      <w:pPr>
        <w:widowControl w:val="0"/>
        <w:autoSpaceDE w:val="0"/>
        <w:autoSpaceDN w:val="0"/>
        <w:adjustRightInd w:val="0"/>
        <w:rPr>
          <w:rFonts w:asciiTheme="majorHAnsi" w:hAnsiTheme="majorHAnsi" w:cs="Times New Roman"/>
          <w:i/>
        </w:rPr>
      </w:pPr>
    </w:p>
    <w:p w14:paraId="522899A3" w14:textId="77777777" w:rsidR="00DD1D9D" w:rsidRPr="001D3B11" w:rsidRDefault="00DD1D9D" w:rsidP="00D45169">
      <w:pPr>
        <w:widowControl w:val="0"/>
        <w:autoSpaceDE w:val="0"/>
        <w:autoSpaceDN w:val="0"/>
        <w:adjustRightInd w:val="0"/>
        <w:rPr>
          <w:rFonts w:asciiTheme="majorHAnsi" w:hAnsiTheme="majorHAnsi" w:cs="Times New Roman"/>
          <w:i/>
        </w:rPr>
      </w:pPr>
    </w:p>
    <w:p w14:paraId="6886CEE3" w14:textId="77777777" w:rsidR="008D05E3" w:rsidRDefault="008D05E3" w:rsidP="00D45169">
      <w:pPr>
        <w:widowControl w:val="0"/>
        <w:autoSpaceDE w:val="0"/>
        <w:autoSpaceDN w:val="0"/>
        <w:adjustRightInd w:val="0"/>
        <w:rPr>
          <w:rFonts w:asciiTheme="majorHAnsi" w:hAnsiTheme="majorHAnsi" w:cs="Times New Roman"/>
          <w:b/>
          <w:i/>
          <w:u w:val="single"/>
        </w:rPr>
      </w:pPr>
    </w:p>
    <w:p w14:paraId="7C65E2C0" w14:textId="009B17C9" w:rsidR="00AD5D55" w:rsidRPr="001D3B11" w:rsidRDefault="00AD5D55" w:rsidP="00D45169">
      <w:pPr>
        <w:widowControl w:val="0"/>
        <w:autoSpaceDE w:val="0"/>
        <w:autoSpaceDN w:val="0"/>
        <w:adjustRightInd w:val="0"/>
        <w:rPr>
          <w:rFonts w:asciiTheme="majorHAnsi" w:hAnsiTheme="majorHAnsi" w:cs="Times New Roman"/>
        </w:rPr>
      </w:pPr>
      <w:r w:rsidRPr="001D3B11">
        <w:rPr>
          <w:rFonts w:asciiTheme="majorHAnsi" w:hAnsiTheme="majorHAnsi" w:cs="Times New Roman"/>
          <w:b/>
          <w:i/>
          <w:u w:val="single"/>
        </w:rPr>
        <w:t>Evaluation Instruments</w:t>
      </w:r>
      <w:r w:rsidRPr="001D3B11">
        <w:rPr>
          <w:rFonts w:asciiTheme="majorHAnsi" w:hAnsiTheme="majorHAnsi" w:cs="Times New Roman"/>
        </w:rPr>
        <w:t>. Best practices for evaluation systems require the use of standards-based instruments for these critical reasons:</w:t>
      </w:r>
    </w:p>
    <w:p w14:paraId="6BB8D83B" w14:textId="77777777" w:rsidR="00AD5D55" w:rsidRPr="001D3B11" w:rsidRDefault="00AD5D55" w:rsidP="00D45169">
      <w:pPr>
        <w:pStyle w:val="ListParagraph"/>
        <w:widowControl w:val="0"/>
        <w:numPr>
          <w:ilvl w:val="0"/>
          <w:numId w:val="2"/>
        </w:numPr>
        <w:autoSpaceDE w:val="0"/>
        <w:autoSpaceDN w:val="0"/>
        <w:adjustRightInd w:val="0"/>
        <w:ind w:left="360"/>
        <w:rPr>
          <w:rFonts w:asciiTheme="majorHAnsi" w:hAnsiTheme="majorHAnsi" w:cs="Times New Roman"/>
        </w:rPr>
      </w:pPr>
      <w:r w:rsidRPr="001D3B11">
        <w:rPr>
          <w:rFonts w:asciiTheme="majorHAnsi" w:hAnsiTheme="majorHAnsi" w:cs="Times New Roman"/>
        </w:rPr>
        <w:t xml:space="preserve">The instruments </w:t>
      </w:r>
      <w:r w:rsidRPr="001D3B11">
        <w:rPr>
          <w:rFonts w:asciiTheme="majorHAnsi" w:hAnsiTheme="majorHAnsi" w:cs="Times New Roman"/>
          <w:b/>
          <w:u w:val="single"/>
        </w:rPr>
        <w:t>focus on evidence</w:t>
      </w:r>
      <w:r w:rsidRPr="001D3B11">
        <w:rPr>
          <w:rFonts w:asciiTheme="majorHAnsi" w:hAnsiTheme="majorHAnsi" w:cs="Times New Roman"/>
        </w:rPr>
        <w:t>.</w:t>
      </w:r>
    </w:p>
    <w:p w14:paraId="2D4C52A2" w14:textId="3DE675BD" w:rsidR="00AD5D55" w:rsidRPr="001D3B11" w:rsidRDefault="00AD5D55" w:rsidP="00D45169">
      <w:pPr>
        <w:pStyle w:val="ListParagraph"/>
        <w:widowControl w:val="0"/>
        <w:numPr>
          <w:ilvl w:val="1"/>
          <w:numId w:val="2"/>
        </w:numPr>
        <w:autoSpaceDE w:val="0"/>
        <w:autoSpaceDN w:val="0"/>
        <w:adjustRightInd w:val="0"/>
        <w:ind w:left="1080"/>
        <w:rPr>
          <w:rFonts w:asciiTheme="majorHAnsi" w:hAnsiTheme="majorHAnsi" w:cs="Times New Roman"/>
        </w:rPr>
      </w:pPr>
      <w:r w:rsidRPr="001D3B11">
        <w:rPr>
          <w:rFonts w:asciiTheme="majorHAnsi" w:hAnsiTheme="majorHAnsi" w:cs="Times New Roman"/>
        </w:rPr>
        <w:t xml:space="preserve">Evidence is recorded </w:t>
      </w:r>
      <w:r w:rsidR="00C123AC" w:rsidRPr="001D3B11">
        <w:rPr>
          <w:rFonts w:asciiTheme="majorHAnsi" w:hAnsiTheme="majorHAnsi" w:cs="Times New Roman"/>
          <w:i/>
        </w:rPr>
        <w:t>at the component level</w:t>
      </w:r>
      <w:r w:rsidR="00C123AC" w:rsidRPr="001D3B11">
        <w:rPr>
          <w:rFonts w:asciiTheme="majorHAnsi" w:hAnsiTheme="majorHAnsi" w:cs="Times New Roman"/>
        </w:rPr>
        <w:t xml:space="preserve"> </w:t>
      </w:r>
      <w:r w:rsidRPr="001D3B11">
        <w:rPr>
          <w:rFonts w:asciiTheme="majorHAnsi" w:hAnsiTheme="majorHAnsi" w:cs="Times New Roman"/>
        </w:rPr>
        <w:t>when conducting the evaluation.</w:t>
      </w:r>
    </w:p>
    <w:p w14:paraId="640AECC9" w14:textId="77777777" w:rsidR="00AD5D55" w:rsidRPr="001D3B11" w:rsidRDefault="00AD5D55" w:rsidP="00D45169">
      <w:pPr>
        <w:pStyle w:val="ListParagraph"/>
        <w:widowControl w:val="0"/>
        <w:numPr>
          <w:ilvl w:val="1"/>
          <w:numId w:val="2"/>
        </w:numPr>
        <w:autoSpaceDE w:val="0"/>
        <w:autoSpaceDN w:val="0"/>
        <w:adjustRightInd w:val="0"/>
        <w:ind w:left="1080"/>
        <w:rPr>
          <w:rFonts w:asciiTheme="majorHAnsi" w:hAnsiTheme="majorHAnsi" w:cs="Times New Roman"/>
        </w:rPr>
      </w:pPr>
      <w:r w:rsidRPr="001D3B11">
        <w:rPr>
          <w:rFonts w:asciiTheme="majorHAnsi" w:hAnsiTheme="majorHAnsi" w:cs="Times New Roman"/>
        </w:rPr>
        <w:t>The administrator refers to the evidence when providing feedback to the counselor.</w:t>
      </w:r>
    </w:p>
    <w:p w14:paraId="122AD65B" w14:textId="77777777" w:rsidR="00AD5D55" w:rsidRPr="001D3B11" w:rsidRDefault="00AD5D55" w:rsidP="00D45169">
      <w:pPr>
        <w:pStyle w:val="ListParagraph"/>
        <w:widowControl w:val="0"/>
        <w:numPr>
          <w:ilvl w:val="0"/>
          <w:numId w:val="2"/>
        </w:numPr>
        <w:autoSpaceDE w:val="0"/>
        <w:autoSpaceDN w:val="0"/>
        <w:adjustRightInd w:val="0"/>
        <w:ind w:left="360"/>
        <w:rPr>
          <w:rFonts w:asciiTheme="majorHAnsi" w:hAnsiTheme="majorHAnsi" w:cs="Times New Roman"/>
        </w:rPr>
      </w:pPr>
      <w:r w:rsidRPr="001D3B11">
        <w:rPr>
          <w:rFonts w:asciiTheme="majorHAnsi" w:hAnsiTheme="majorHAnsi" w:cs="Times New Roman"/>
        </w:rPr>
        <w:t xml:space="preserve">There is a </w:t>
      </w:r>
      <w:r w:rsidRPr="001D3B11">
        <w:rPr>
          <w:rFonts w:asciiTheme="majorHAnsi" w:hAnsiTheme="majorHAnsi" w:cs="Times New Roman"/>
          <w:b/>
          <w:u w:val="single"/>
        </w:rPr>
        <w:t>focus on professional growth</w:t>
      </w:r>
      <w:r w:rsidRPr="001D3B11">
        <w:rPr>
          <w:rFonts w:asciiTheme="majorHAnsi" w:hAnsiTheme="majorHAnsi" w:cs="Times New Roman"/>
        </w:rPr>
        <w:t>.</w:t>
      </w:r>
    </w:p>
    <w:p w14:paraId="106E13CA" w14:textId="77777777" w:rsidR="00AD5D55" w:rsidRPr="001D3B11" w:rsidRDefault="00AD5D55" w:rsidP="00D45169">
      <w:pPr>
        <w:pStyle w:val="ListParagraph"/>
        <w:widowControl w:val="0"/>
        <w:numPr>
          <w:ilvl w:val="1"/>
          <w:numId w:val="2"/>
        </w:numPr>
        <w:autoSpaceDE w:val="0"/>
        <w:autoSpaceDN w:val="0"/>
        <w:adjustRightInd w:val="0"/>
        <w:ind w:left="1080"/>
        <w:rPr>
          <w:rFonts w:asciiTheme="majorHAnsi" w:hAnsiTheme="majorHAnsi" w:cs="Times New Roman"/>
        </w:rPr>
      </w:pPr>
      <w:r w:rsidRPr="001D3B11">
        <w:rPr>
          <w:rFonts w:asciiTheme="majorHAnsi" w:hAnsiTheme="majorHAnsi" w:cs="Times New Roman"/>
        </w:rPr>
        <w:t>The focus should not be on scores, though scores are a necessary product of the evaluation system.</w:t>
      </w:r>
    </w:p>
    <w:p w14:paraId="69F9DEBB" w14:textId="77777777" w:rsidR="00AD5D55" w:rsidRPr="001D3B11" w:rsidRDefault="00AD5D55" w:rsidP="00D45169">
      <w:pPr>
        <w:pStyle w:val="ListParagraph"/>
        <w:widowControl w:val="0"/>
        <w:numPr>
          <w:ilvl w:val="1"/>
          <w:numId w:val="2"/>
        </w:numPr>
        <w:autoSpaceDE w:val="0"/>
        <w:autoSpaceDN w:val="0"/>
        <w:adjustRightInd w:val="0"/>
        <w:ind w:left="1080"/>
        <w:rPr>
          <w:rFonts w:asciiTheme="majorHAnsi" w:hAnsiTheme="majorHAnsi" w:cs="Times New Roman"/>
        </w:rPr>
      </w:pPr>
      <w:r w:rsidRPr="001D3B11">
        <w:rPr>
          <w:rFonts w:asciiTheme="majorHAnsi" w:hAnsiTheme="majorHAnsi" w:cs="Times New Roman"/>
        </w:rPr>
        <w:t xml:space="preserve">The focus should be on </w:t>
      </w:r>
      <w:r w:rsidRPr="001D3B11">
        <w:rPr>
          <w:rFonts w:asciiTheme="majorHAnsi" w:hAnsiTheme="majorHAnsi" w:cs="Times New Roman"/>
          <w:b/>
          <w:i/>
        </w:rPr>
        <w:t>guiding and supporting professional growth</w:t>
      </w:r>
      <w:r w:rsidRPr="001D3B11">
        <w:rPr>
          <w:rFonts w:asciiTheme="majorHAnsi" w:hAnsiTheme="majorHAnsi" w:cs="Times New Roman"/>
          <w:b/>
        </w:rPr>
        <w:t>.</w:t>
      </w:r>
    </w:p>
    <w:p w14:paraId="31E2AE89" w14:textId="77777777" w:rsidR="00AD5D55" w:rsidRPr="001D3B11" w:rsidRDefault="00AD5D55" w:rsidP="00D45169">
      <w:pPr>
        <w:widowControl w:val="0"/>
        <w:autoSpaceDE w:val="0"/>
        <w:autoSpaceDN w:val="0"/>
        <w:adjustRightInd w:val="0"/>
        <w:rPr>
          <w:rFonts w:asciiTheme="majorHAnsi" w:hAnsiTheme="majorHAnsi" w:cs="Times New Roman"/>
        </w:rPr>
      </w:pPr>
    </w:p>
    <w:p w14:paraId="34FF287E" w14:textId="77777777" w:rsidR="00C3441B" w:rsidRDefault="00606484" w:rsidP="00D45169">
      <w:pPr>
        <w:widowControl w:val="0"/>
        <w:autoSpaceDE w:val="0"/>
        <w:autoSpaceDN w:val="0"/>
        <w:adjustRightInd w:val="0"/>
        <w:rPr>
          <w:rFonts w:asciiTheme="majorHAnsi" w:hAnsiTheme="majorHAnsi" w:cs="Times New Roman"/>
        </w:rPr>
      </w:pPr>
      <w:r w:rsidRPr="001D3B11">
        <w:rPr>
          <w:rFonts w:asciiTheme="majorHAnsi" w:hAnsiTheme="majorHAnsi" w:cs="Times New Roman"/>
        </w:rPr>
        <w:t xml:space="preserve">Looking at evaluation in this way allows </w:t>
      </w:r>
      <w:r w:rsidR="003F0585" w:rsidRPr="001D3B11">
        <w:rPr>
          <w:rFonts w:asciiTheme="majorHAnsi" w:hAnsiTheme="majorHAnsi" w:cs="Times New Roman"/>
        </w:rPr>
        <w:t>a professional</w:t>
      </w:r>
      <w:r w:rsidRPr="001D3B11">
        <w:rPr>
          <w:rFonts w:asciiTheme="majorHAnsi" w:hAnsiTheme="majorHAnsi" w:cs="Times New Roman"/>
        </w:rPr>
        <w:t xml:space="preserve"> to reflect on practice, celebrate accomplishmen</w:t>
      </w:r>
      <w:r w:rsidR="003F0585" w:rsidRPr="001D3B11">
        <w:rPr>
          <w:rFonts w:asciiTheme="majorHAnsi" w:hAnsiTheme="majorHAnsi" w:cs="Times New Roman"/>
        </w:rPr>
        <w:t>ts, and plan for growth in the</w:t>
      </w:r>
      <w:r w:rsidRPr="001D3B11">
        <w:rPr>
          <w:rFonts w:asciiTheme="majorHAnsi" w:hAnsiTheme="majorHAnsi" w:cs="Times New Roman"/>
        </w:rPr>
        <w:t xml:space="preserve"> profession. </w:t>
      </w:r>
      <w:r w:rsidR="003F0585" w:rsidRPr="001D3B11">
        <w:rPr>
          <w:rFonts w:asciiTheme="majorHAnsi" w:hAnsiTheme="majorHAnsi" w:cs="Times New Roman"/>
        </w:rPr>
        <w:t>The g</w:t>
      </w:r>
      <w:r w:rsidR="00AD5D55" w:rsidRPr="001D3B11">
        <w:rPr>
          <w:rFonts w:asciiTheme="majorHAnsi" w:hAnsiTheme="majorHAnsi" w:cs="Times New Roman"/>
        </w:rPr>
        <w:t xml:space="preserve">uidance </w:t>
      </w:r>
      <w:r w:rsidR="003F0585" w:rsidRPr="001D3B11">
        <w:rPr>
          <w:rFonts w:asciiTheme="majorHAnsi" w:hAnsiTheme="majorHAnsi" w:cs="Times New Roman"/>
        </w:rPr>
        <w:t>counselor is</w:t>
      </w:r>
      <w:r w:rsidR="00AD5D55" w:rsidRPr="001D3B11">
        <w:rPr>
          <w:rFonts w:asciiTheme="majorHAnsi" w:hAnsiTheme="majorHAnsi" w:cs="Times New Roman"/>
        </w:rPr>
        <w:t xml:space="preserve"> evaluated through the use of </w:t>
      </w:r>
      <w:r w:rsidR="00327801" w:rsidRPr="001D3B11">
        <w:rPr>
          <w:rFonts w:asciiTheme="majorHAnsi" w:hAnsiTheme="majorHAnsi" w:cs="Times New Roman"/>
        </w:rPr>
        <w:t>the Professional Growth Plan,</w:t>
      </w:r>
      <w:r w:rsidR="00691449" w:rsidRPr="001D3B11">
        <w:rPr>
          <w:rFonts w:asciiTheme="majorHAnsi" w:hAnsiTheme="majorHAnsi" w:cs="Times New Roman"/>
        </w:rPr>
        <w:t xml:space="preserve"> Artifact R</w:t>
      </w:r>
      <w:r w:rsidR="00C123AC" w:rsidRPr="001D3B11">
        <w:rPr>
          <w:rFonts w:asciiTheme="majorHAnsi" w:hAnsiTheme="majorHAnsi" w:cs="Times New Roman"/>
        </w:rPr>
        <w:t>eview</w:t>
      </w:r>
      <w:r w:rsidR="00330B12" w:rsidRPr="001D3B11">
        <w:rPr>
          <w:rFonts w:asciiTheme="majorHAnsi" w:hAnsiTheme="majorHAnsi" w:cs="Times New Roman"/>
        </w:rPr>
        <w:t xml:space="preserve"> and/or Observation</w:t>
      </w:r>
      <w:r w:rsidR="001D3B11">
        <w:rPr>
          <w:rFonts w:asciiTheme="majorHAnsi" w:hAnsiTheme="majorHAnsi" w:cs="Times New Roman"/>
        </w:rPr>
        <w:t>,</w:t>
      </w:r>
      <w:r w:rsidR="00AD5D55" w:rsidRPr="001D3B11">
        <w:rPr>
          <w:rFonts w:asciiTheme="majorHAnsi" w:hAnsiTheme="majorHAnsi" w:cs="Times New Roman"/>
        </w:rPr>
        <w:t xml:space="preserve"> </w:t>
      </w:r>
      <w:r w:rsidR="00631E11" w:rsidRPr="001D3B11">
        <w:rPr>
          <w:rFonts w:asciiTheme="majorHAnsi" w:hAnsiTheme="majorHAnsi" w:cs="Times New Roman"/>
        </w:rPr>
        <w:t xml:space="preserve">and </w:t>
      </w:r>
      <w:r w:rsidR="003F0585" w:rsidRPr="001D3B11">
        <w:rPr>
          <w:rFonts w:asciiTheme="majorHAnsi" w:hAnsiTheme="majorHAnsi" w:cs="Times New Roman"/>
        </w:rPr>
        <w:t>Employee</w:t>
      </w:r>
      <w:r w:rsidR="00631E11" w:rsidRPr="001D3B11">
        <w:rPr>
          <w:rFonts w:asciiTheme="majorHAnsi" w:hAnsiTheme="majorHAnsi" w:cs="Times New Roman"/>
        </w:rPr>
        <w:t xml:space="preserve"> </w:t>
      </w:r>
      <w:r w:rsidR="00C123AC" w:rsidRPr="001D3B11">
        <w:rPr>
          <w:rFonts w:asciiTheme="majorHAnsi" w:hAnsiTheme="majorHAnsi" w:cs="Times New Roman"/>
        </w:rPr>
        <w:t>T</w:t>
      </w:r>
      <w:r w:rsidR="00AD5D55" w:rsidRPr="001D3B11">
        <w:rPr>
          <w:rFonts w:asciiTheme="majorHAnsi" w:hAnsiTheme="majorHAnsi" w:cs="Times New Roman"/>
        </w:rPr>
        <w:t>ime</w:t>
      </w:r>
      <w:r w:rsidR="00631E11" w:rsidRPr="001D3B11">
        <w:rPr>
          <w:rFonts w:asciiTheme="majorHAnsi" w:hAnsiTheme="majorHAnsi" w:cs="Times New Roman"/>
        </w:rPr>
        <w:t>.</w:t>
      </w:r>
      <w:r w:rsidRPr="001D3B11">
        <w:rPr>
          <w:rFonts w:asciiTheme="majorHAnsi" w:hAnsiTheme="majorHAnsi" w:cs="Times New Roman"/>
        </w:rPr>
        <w:t xml:space="preserve"> </w:t>
      </w:r>
      <w:r w:rsidR="006B6C56" w:rsidRPr="001D3B11">
        <w:rPr>
          <w:rFonts w:asciiTheme="majorHAnsi" w:hAnsiTheme="majorHAnsi" w:cs="Times New Roman"/>
        </w:rPr>
        <w:t>D</w:t>
      </w:r>
      <w:r w:rsidR="00852719" w:rsidRPr="001D3B11">
        <w:rPr>
          <w:rFonts w:asciiTheme="majorHAnsi" w:hAnsiTheme="majorHAnsi" w:cs="Times New Roman"/>
        </w:rPr>
        <w:t>etails describing the instruments used</w:t>
      </w:r>
      <w:r w:rsidR="006B6C56" w:rsidRPr="001D3B11">
        <w:rPr>
          <w:rFonts w:asciiTheme="majorHAnsi" w:hAnsiTheme="majorHAnsi" w:cs="Times New Roman"/>
        </w:rPr>
        <w:t xml:space="preserve"> to collect evidence for th</w:t>
      </w:r>
      <w:r w:rsidR="00B84ED9" w:rsidRPr="001D3B11">
        <w:rPr>
          <w:rFonts w:asciiTheme="majorHAnsi" w:hAnsiTheme="majorHAnsi" w:cs="Times New Roman"/>
        </w:rPr>
        <w:t xml:space="preserve">ese measures are found in </w:t>
      </w:r>
      <w:r w:rsidR="00E75B90">
        <w:rPr>
          <w:rFonts w:asciiTheme="majorHAnsi" w:hAnsiTheme="majorHAnsi" w:cs="Times New Roman"/>
        </w:rPr>
        <w:t>the next section</w:t>
      </w:r>
      <w:r w:rsidR="006B6C56" w:rsidRPr="001D3B11">
        <w:rPr>
          <w:rFonts w:asciiTheme="majorHAnsi" w:hAnsiTheme="majorHAnsi" w:cs="Times New Roman"/>
        </w:rPr>
        <w:t>.</w:t>
      </w:r>
    </w:p>
    <w:p w14:paraId="5D6FD404" w14:textId="77777777" w:rsidR="00B114B4" w:rsidRDefault="00B114B4" w:rsidP="00D45169">
      <w:pPr>
        <w:widowControl w:val="0"/>
        <w:autoSpaceDE w:val="0"/>
        <w:autoSpaceDN w:val="0"/>
        <w:adjustRightInd w:val="0"/>
        <w:rPr>
          <w:rFonts w:asciiTheme="majorHAnsi" w:hAnsiTheme="majorHAnsi" w:cs="Times New Roman"/>
        </w:rPr>
      </w:pPr>
    </w:p>
    <w:p w14:paraId="6D211389" w14:textId="77777777" w:rsidR="00367B60" w:rsidRDefault="00367B60" w:rsidP="00D45169">
      <w:pPr>
        <w:widowControl w:val="0"/>
        <w:autoSpaceDE w:val="0"/>
        <w:autoSpaceDN w:val="0"/>
        <w:adjustRightInd w:val="0"/>
        <w:rPr>
          <w:rFonts w:asciiTheme="majorHAnsi" w:hAnsiTheme="majorHAnsi" w:cs="Times New Roman"/>
          <w:b/>
          <w:color w:val="31849B" w:themeColor="accent5" w:themeShade="BF"/>
          <w:sz w:val="32"/>
          <w:szCs w:val="32"/>
        </w:rPr>
      </w:pPr>
    </w:p>
    <w:p w14:paraId="11283C7D" w14:textId="3BC13DD8" w:rsidR="00AD5D55" w:rsidRPr="00C3441B" w:rsidRDefault="00AD5D55" w:rsidP="00D45169">
      <w:pPr>
        <w:widowControl w:val="0"/>
        <w:autoSpaceDE w:val="0"/>
        <w:autoSpaceDN w:val="0"/>
        <w:adjustRightInd w:val="0"/>
        <w:rPr>
          <w:rFonts w:asciiTheme="majorHAnsi" w:hAnsiTheme="majorHAnsi" w:cs="Times New Roman"/>
        </w:rPr>
      </w:pPr>
      <w:r w:rsidRPr="001D3B11">
        <w:rPr>
          <w:rFonts w:asciiTheme="majorHAnsi" w:hAnsiTheme="majorHAnsi" w:cs="Times New Roman"/>
          <w:b/>
          <w:color w:val="31849B" w:themeColor="accent5" w:themeShade="BF"/>
          <w:sz w:val="32"/>
          <w:szCs w:val="32"/>
        </w:rPr>
        <w:lastRenderedPageBreak/>
        <w:t>How Evidence Is Collected</w:t>
      </w:r>
    </w:p>
    <w:p w14:paraId="4FA52F7F" w14:textId="77777777" w:rsidR="00AD5D55" w:rsidRPr="001D3B11" w:rsidRDefault="00AD5D55" w:rsidP="00D45169">
      <w:pPr>
        <w:widowControl w:val="0"/>
        <w:autoSpaceDE w:val="0"/>
        <w:autoSpaceDN w:val="0"/>
        <w:adjustRightInd w:val="0"/>
        <w:rPr>
          <w:rFonts w:asciiTheme="majorHAnsi" w:hAnsiTheme="majorHAnsi" w:cs="Times New Roman"/>
        </w:rPr>
      </w:pPr>
    </w:p>
    <w:p w14:paraId="0F1BFBCC" w14:textId="2925D0F1" w:rsidR="00AD5D55" w:rsidRPr="001D3B11" w:rsidRDefault="00AD5D55" w:rsidP="00D45169">
      <w:pPr>
        <w:widowControl w:val="0"/>
        <w:autoSpaceDE w:val="0"/>
        <w:autoSpaceDN w:val="0"/>
        <w:adjustRightInd w:val="0"/>
        <w:rPr>
          <w:rFonts w:asciiTheme="majorHAnsi" w:hAnsiTheme="majorHAnsi" w:cs="Times New Roman"/>
        </w:rPr>
      </w:pPr>
      <w:r w:rsidRPr="001D3B11">
        <w:rPr>
          <w:rFonts w:asciiTheme="majorHAnsi" w:hAnsiTheme="majorHAnsi" w:cs="Times New Roman"/>
        </w:rPr>
        <w:t xml:space="preserve">The U.S. Virgin Islands </w:t>
      </w:r>
      <w:r w:rsidR="00346358" w:rsidRPr="001D3B11">
        <w:rPr>
          <w:rFonts w:asciiTheme="majorHAnsi" w:hAnsiTheme="majorHAnsi" w:cs="Times New Roman"/>
        </w:rPr>
        <w:t>Guidance Counselor E</w:t>
      </w:r>
      <w:r w:rsidRPr="001D3B11">
        <w:rPr>
          <w:rFonts w:asciiTheme="majorHAnsi" w:hAnsiTheme="majorHAnsi" w:cs="Times New Roman"/>
        </w:rPr>
        <w:t xml:space="preserve">valuation </w:t>
      </w:r>
      <w:r w:rsidR="00346358" w:rsidRPr="001D3B11">
        <w:rPr>
          <w:rFonts w:asciiTheme="majorHAnsi" w:hAnsiTheme="majorHAnsi" w:cs="Times New Roman"/>
        </w:rPr>
        <w:t xml:space="preserve">Process </w:t>
      </w:r>
      <w:r w:rsidRPr="001D3B11">
        <w:rPr>
          <w:rFonts w:asciiTheme="majorHAnsi" w:hAnsiTheme="majorHAnsi" w:cs="Times New Roman"/>
        </w:rPr>
        <w:t>uses multiple measures to assess performance.  Using multiple measures increases assessment fairness and accuracy. The measures used in the counselor process are as follows:</w:t>
      </w:r>
    </w:p>
    <w:p w14:paraId="472A3CB6" w14:textId="77777777" w:rsidR="00BC54B2" w:rsidRDefault="00B41128" w:rsidP="00BC54B2">
      <w:pPr>
        <w:pStyle w:val="ListParagraph"/>
        <w:widowControl w:val="0"/>
        <w:numPr>
          <w:ilvl w:val="0"/>
          <w:numId w:val="8"/>
        </w:numPr>
        <w:autoSpaceDE w:val="0"/>
        <w:autoSpaceDN w:val="0"/>
        <w:adjustRightInd w:val="0"/>
        <w:ind w:left="720"/>
        <w:rPr>
          <w:rFonts w:asciiTheme="majorHAnsi" w:hAnsiTheme="majorHAnsi" w:cs="Times New Roman"/>
        </w:rPr>
      </w:pPr>
      <w:r w:rsidRPr="001D3B11">
        <w:rPr>
          <w:rFonts w:asciiTheme="majorHAnsi" w:hAnsiTheme="majorHAnsi" w:cs="Times New Roman"/>
        </w:rPr>
        <w:t>The Professional Growth Plan</w:t>
      </w:r>
    </w:p>
    <w:p w14:paraId="7C425957" w14:textId="77777777" w:rsidR="00BC54B2" w:rsidRDefault="000F6DCB" w:rsidP="00BC54B2">
      <w:pPr>
        <w:pStyle w:val="ListParagraph"/>
        <w:widowControl w:val="0"/>
        <w:numPr>
          <w:ilvl w:val="0"/>
          <w:numId w:val="8"/>
        </w:numPr>
        <w:autoSpaceDE w:val="0"/>
        <w:autoSpaceDN w:val="0"/>
        <w:adjustRightInd w:val="0"/>
        <w:ind w:left="720"/>
        <w:rPr>
          <w:rFonts w:asciiTheme="majorHAnsi" w:hAnsiTheme="majorHAnsi" w:cs="Times New Roman"/>
        </w:rPr>
      </w:pPr>
      <w:r w:rsidRPr="00BC54B2">
        <w:rPr>
          <w:rFonts w:asciiTheme="majorHAnsi" w:hAnsiTheme="majorHAnsi" w:cs="Times New Roman"/>
        </w:rPr>
        <w:t>A</w:t>
      </w:r>
      <w:r w:rsidR="00914A7E" w:rsidRPr="00BC54B2">
        <w:rPr>
          <w:rFonts w:asciiTheme="majorHAnsi" w:hAnsiTheme="majorHAnsi" w:cs="Times New Roman"/>
        </w:rPr>
        <w:t>rtif</w:t>
      </w:r>
      <w:r w:rsidRPr="00BC54B2">
        <w:rPr>
          <w:rFonts w:asciiTheme="majorHAnsi" w:hAnsiTheme="majorHAnsi" w:cs="Times New Roman"/>
        </w:rPr>
        <w:t>act R</w:t>
      </w:r>
      <w:r w:rsidR="00914A7E" w:rsidRPr="00BC54B2">
        <w:rPr>
          <w:rFonts w:asciiTheme="majorHAnsi" w:hAnsiTheme="majorHAnsi" w:cs="Times New Roman"/>
        </w:rPr>
        <w:t>eview</w:t>
      </w:r>
      <w:r w:rsidR="00F0054A" w:rsidRPr="00BC54B2">
        <w:rPr>
          <w:rFonts w:asciiTheme="majorHAnsi" w:hAnsiTheme="majorHAnsi" w:cs="Times New Roman"/>
        </w:rPr>
        <w:t xml:space="preserve"> and/or Observation</w:t>
      </w:r>
      <w:r w:rsidR="00914A7E" w:rsidRPr="00BC54B2">
        <w:rPr>
          <w:rFonts w:asciiTheme="majorHAnsi" w:hAnsiTheme="majorHAnsi" w:cs="Times New Roman"/>
        </w:rPr>
        <w:t xml:space="preserve"> (f</w:t>
      </w:r>
      <w:r w:rsidR="00B41128" w:rsidRPr="00BC54B2">
        <w:rPr>
          <w:rFonts w:asciiTheme="majorHAnsi" w:hAnsiTheme="majorHAnsi" w:cs="Times New Roman"/>
        </w:rPr>
        <w:t xml:space="preserve">our components selected from the </w:t>
      </w:r>
      <w:r w:rsidRPr="00BC54B2">
        <w:rPr>
          <w:rFonts w:asciiTheme="majorHAnsi" w:hAnsiTheme="majorHAnsi" w:cs="Times New Roman"/>
        </w:rPr>
        <w:t>US</w:t>
      </w:r>
      <w:r w:rsidR="00B41128" w:rsidRPr="00BC54B2">
        <w:rPr>
          <w:rFonts w:asciiTheme="majorHAnsi" w:hAnsiTheme="majorHAnsi" w:cs="Times New Roman"/>
        </w:rPr>
        <w:t xml:space="preserve">VI </w:t>
      </w:r>
      <w:r w:rsidRPr="00BC54B2">
        <w:rPr>
          <w:rFonts w:asciiTheme="majorHAnsi" w:hAnsiTheme="majorHAnsi" w:cs="Times New Roman"/>
        </w:rPr>
        <w:t>Performance Evaluation Framework for Guidance Counselors</w:t>
      </w:r>
      <w:r w:rsidR="00914A7E" w:rsidRPr="00BC54B2">
        <w:rPr>
          <w:rFonts w:asciiTheme="majorHAnsi" w:hAnsiTheme="majorHAnsi" w:cs="Times New Roman"/>
        </w:rPr>
        <w:t>)</w:t>
      </w:r>
    </w:p>
    <w:p w14:paraId="5DAF3A8C" w14:textId="186A6B66" w:rsidR="0050506B" w:rsidRPr="00BC54B2" w:rsidRDefault="005A6A42" w:rsidP="00BC54B2">
      <w:pPr>
        <w:pStyle w:val="ListParagraph"/>
        <w:widowControl w:val="0"/>
        <w:numPr>
          <w:ilvl w:val="0"/>
          <w:numId w:val="8"/>
        </w:numPr>
        <w:autoSpaceDE w:val="0"/>
        <w:autoSpaceDN w:val="0"/>
        <w:adjustRightInd w:val="0"/>
        <w:ind w:left="720"/>
        <w:rPr>
          <w:rFonts w:asciiTheme="majorHAnsi" w:hAnsiTheme="majorHAnsi" w:cs="Times New Roman"/>
        </w:rPr>
      </w:pPr>
      <w:r w:rsidRPr="00BC54B2">
        <w:rPr>
          <w:rFonts w:asciiTheme="majorHAnsi" w:hAnsiTheme="majorHAnsi" w:cs="Times New Roman"/>
        </w:rPr>
        <w:t>Employee</w:t>
      </w:r>
      <w:r w:rsidR="0050506B" w:rsidRPr="00BC54B2">
        <w:rPr>
          <w:rFonts w:asciiTheme="majorHAnsi" w:hAnsiTheme="majorHAnsi" w:cs="Times New Roman"/>
        </w:rPr>
        <w:t xml:space="preserve"> Time</w:t>
      </w:r>
    </w:p>
    <w:p w14:paraId="6D6F5DC0" w14:textId="77777777" w:rsidR="00C2218B" w:rsidRPr="001D3B11" w:rsidRDefault="00C2218B" w:rsidP="00D45169">
      <w:pPr>
        <w:widowControl w:val="0"/>
        <w:autoSpaceDE w:val="0"/>
        <w:autoSpaceDN w:val="0"/>
        <w:adjustRightInd w:val="0"/>
        <w:rPr>
          <w:rFonts w:asciiTheme="majorHAnsi" w:hAnsiTheme="majorHAnsi" w:cs="Times New Roman"/>
        </w:rPr>
      </w:pPr>
    </w:p>
    <w:p w14:paraId="2E5C466F" w14:textId="2506EDB0" w:rsidR="0050506B" w:rsidRPr="001D3B11" w:rsidRDefault="0050506B" w:rsidP="00D45169">
      <w:pPr>
        <w:widowControl w:val="0"/>
        <w:autoSpaceDE w:val="0"/>
        <w:autoSpaceDN w:val="0"/>
        <w:adjustRightInd w:val="0"/>
        <w:rPr>
          <w:rFonts w:asciiTheme="majorHAnsi" w:hAnsiTheme="majorHAnsi" w:cs="Times New Roman"/>
        </w:rPr>
      </w:pPr>
      <w:r w:rsidRPr="001D3B11">
        <w:rPr>
          <w:rFonts w:asciiTheme="majorHAnsi" w:hAnsiTheme="majorHAnsi" w:cs="Times New Roman"/>
        </w:rPr>
        <w:t>Each measure is described below.</w:t>
      </w:r>
    </w:p>
    <w:p w14:paraId="474AD6EF" w14:textId="77777777" w:rsidR="00AD5D55" w:rsidRPr="001D3B11" w:rsidRDefault="00AD5D55" w:rsidP="00D45169">
      <w:pPr>
        <w:widowControl w:val="0"/>
        <w:autoSpaceDE w:val="0"/>
        <w:autoSpaceDN w:val="0"/>
        <w:adjustRightInd w:val="0"/>
        <w:rPr>
          <w:rFonts w:asciiTheme="majorHAnsi" w:hAnsiTheme="majorHAnsi" w:cs="Times New Roman"/>
          <w:b/>
        </w:rPr>
      </w:pPr>
    </w:p>
    <w:p w14:paraId="15EA7319" w14:textId="0EB48259" w:rsidR="008560C2" w:rsidRPr="00686ACA" w:rsidRDefault="006E69A7" w:rsidP="00070C6A">
      <w:pPr>
        <w:widowControl w:val="0"/>
        <w:autoSpaceDE w:val="0"/>
        <w:autoSpaceDN w:val="0"/>
        <w:adjustRightInd w:val="0"/>
        <w:jc w:val="center"/>
        <w:rPr>
          <w:rFonts w:asciiTheme="majorHAnsi" w:hAnsiTheme="majorHAnsi" w:cs="Times New Roman"/>
          <w:b/>
          <w:sz w:val="28"/>
          <w:szCs w:val="28"/>
        </w:rPr>
      </w:pPr>
      <w:r w:rsidRPr="00686ACA">
        <w:rPr>
          <w:rFonts w:asciiTheme="majorHAnsi" w:hAnsiTheme="majorHAnsi" w:cs="Times New Roman"/>
          <w:b/>
          <w:sz w:val="28"/>
          <w:szCs w:val="28"/>
        </w:rPr>
        <w:t xml:space="preserve">Measure 1: </w:t>
      </w:r>
      <w:r w:rsidR="00AD5D55" w:rsidRPr="00686ACA">
        <w:rPr>
          <w:rFonts w:asciiTheme="majorHAnsi" w:hAnsiTheme="majorHAnsi" w:cs="Times New Roman"/>
          <w:b/>
          <w:sz w:val="28"/>
          <w:szCs w:val="28"/>
        </w:rPr>
        <w:t>Professional Growth Plan (PGP)</w:t>
      </w:r>
    </w:p>
    <w:p w14:paraId="3DF94A67" w14:textId="77777777" w:rsidR="00381003" w:rsidRPr="001D3B11" w:rsidRDefault="00381003" w:rsidP="00D45169">
      <w:pPr>
        <w:widowControl w:val="0"/>
        <w:autoSpaceDE w:val="0"/>
        <w:autoSpaceDN w:val="0"/>
        <w:adjustRightInd w:val="0"/>
        <w:rPr>
          <w:rFonts w:asciiTheme="majorHAnsi" w:hAnsiTheme="majorHAnsi" w:cs="Times New Roman"/>
          <w:b/>
        </w:rPr>
      </w:pPr>
    </w:p>
    <w:p w14:paraId="0FD1ED49" w14:textId="0761F911" w:rsidR="00041D56" w:rsidRPr="001D3B11" w:rsidRDefault="00AD5D55" w:rsidP="00D45169">
      <w:pPr>
        <w:widowControl w:val="0"/>
        <w:autoSpaceDE w:val="0"/>
        <w:autoSpaceDN w:val="0"/>
        <w:adjustRightInd w:val="0"/>
        <w:spacing w:after="240"/>
        <w:rPr>
          <w:rFonts w:asciiTheme="majorHAnsi" w:hAnsiTheme="majorHAnsi" w:cs="Times"/>
        </w:rPr>
      </w:pPr>
      <w:r w:rsidRPr="001D3B11">
        <w:rPr>
          <w:rFonts w:asciiTheme="majorHAnsi" w:hAnsiTheme="majorHAnsi" w:cs="Times New Roman"/>
        </w:rPr>
        <w:t>The Professional Growth P</w:t>
      </w:r>
      <w:r w:rsidR="00C95CC2" w:rsidRPr="001D3B11">
        <w:rPr>
          <w:rFonts w:asciiTheme="majorHAnsi" w:hAnsiTheme="majorHAnsi" w:cs="Times New Roman"/>
        </w:rPr>
        <w:t>lan (PGP) is required for Domain 4 (Professional Responsibiliti</w:t>
      </w:r>
      <w:r w:rsidR="00CA5F90" w:rsidRPr="001D3B11">
        <w:rPr>
          <w:rFonts w:asciiTheme="majorHAnsi" w:hAnsiTheme="majorHAnsi" w:cs="Times New Roman"/>
        </w:rPr>
        <w:t>es), Component 4e (Engaging in professional d</w:t>
      </w:r>
      <w:r w:rsidR="00C95CC2" w:rsidRPr="001D3B11">
        <w:rPr>
          <w:rFonts w:asciiTheme="majorHAnsi" w:hAnsiTheme="majorHAnsi" w:cs="Times New Roman"/>
        </w:rPr>
        <w:t xml:space="preserve">evelopment). </w:t>
      </w:r>
      <w:r w:rsidRPr="001D3B11">
        <w:rPr>
          <w:rFonts w:asciiTheme="majorHAnsi" w:hAnsiTheme="majorHAnsi" w:cs="Times New Roman"/>
        </w:rPr>
        <w:t xml:space="preserve">The PGP is created, reviewed, and scored in </w:t>
      </w:r>
      <w:hyperlink r:id="rId31" w:history="1">
        <w:r w:rsidRPr="001D3B11">
          <w:rPr>
            <w:rStyle w:val="Hyperlink"/>
            <w:rFonts w:asciiTheme="majorHAnsi" w:hAnsiTheme="majorHAnsi" w:cs="Times"/>
            <w:bCs/>
            <w:iCs/>
          </w:rPr>
          <w:t>TalentEd</w:t>
        </w:r>
      </w:hyperlink>
      <w:r w:rsidRPr="001D3B11">
        <w:rPr>
          <w:rFonts w:asciiTheme="majorHAnsi" w:hAnsiTheme="majorHAnsi" w:cs="Times"/>
          <w:b/>
          <w:bCs/>
          <w:i/>
          <w:iCs/>
        </w:rPr>
        <w:t xml:space="preserve">. </w:t>
      </w:r>
      <w:r w:rsidR="00041D56" w:rsidRPr="001D3B11">
        <w:rPr>
          <w:rFonts w:asciiTheme="majorHAnsi" w:hAnsiTheme="majorHAnsi" w:cs="Times"/>
          <w:bCs/>
          <w:iCs/>
        </w:rPr>
        <w:t xml:space="preserve"> </w:t>
      </w:r>
      <w:r w:rsidR="00041D56" w:rsidRPr="001D3B11">
        <w:rPr>
          <w:rFonts w:asciiTheme="majorHAnsi" w:hAnsiTheme="majorHAnsi" w:cs="Times New Roman"/>
        </w:rPr>
        <w:t xml:space="preserve">Planning for professional growth that will impact the practice of the counselor requires thoughtful, honest reflection. The better the planning, the more likely goals will be met, services will be improved, and students’ learning will be supported. </w:t>
      </w:r>
    </w:p>
    <w:p w14:paraId="469E3B00" w14:textId="22C3BDD0" w:rsidR="00655936" w:rsidRPr="001D3B11" w:rsidRDefault="00AD5D55" w:rsidP="00D45169">
      <w:pPr>
        <w:widowControl w:val="0"/>
        <w:autoSpaceDE w:val="0"/>
        <w:autoSpaceDN w:val="0"/>
        <w:adjustRightInd w:val="0"/>
        <w:spacing w:after="240"/>
        <w:rPr>
          <w:rFonts w:asciiTheme="majorHAnsi" w:hAnsiTheme="majorHAnsi" w:cs="Times New Roman"/>
        </w:rPr>
      </w:pPr>
      <w:r w:rsidRPr="001D3B11">
        <w:rPr>
          <w:rFonts w:asciiTheme="majorHAnsi" w:hAnsiTheme="majorHAnsi" w:cs="Times New Roman"/>
          <w:i/>
        </w:rPr>
        <w:t>The F</w:t>
      </w:r>
      <w:r w:rsidR="007F162B" w:rsidRPr="001D3B11">
        <w:rPr>
          <w:rFonts w:asciiTheme="majorHAnsi" w:hAnsiTheme="majorHAnsi" w:cs="Times New Roman"/>
          <w:i/>
        </w:rPr>
        <w:t>ive</w:t>
      </w:r>
      <w:r w:rsidRPr="001D3B11">
        <w:rPr>
          <w:rFonts w:asciiTheme="majorHAnsi" w:hAnsiTheme="majorHAnsi" w:cs="Times New Roman"/>
          <w:i/>
        </w:rPr>
        <w:t>-Step Process</w:t>
      </w:r>
      <w:r w:rsidRPr="001D3B11">
        <w:rPr>
          <w:rFonts w:asciiTheme="majorHAnsi" w:hAnsiTheme="majorHAnsi" w:cs="Times New Roman"/>
        </w:rPr>
        <w:t xml:space="preserve">. </w:t>
      </w:r>
      <w:r w:rsidR="00655936" w:rsidRPr="001D3B11">
        <w:rPr>
          <w:rFonts w:asciiTheme="majorHAnsi" w:hAnsiTheme="majorHAnsi" w:cs="Times New Roman"/>
        </w:rPr>
        <w:t xml:space="preserve">The PGP process provides a meaningful, individualized opportunity for growth and accountability. There are multiple ways of developing skills and knowledge, and the process allows for differentiation based on the needs and experiences of the counselor. The process ensures that </w:t>
      </w:r>
      <w:r w:rsidR="00D14B18" w:rsidRPr="001D3B11">
        <w:rPr>
          <w:rFonts w:asciiTheme="majorHAnsi" w:hAnsiTheme="majorHAnsi" w:cs="Times New Roman"/>
        </w:rPr>
        <w:t>the counselor is</w:t>
      </w:r>
      <w:r w:rsidR="00655936" w:rsidRPr="001D3B11">
        <w:rPr>
          <w:rFonts w:asciiTheme="majorHAnsi" w:hAnsiTheme="majorHAnsi" w:cs="Times New Roman"/>
        </w:rPr>
        <w:t xml:space="preserve"> actively involved in </w:t>
      </w:r>
      <w:r w:rsidR="00D14B18" w:rsidRPr="001D3B11">
        <w:rPr>
          <w:rFonts w:asciiTheme="majorHAnsi" w:hAnsiTheme="majorHAnsi" w:cs="Times New Roman"/>
        </w:rPr>
        <w:t>his or her</w:t>
      </w:r>
      <w:r w:rsidR="00655936" w:rsidRPr="001D3B11">
        <w:rPr>
          <w:rFonts w:asciiTheme="majorHAnsi" w:hAnsiTheme="majorHAnsi" w:cs="Times New Roman"/>
        </w:rPr>
        <w:t xml:space="preserve"> own professional growth. </w:t>
      </w:r>
    </w:p>
    <w:p w14:paraId="4889405E" w14:textId="4772B290" w:rsidR="008C1F1A" w:rsidRPr="001D3B11" w:rsidRDefault="00AD5D55" w:rsidP="00D45169">
      <w:pPr>
        <w:widowControl w:val="0"/>
        <w:autoSpaceDE w:val="0"/>
        <w:autoSpaceDN w:val="0"/>
        <w:adjustRightInd w:val="0"/>
        <w:spacing w:after="240"/>
        <w:rPr>
          <w:rFonts w:asciiTheme="majorHAnsi" w:hAnsiTheme="majorHAnsi" w:cs="Times New Roman"/>
        </w:rPr>
      </w:pPr>
      <w:r w:rsidRPr="001D3B11">
        <w:rPr>
          <w:rFonts w:asciiTheme="majorHAnsi" w:hAnsiTheme="majorHAnsi" w:cs="Times New Roman"/>
        </w:rPr>
        <w:t>The process is cyclical to provide a continuous system of growth and improvement f</w:t>
      </w:r>
      <w:r w:rsidR="00C94A34" w:rsidRPr="001D3B11">
        <w:rPr>
          <w:rFonts w:asciiTheme="majorHAnsi" w:hAnsiTheme="majorHAnsi" w:cs="Times New Roman"/>
        </w:rPr>
        <w:t>or all counselors (See Figure 3</w:t>
      </w:r>
      <w:r w:rsidRPr="001D3B11">
        <w:rPr>
          <w:rFonts w:asciiTheme="majorHAnsi" w:hAnsiTheme="majorHAnsi" w:cs="Times New Roman"/>
        </w:rPr>
        <w:t xml:space="preserve">). </w:t>
      </w:r>
      <w:r w:rsidR="008C1F1A" w:rsidRPr="001D3B11">
        <w:rPr>
          <w:rFonts w:asciiTheme="majorHAnsi" w:hAnsiTheme="majorHAnsi" w:cs="Times New Roman"/>
        </w:rPr>
        <w:t xml:space="preserve">It is a cycle of planning, implementing, </w:t>
      </w:r>
      <w:r w:rsidR="00A82D91">
        <w:rPr>
          <w:rFonts w:asciiTheme="majorHAnsi" w:hAnsiTheme="majorHAnsi" w:cs="Times New Roman"/>
        </w:rPr>
        <w:t xml:space="preserve">checking, continuing the implementation, </w:t>
      </w:r>
      <w:r w:rsidR="008C1F1A" w:rsidRPr="001D3B11">
        <w:rPr>
          <w:rFonts w:asciiTheme="majorHAnsi" w:hAnsiTheme="majorHAnsi" w:cs="Times New Roman"/>
        </w:rPr>
        <w:t xml:space="preserve">and reflecting on the impact of the counselor’s </w:t>
      </w:r>
      <w:r w:rsidR="00D14B18" w:rsidRPr="001D3B11">
        <w:rPr>
          <w:rFonts w:asciiTheme="majorHAnsi" w:hAnsiTheme="majorHAnsi" w:cs="Times New Roman"/>
        </w:rPr>
        <w:t>effort and resulting growth</w:t>
      </w:r>
      <w:r w:rsidR="008C1F1A" w:rsidRPr="001D3B11">
        <w:rPr>
          <w:rFonts w:asciiTheme="majorHAnsi" w:hAnsiTheme="majorHAnsi" w:cs="Times New Roman"/>
        </w:rPr>
        <w:t xml:space="preserve">. The cycle continues the next year, informed by the learning from the previous year. </w:t>
      </w:r>
      <w:r w:rsidRPr="001D3B11">
        <w:rPr>
          <w:rFonts w:asciiTheme="majorHAnsi" w:hAnsiTheme="majorHAnsi" w:cs="Times New Roman"/>
        </w:rPr>
        <w:t>All forms used for the proc</w:t>
      </w:r>
      <w:r w:rsidR="00C3441B">
        <w:rPr>
          <w:rFonts w:asciiTheme="majorHAnsi" w:hAnsiTheme="majorHAnsi" w:cs="Times New Roman"/>
        </w:rPr>
        <w:t xml:space="preserve">ess can be accessed on the </w:t>
      </w:r>
      <w:r w:rsidR="001B081A" w:rsidRPr="001D3B11">
        <w:rPr>
          <w:rFonts w:asciiTheme="majorHAnsi" w:hAnsiTheme="majorHAnsi" w:cs="Times New Roman"/>
        </w:rPr>
        <w:t xml:space="preserve">EES </w:t>
      </w:r>
      <w:hyperlink r:id="rId32" w:history="1">
        <w:r w:rsidR="00346358" w:rsidRPr="001D3B11">
          <w:rPr>
            <w:rStyle w:val="Hyperlink"/>
            <w:rFonts w:asciiTheme="majorHAnsi" w:hAnsiTheme="majorHAnsi" w:cs="Times New Roman"/>
            <w:b/>
          </w:rPr>
          <w:t>Portal</w:t>
        </w:r>
      </w:hyperlink>
      <w:r w:rsidRPr="001D3B11">
        <w:rPr>
          <w:rFonts w:asciiTheme="majorHAnsi" w:hAnsiTheme="majorHAnsi" w:cs="Times New Roman"/>
        </w:rPr>
        <w:t xml:space="preserve"> or in </w:t>
      </w:r>
      <w:hyperlink r:id="rId33" w:history="1">
        <w:r w:rsidRPr="001D3B11">
          <w:rPr>
            <w:rStyle w:val="Hyperlink"/>
            <w:rFonts w:asciiTheme="majorHAnsi" w:hAnsiTheme="majorHAnsi" w:cs="Times"/>
            <w:b/>
            <w:bCs/>
            <w:iCs/>
          </w:rPr>
          <w:t>TalentEd</w:t>
        </w:r>
      </w:hyperlink>
      <w:r w:rsidR="001B081A" w:rsidRPr="001D3B11">
        <w:rPr>
          <w:rFonts w:asciiTheme="majorHAnsi" w:hAnsiTheme="majorHAnsi" w:cs="Times New Roman"/>
        </w:rPr>
        <w:t>.</w:t>
      </w:r>
    </w:p>
    <w:p w14:paraId="4116AF8E" w14:textId="3FF566AF" w:rsidR="002C61A6" w:rsidRPr="001D3B11" w:rsidRDefault="00CA0F50" w:rsidP="00D45169">
      <w:pPr>
        <w:rPr>
          <w:rFonts w:asciiTheme="majorHAnsi" w:hAnsiTheme="majorHAnsi" w:cs="Times New Roman"/>
        </w:rPr>
      </w:pPr>
      <w:r w:rsidRPr="001D3B11">
        <w:rPr>
          <w:rFonts w:asciiTheme="majorHAnsi" w:hAnsiTheme="majorHAnsi" w:cs="Times New Roman"/>
        </w:rPr>
        <w:t>The first section of</w:t>
      </w:r>
      <w:r w:rsidR="001D6556" w:rsidRPr="001D3B11">
        <w:rPr>
          <w:rFonts w:asciiTheme="majorHAnsi" w:hAnsiTheme="majorHAnsi" w:cs="Times New Roman"/>
          <w:b/>
        </w:rPr>
        <w:t xml:space="preserve"> </w:t>
      </w:r>
      <w:r w:rsidR="001D6556" w:rsidRPr="002B002E">
        <w:rPr>
          <w:rFonts w:asciiTheme="majorHAnsi" w:hAnsiTheme="majorHAnsi" w:cs="Times New Roman"/>
        </w:rPr>
        <w:t>the</w:t>
      </w:r>
      <w:r w:rsidR="001D6556" w:rsidRPr="002B002E">
        <w:rPr>
          <w:rFonts w:asciiTheme="majorHAnsi" w:hAnsiTheme="majorHAnsi" w:cs="Times New Roman"/>
          <w:i/>
        </w:rPr>
        <w:t xml:space="preserve"> Evaluation Planning</w:t>
      </w:r>
      <w:r w:rsidR="008C1F1A" w:rsidRPr="002B002E">
        <w:rPr>
          <w:rFonts w:asciiTheme="majorHAnsi" w:hAnsiTheme="majorHAnsi" w:cs="Times"/>
          <w:bCs/>
          <w:i/>
        </w:rPr>
        <w:t xml:space="preserve"> Form</w:t>
      </w:r>
      <w:r w:rsidR="00957A7E" w:rsidRPr="001D3B11">
        <w:rPr>
          <w:rFonts w:asciiTheme="majorHAnsi" w:hAnsiTheme="majorHAnsi" w:cs="Times"/>
          <w:b/>
          <w:bCs/>
        </w:rPr>
        <w:t xml:space="preserve"> </w:t>
      </w:r>
      <w:r w:rsidR="00957A7E" w:rsidRPr="001D3B11">
        <w:rPr>
          <w:rFonts w:asciiTheme="majorHAnsi" w:hAnsiTheme="majorHAnsi" w:cs="Times"/>
          <w:bCs/>
        </w:rPr>
        <w:t>(see</w:t>
      </w:r>
      <w:r w:rsidR="00C3441B">
        <w:rPr>
          <w:rFonts w:asciiTheme="majorHAnsi" w:hAnsiTheme="majorHAnsi" w:cs="Times"/>
          <w:bCs/>
        </w:rPr>
        <w:t xml:space="preserve"> </w:t>
      </w:r>
      <w:r w:rsidR="00C4066A">
        <w:rPr>
          <w:rFonts w:asciiTheme="majorHAnsi" w:hAnsiTheme="majorHAnsi" w:cs="Times"/>
          <w:bCs/>
        </w:rPr>
        <w:t>EES</w:t>
      </w:r>
      <w:r w:rsidR="00957A7E" w:rsidRPr="001D3B11">
        <w:rPr>
          <w:rFonts w:asciiTheme="majorHAnsi" w:hAnsiTheme="majorHAnsi" w:cs="Times"/>
          <w:bCs/>
        </w:rPr>
        <w:t xml:space="preserve"> </w:t>
      </w:r>
      <w:hyperlink r:id="rId34" w:history="1">
        <w:r w:rsidR="00957A7E" w:rsidRPr="001D3B11">
          <w:rPr>
            <w:rStyle w:val="Hyperlink"/>
            <w:rFonts w:asciiTheme="majorHAnsi" w:hAnsiTheme="majorHAnsi" w:cs="Times"/>
            <w:b/>
            <w:bCs/>
          </w:rPr>
          <w:t>Portal</w:t>
        </w:r>
      </w:hyperlink>
      <w:r w:rsidR="00957A7E" w:rsidRPr="001D3B11">
        <w:rPr>
          <w:rFonts w:asciiTheme="majorHAnsi" w:hAnsiTheme="majorHAnsi" w:cs="Times"/>
          <w:bCs/>
        </w:rPr>
        <w:t>)</w:t>
      </w:r>
      <w:r w:rsidR="002C61A6" w:rsidRPr="001D3B11">
        <w:rPr>
          <w:rFonts w:asciiTheme="majorHAnsi" w:hAnsiTheme="majorHAnsi" w:cs="Times"/>
          <w:bCs/>
        </w:rPr>
        <w:t xml:space="preserve"> </w:t>
      </w:r>
      <w:r w:rsidR="00D14B18" w:rsidRPr="001D3B11">
        <w:rPr>
          <w:rFonts w:asciiTheme="majorHAnsi" w:hAnsiTheme="majorHAnsi" w:cs="Times New Roman"/>
        </w:rPr>
        <w:t>is used to document the PGP</w:t>
      </w:r>
      <w:r w:rsidR="008C1F1A" w:rsidRPr="001D3B11">
        <w:rPr>
          <w:rFonts w:asciiTheme="majorHAnsi" w:hAnsiTheme="majorHAnsi" w:cs="Times New Roman"/>
        </w:rPr>
        <w:t xml:space="preserve">. It is a template that walks the counselor through the completion of the plan. Near the end of the school year, the </w:t>
      </w:r>
      <w:r w:rsidR="008C1F1A" w:rsidRPr="002B002E">
        <w:rPr>
          <w:rFonts w:asciiTheme="majorHAnsi" w:hAnsiTheme="majorHAnsi" w:cs="Times"/>
          <w:bCs/>
          <w:i/>
        </w:rPr>
        <w:t>PGP Reflection Form</w:t>
      </w:r>
      <w:r w:rsidR="00957A7E" w:rsidRPr="001D3B11">
        <w:rPr>
          <w:rFonts w:asciiTheme="majorHAnsi" w:hAnsiTheme="majorHAnsi" w:cs="Times"/>
          <w:b/>
          <w:bCs/>
        </w:rPr>
        <w:t xml:space="preserve"> </w:t>
      </w:r>
      <w:r w:rsidR="00957A7E" w:rsidRPr="001D3B11">
        <w:rPr>
          <w:rFonts w:asciiTheme="majorHAnsi" w:hAnsiTheme="majorHAnsi" w:cs="Times"/>
          <w:bCs/>
        </w:rPr>
        <w:t>(see</w:t>
      </w:r>
      <w:r w:rsidR="00C3441B">
        <w:rPr>
          <w:rFonts w:asciiTheme="majorHAnsi" w:hAnsiTheme="majorHAnsi" w:cs="Times"/>
          <w:bCs/>
        </w:rPr>
        <w:t xml:space="preserve"> </w:t>
      </w:r>
      <w:r w:rsidR="00C4066A">
        <w:rPr>
          <w:rFonts w:asciiTheme="majorHAnsi" w:hAnsiTheme="majorHAnsi" w:cs="Times"/>
          <w:bCs/>
        </w:rPr>
        <w:t>EES</w:t>
      </w:r>
      <w:r w:rsidR="00957A7E" w:rsidRPr="001D3B11">
        <w:rPr>
          <w:rFonts w:asciiTheme="majorHAnsi" w:hAnsiTheme="majorHAnsi" w:cs="Times"/>
          <w:bCs/>
        </w:rPr>
        <w:t xml:space="preserve"> </w:t>
      </w:r>
      <w:hyperlink r:id="rId35" w:history="1">
        <w:r w:rsidR="00957A7E" w:rsidRPr="001D3B11">
          <w:rPr>
            <w:rStyle w:val="Hyperlink"/>
            <w:rFonts w:asciiTheme="majorHAnsi" w:hAnsiTheme="majorHAnsi" w:cs="Times"/>
            <w:b/>
            <w:bCs/>
          </w:rPr>
          <w:t>Portal</w:t>
        </w:r>
      </w:hyperlink>
      <w:r w:rsidR="00957A7E" w:rsidRPr="001D3B11">
        <w:rPr>
          <w:rFonts w:asciiTheme="majorHAnsi" w:hAnsiTheme="majorHAnsi" w:cs="Times"/>
          <w:bCs/>
        </w:rPr>
        <w:t>)</w:t>
      </w:r>
      <w:r w:rsidR="008C1F1A" w:rsidRPr="001D3B11">
        <w:rPr>
          <w:rFonts w:asciiTheme="majorHAnsi" w:hAnsiTheme="majorHAnsi" w:cs="Times"/>
          <w:b/>
          <w:bCs/>
        </w:rPr>
        <w:t xml:space="preserve"> </w:t>
      </w:r>
      <w:r w:rsidR="008C1F1A" w:rsidRPr="001D3B11">
        <w:rPr>
          <w:rFonts w:asciiTheme="majorHAnsi" w:hAnsiTheme="majorHAnsi" w:cs="Times"/>
          <w:bCs/>
        </w:rPr>
        <w:t xml:space="preserve">is used by the counselor </w:t>
      </w:r>
      <w:r w:rsidRPr="001D3B11">
        <w:rPr>
          <w:rFonts w:asciiTheme="majorHAnsi" w:hAnsiTheme="majorHAnsi" w:cs="Times"/>
          <w:bCs/>
        </w:rPr>
        <w:t xml:space="preserve">to </w:t>
      </w:r>
      <w:r w:rsidRPr="001D3B11">
        <w:rPr>
          <w:rFonts w:asciiTheme="majorHAnsi" w:hAnsiTheme="majorHAnsi" w:cs="Times New Roman"/>
        </w:rPr>
        <w:t>reflect</w:t>
      </w:r>
      <w:r w:rsidR="008C1F1A" w:rsidRPr="001D3B11">
        <w:rPr>
          <w:rFonts w:asciiTheme="majorHAnsi" w:hAnsiTheme="majorHAnsi" w:cs="Times New Roman"/>
        </w:rPr>
        <w:t xml:space="preserve"> on the learning and application of the new knowledge and skills as a result of implementing the PGP. </w:t>
      </w:r>
    </w:p>
    <w:p w14:paraId="5C801ABB" w14:textId="66731324" w:rsidR="00534E07" w:rsidRPr="001D3B11" w:rsidRDefault="00EA73AD" w:rsidP="00D45169">
      <w:pPr>
        <w:widowControl w:val="0"/>
        <w:autoSpaceDE w:val="0"/>
        <w:autoSpaceDN w:val="0"/>
        <w:adjustRightInd w:val="0"/>
        <w:spacing w:after="240"/>
        <w:rPr>
          <w:rFonts w:asciiTheme="majorHAnsi" w:hAnsiTheme="majorHAnsi" w:cs="Times"/>
        </w:rPr>
      </w:pPr>
      <w:r w:rsidRPr="001D3B11">
        <w:rPr>
          <w:rFonts w:asciiTheme="majorHAnsi" w:hAnsiTheme="majorHAnsi" w:cs="Times"/>
          <w:noProof/>
        </w:rPr>
        <w:lastRenderedPageBreak/>
        <w:drawing>
          <wp:inline distT="0" distB="0" distL="0" distR="0" wp14:anchorId="67B237AC" wp14:editId="764C2FCF">
            <wp:extent cx="5486400" cy="3200400"/>
            <wp:effectExtent l="0" t="50800" r="0" b="10160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p>
    <w:p w14:paraId="6DFB10E5" w14:textId="35523C79" w:rsidR="006B6C56" w:rsidRPr="001D3B11" w:rsidRDefault="00AD5D55" w:rsidP="00D45169">
      <w:pPr>
        <w:widowControl w:val="0"/>
        <w:autoSpaceDE w:val="0"/>
        <w:autoSpaceDN w:val="0"/>
        <w:adjustRightInd w:val="0"/>
        <w:spacing w:after="240"/>
        <w:rPr>
          <w:rFonts w:asciiTheme="majorHAnsi" w:hAnsiTheme="majorHAnsi" w:cs="Times"/>
        </w:rPr>
      </w:pPr>
      <w:r w:rsidRPr="001D3B11">
        <w:rPr>
          <w:rFonts w:asciiTheme="majorHAnsi" w:hAnsiTheme="majorHAnsi" w:cs="Times New Roman"/>
        </w:rPr>
        <w:t xml:space="preserve"> </w:t>
      </w:r>
      <w:r w:rsidRPr="001D3B11">
        <w:rPr>
          <w:rFonts w:asciiTheme="majorHAnsi" w:hAnsiTheme="majorHAnsi" w:cs="Times New Roman"/>
          <w:i/>
        </w:rPr>
        <w:t>Figure 3</w:t>
      </w:r>
      <w:r w:rsidRPr="001D3B11">
        <w:rPr>
          <w:rFonts w:asciiTheme="majorHAnsi" w:hAnsiTheme="majorHAnsi" w:cs="Times New Roman"/>
        </w:rPr>
        <w:t>. The PGP Cycle.  This figure illustrates the cyclical nature of the PGP process.</w:t>
      </w:r>
    </w:p>
    <w:p w14:paraId="5CB5988A" w14:textId="7DD8D5BF" w:rsidR="006B6C56" w:rsidRPr="001D3B11" w:rsidRDefault="006B6C56" w:rsidP="00D45169">
      <w:pPr>
        <w:widowControl w:val="0"/>
        <w:autoSpaceDE w:val="0"/>
        <w:autoSpaceDN w:val="0"/>
        <w:adjustRightInd w:val="0"/>
        <w:spacing w:after="240"/>
        <w:rPr>
          <w:rFonts w:asciiTheme="majorHAnsi" w:hAnsiTheme="majorHAnsi" w:cs="Times New Roman"/>
        </w:rPr>
      </w:pPr>
      <w:r w:rsidRPr="001D3B11">
        <w:rPr>
          <w:rFonts w:asciiTheme="majorHAnsi" w:hAnsiTheme="majorHAnsi" w:cs="Times New Roman"/>
        </w:rPr>
        <w:t xml:space="preserve">The steps of the process </w:t>
      </w:r>
      <w:r w:rsidR="00655936" w:rsidRPr="001D3B11">
        <w:rPr>
          <w:rFonts w:asciiTheme="majorHAnsi" w:hAnsiTheme="majorHAnsi" w:cs="Times New Roman"/>
        </w:rPr>
        <w:t>are detailed below.</w:t>
      </w:r>
      <w:r w:rsidRPr="001D3B11">
        <w:rPr>
          <w:rFonts w:asciiTheme="majorHAnsi" w:hAnsiTheme="majorHAnsi" w:cs="Times New Roman"/>
        </w:rPr>
        <w:t xml:space="preserve"> </w:t>
      </w:r>
    </w:p>
    <w:p w14:paraId="1487BAC7" w14:textId="3DC73813" w:rsidR="006B6C56" w:rsidRPr="001D3B11" w:rsidRDefault="006B6C56" w:rsidP="00D45169">
      <w:pPr>
        <w:pStyle w:val="ListParagraph"/>
        <w:widowControl w:val="0"/>
        <w:autoSpaceDE w:val="0"/>
        <w:autoSpaceDN w:val="0"/>
        <w:adjustRightInd w:val="0"/>
        <w:spacing w:after="240"/>
        <w:ind w:left="0"/>
        <w:rPr>
          <w:rFonts w:asciiTheme="majorHAnsi" w:hAnsiTheme="majorHAnsi" w:cs="Times New Roman"/>
        </w:rPr>
      </w:pPr>
      <w:r w:rsidRPr="001D3B11">
        <w:rPr>
          <w:rFonts w:asciiTheme="majorHAnsi" w:hAnsiTheme="majorHAnsi" w:cs="Times New Roman"/>
          <w:b/>
        </w:rPr>
        <w:t xml:space="preserve">Step 1: Complete </w:t>
      </w:r>
      <w:r w:rsidR="00C4066A">
        <w:rPr>
          <w:rFonts w:asciiTheme="majorHAnsi" w:hAnsiTheme="majorHAnsi" w:cs="Times New Roman"/>
          <w:b/>
        </w:rPr>
        <w:t>the first section</w:t>
      </w:r>
      <w:r w:rsidR="009935B2" w:rsidRPr="001D3B11">
        <w:rPr>
          <w:rFonts w:asciiTheme="majorHAnsi" w:hAnsiTheme="majorHAnsi" w:cs="Times New Roman"/>
          <w:b/>
        </w:rPr>
        <w:t xml:space="preserve"> of </w:t>
      </w:r>
      <w:r w:rsidRPr="001D3B11">
        <w:rPr>
          <w:rFonts w:asciiTheme="majorHAnsi" w:hAnsiTheme="majorHAnsi" w:cs="Times New Roman"/>
          <w:b/>
        </w:rPr>
        <w:t xml:space="preserve">the </w:t>
      </w:r>
      <w:r w:rsidR="009935B2" w:rsidRPr="001D3B11">
        <w:rPr>
          <w:rFonts w:asciiTheme="majorHAnsi" w:hAnsiTheme="majorHAnsi" w:cs="Times New Roman"/>
          <w:b/>
        </w:rPr>
        <w:t xml:space="preserve">Evaluation Planning </w:t>
      </w:r>
      <w:r w:rsidRPr="001D3B11">
        <w:rPr>
          <w:rFonts w:asciiTheme="majorHAnsi" w:hAnsiTheme="majorHAnsi" w:cs="Times New Roman"/>
          <w:b/>
        </w:rPr>
        <w:t>Form</w:t>
      </w:r>
      <w:r w:rsidRPr="001D3B11">
        <w:rPr>
          <w:rFonts w:asciiTheme="majorHAnsi" w:hAnsiTheme="majorHAnsi" w:cs="Times New Roman"/>
        </w:rPr>
        <w:t xml:space="preserve">. The </w:t>
      </w:r>
      <w:r w:rsidR="009935B2" w:rsidRPr="001D3B11">
        <w:rPr>
          <w:rFonts w:asciiTheme="majorHAnsi" w:hAnsiTheme="majorHAnsi" w:cs="Times"/>
          <w:bCs/>
        </w:rPr>
        <w:t>Evaluation Planning F</w:t>
      </w:r>
      <w:r w:rsidRPr="001D3B11">
        <w:rPr>
          <w:rFonts w:asciiTheme="majorHAnsi" w:hAnsiTheme="majorHAnsi" w:cs="Times"/>
          <w:bCs/>
        </w:rPr>
        <w:t xml:space="preserve">orm </w:t>
      </w:r>
      <w:r w:rsidRPr="001D3B11">
        <w:rPr>
          <w:rFonts w:asciiTheme="majorHAnsi" w:hAnsiTheme="majorHAnsi" w:cs="Times New Roman"/>
        </w:rPr>
        <w:t>is used to document the</w:t>
      </w:r>
      <w:r w:rsidR="00D14B18" w:rsidRPr="001D3B11">
        <w:rPr>
          <w:rFonts w:asciiTheme="majorHAnsi" w:hAnsiTheme="majorHAnsi" w:cs="Times New Roman"/>
        </w:rPr>
        <w:t xml:space="preserve"> PGP. The c</w:t>
      </w:r>
      <w:r w:rsidRPr="001D3B11">
        <w:rPr>
          <w:rFonts w:asciiTheme="majorHAnsi" w:hAnsiTheme="majorHAnsi" w:cs="Times New Roman"/>
        </w:rPr>
        <w:t>ounselor follow</w:t>
      </w:r>
      <w:r w:rsidR="00734372" w:rsidRPr="001D3B11">
        <w:rPr>
          <w:rFonts w:asciiTheme="majorHAnsi" w:hAnsiTheme="majorHAnsi" w:cs="Times New Roman"/>
        </w:rPr>
        <w:t>s</w:t>
      </w:r>
      <w:r w:rsidRPr="001D3B11">
        <w:rPr>
          <w:rFonts w:asciiTheme="majorHAnsi" w:hAnsiTheme="majorHAnsi" w:cs="Times New Roman"/>
        </w:rPr>
        <w:t xml:space="preserve"> the directions on the form</w:t>
      </w:r>
      <w:r w:rsidR="00D73F4B" w:rsidRPr="001D3B11">
        <w:rPr>
          <w:rFonts w:asciiTheme="majorHAnsi" w:hAnsiTheme="majorHAnsi" w:cs="Times New Roman"/>
        </w:rPr>
        <w:t xml:space="preserve"> in </w:t>
      </w:r>
      <w:hyperlink r:id="rId41" w:history="1">
        <w:r w:rsidR="00D73F4B" w:rsidRPr="001D3B11">
          <w:rPr>
            <w:rStyle w:val="Hyperlink"/>
            <w:rFonts w:asciiTheme="majorHAnsi" w:hAnsiTheme="majorHAnsi" w:cs="Times New Roman"/>
            <w:b/>
          </w:rPr>
          <w:t>TalentEd</w:t>
        </w:r>
      </w:hyperlink>
      <w:r w:rsidRPr="001D3B11">
        <w:rPr>
          <w:rFonts w:asciiTheme="majorHAnsi" w:hAnsiTheme="majorHAnsi" w:cs="Times New Roman"/>
          <w:b/>
        </w:rPr>
        <w:t xml:space="preserve"> </w:t>
      </w:r>
      <w:r w:rsidRPr="001D3B11">
        <w:rPr>
          <w:rFonts w:asciiTheme="majorHAnsi" w:hAnsiTheme="majorHAnsi" w:cs="Times New Roman"/>
        </w:rPr>
        <w:t>to develop</w:t>
      </w:r>
      <w:r w:rsidR="000F6DCB" w:rsidRPr="001D3B11">
        <w:rPr>
          <w:rFonts w:asciiTheme="majorHAnsi" w:hAnsiTheme="majorHAnsi" w:cs="Times New Roman"/>
        </w:rPr>
        <w:t xml:space="preserve"> </w:t>
      </w:r>
      <w:r w:rsidR="000F6DCB" w:rsidRPr="001D3B11">
        <w:rPr>
          <w:rFonts w:asciiTheme="majorHAnsi" w:hAnsiTheme="majorHAnsi" w:cs="Times New Roman"/>
          <w:b/>
        </w:rPr>
        <w:t>two goals</w:t>
      </w:r>
      <w:r w:rsidR="00F0054A" w:rsidRPr="001D3B11">
        <w:rPr>
          <w:rFonts w:asciiTheme="majorHAnsi" w:hAnsiTheme="majorHAnsi" w:cs="Times New Roman"/>
        </w:rPr>
        <w:t xml:space="preserve">, </w:t>
      </w:r>
      <w:r w:rsidRPr="001D3B11">
        <w:rPr>
          <w:rFonts w:asciiTheme="majorHAnsi" w:hAnsiTheme="majorHAnsi" w:cs="Times New Roman"/>
        </w:rPr>
        <w:t xml:space="preserve">one </w:t>
      </w:r>
      <w:r w:rsidR="00477223" w:rsidRPr="00477223">
        <w:rPr>
          <w:rFonts w:asciiTheme="majorHAnsi" w:hAnsiTheme="majorHAnsi" w:cs="Times New Roman"/>
          <w:highlight w:val="yellow"/>
        </w:rPr>
        <w:t>professional growth</w:t>
      </w:r>
      <w:r w:rsidRPr="001D3B11">
        <w:rPr>
          <w:rFonts w:asciiTheme="majorHAnsi" w:hAnsiTheme="majorHAnsi" w:cs="Times New Roman"/>
        </w:rPr>
        <w:t xml:space="preserve"> goal and one collaborative goal</w:t>
      </w:r>
      <w:r w:rsidR="00D73F4B" w:rsidRPr="001D3B11">
        <w:rPr>
          <w:rFonts w:asciiTheme="majorHAnsi" w:hAnsiTheme="majorHAnsi" w:cs="Times New Roman"/>
        </w:rPr>
        <w:t>, which are linked to standards</w:t>
      </w:r>
      <w:r w:rsidRPr="001D3B11">
        <w:rPr>
          <w:rFonts w:asciiTheme="majorHAnsi" w:hAnsiTheme="majorHAnsi" w:cs="Times New Roman"/>
        </w:rPr>
        <w:t xml:space="preserve">. </w:t>
      </w:r>
    </w:p>
    <w:p w14:paraId="3DA9DDF2" w14:textId="1EA4F3E2" w:rsidR="006B6C56" w:rsidRPr="001D3B11" w:rsidRDefault="006B6C56" w:rsidP="00D45169">
      <w:pPr>
        <w:pStyle w:val="ListParagraph"/>
        <w:widowControl w:val="0"/>
        <w:numPr>
          <w:ilvl w:val="0"/>
          <w:numId w:val="11"/>
        </w:numPr>
        <w:autoSpaceDE w:val="0"/>
        <w:autoSpaceDN w:val="0"/>
        <w:adjustRightInd w:val="0"/>
        <w:spacing w:after="240"/>
        <w:ind w:left="360"/>
        <w:rPr>
          <w:rFonts w:asciiTheme="majorHAnsi" w:hAnsiTheme="majorHAnsi" w:cs="Times New Roman"/>
        </w:rPr>
      </w:pPr>
      <w:r w:rsidRPr="001D3B11">
        <w:rPr>
          <w:rFonts w:asciiTheme="majorHAnsi" w:hAnsiTheme="majorHAnsi" w:cs="Times New Roman"/>
        </w:rPr>
        <w:t xml:space="preserve">The </w:t>
      </w:r>
      <w:r w:rsidR="00477223" w:rsidRPr="00477223">
        <w:rPr>
          <w:rFonts w:asciiTheme="majorHAnsi" w:hAnsiTheme="majorHAnsi" w:cs="Times New Roman"/>
          <w:highlight w:val="yellow"/>
          <w:u w:val="single"/>
        </w:rPr>
        <w:t>professional growth</w:t>
      </w:r>
      <w:r w:rsidRPr="001D3B11">
        <w:rPr>
          <w:rFonts w:asciiTheme="majorHAnsi" w:hAnsiTheme="majorHAnsi" w:cs="Times New Roman"/>
          <w:u w:val="single"/>
        </w:rPr>
        <w:t xml:space="preserve"> goal</w:t>
      </w:r>
      <w:r w:rsidRPr="001D3B11">
        <w:rPr>
          <w:rFonts w:asciiTheme="majorHAnsi" w:hAnsiTheme="majorHAnsi" w:cs="Times New Roman"/>
        </w:rPr>
        <w:t xml:space="preserve"> addresses an area of growth identified by the counselor and informed by self-reflection using the</w:t>
      </w:r>
      <w:r w:rsidRPr="001D3B11">
        <w:rPr>
          <w:rFonts w:asciiTheme="majorHAnsi" w:hAnsiTheme="majorHAnsi" w:cs="Times New Roman"/>
          <w:i/>
          <w:iCs/>
        </w:rPr>
        <w:t xml:space="preserve"> </w:t>
      </w:r>
      <w:r w:rsidRPr="001D3B11">
        <w:rPr>
          <w:rFonts w:asciiTheme="majorHAnsi" w:hAnsiTheme="majorHAnsi" w:cs="Times New Roman"/>
          <w:iCs/>
        </w:rPr>
        <w:t>U</w:t>
      </w:r>
      <w:r w:rsidRPr="001D3B11">
        <w:rPr>
          <w:rFonts w:asciiTheme="majorHAnsi" w:hAnsiTheme="majorHAnsi" w:cs="Times New Roman"/>
          <w:i/>
          <w:iCs/>
        </w:rPr>
        <w:t>S</w:t>
      </w:r>
      <w:r w:rsidRPr="001D3B11">
        <w:rPr>
          <w:rFonts w:asciiTheme="majorHAnsi" w:hAnsiTheme="majorHAnsi" w:cs="Times New Roman"/>
          <w:iCs/>
        </w:rPr>
        <w:t>VI Performance</w:t>
      </w:r>
      <w:r w:rsidR="00A865B0" w:rsidRPr="001D3B11">
        <w:rPr>
          <w:rFonts w:asciiTheme="majorHAnsi" w:hAnsiTheme="majorHAnsi" w:cs="Times New Roman"/>
          <w:iCs/>
        </w:rPr>
        <w:t xml:space="preserve"> Evaluation</w:t>
      </w:r>
      <w:r w:rsidRPr="001D3B11">
        <w:rPr>
          <w:rFonts w:asciiTheme="majorHAnsi" w:hAnsiTheme="majorHAnsi" w:cs="Times New Roman"/>
        </w:rPr>
        <w:t xml:space="preserve"> Framework</w:t>
      </w:r>
      <w:r w:rsidR="00A865B0" w:rsidRPr="001D3B11">
        <w:rPr>
          <w:rFonts w:asciiTheme="majorHAnsi" w:hAnsiTheme="majorHAnsi" w:cs="Times New Roman"/>
        </w:rPr>
        <w:t xml:space="preserve"> for Guidance Counselors</w:t>
      </w:r>
      <w:r w:rsidRPr="001D3B11">
        <w:rPr>
          <w:rFonts w:asciiTheme="majorHAnsi" w:hAnsiTheme="majorHAnsi" w:cs="Times New Roman"/>
        </w:rPr>
        <w:t xml:space="preserve">, previous evaluation results, and/or other available data. </w:t>
      </w:r>
    </w:p>
    <w:p w14:paraId="28B78EC7" w14:textId="0EEB46DF" w:rsidR="00A865B0" w:rsidRPr="001D3B11" w:rsidRDefault="00A865B0" w:rsidP="00D45169">
      <w:pPr>
        <w:pStyle w:val="ListParagraph"/>
        <w:widowControl w:val="0"/>
        <w:numPr>
          <w:ilvl w:val="0"/>
          <w:numId w:val="11"/>
        </w:numPr>
        <w:autoSpaceDE w:val="0"/>
        <w:autoSpaceDN w:val="0"/>
        <w:adjustRightInd w:val="0"/>
        <w:spacing w:after="240"/>
        <w:ind w:left="360"/>
        <w:rPr>
          <w:rFonts w:asciiTheme="majorHAnsi" w:hAnsiTheme="majorHAnsi" w:cs="Times New Roman"/>
        </w:rPr>
      </w:pPr>
      <w:r w:rsidRPr="001D3B11">
        <w:rPr>
          <w:rFonts w:asciiTheme="majorHAnsi" w:hAnsiTheme="majorHAnsi" w:cs="Times New Roman"/>
        </w:rPr>
        <w:t xml:space="preserve">The </w:t>
      </w:r>
      <w:r w:rsidRPr="001D3B11">
        <w:rPr>
          <w:rFonts w:asciiTheme="majorHAnsi" w:hAnsiTheme="majorHAnsi" w:cs="Times New Roman"/>
          <w:u w:val="single"/>
        </w:rPr>
        <w:t>collaborative goal</w:t>
      </w:r>
      <w:r w:rsidRPr="001D3B11">
        <w:rPr>
          <w:rFonts w:asciiTheme="majorHAnsi" w:hAnsiTheme="majorHAnsi" w:cs="Times New Roman"/>
        </w:rPr>
        <w:t xml:space="preserve"> is written by a team of professionals to identify a common area for professional learning. Counselors may wish to collaborate with other counselors at their school or across schools. They may also collaborate with teachers or teacher teams to addr</w:t>
      </w:r>
      <w:r w:rsidR="00415AD2">
        <w:rPr>
          <w:rFonts w:asciiTheme="majorHAnsi" w:hAnsiTheme="majorHAnsi" w:cs="Times New Roman"/>
        </w:rPr>
        <w:t>ess a common need. Keep in mind</w:t>
      </w:r>
    </w:p>
    <w:p w14:paraId="1F2771DE" w14:textId="55CDE6F0" w:rsidR="00A865B0" w:rsidRPr="001D3B11" w:rsidRDefault="00A865B0" w:rsidP="00D45169">
      <w:pPr>
        <w:pStyle w:val="ListParagraph"/>
        <w:widowControl w:val="0"/>
        <w:numPr>
          <w:ilvl w:val="1"/>
          <w:numId w:val="11"/>
        </w:numPr>
        <w:autoSpaceDE w:val="0"/>
        <w:autoSpaceDN w:val="0"/>
        <w:adjustRightInd w:val="0"/>
        <w:spacing w:after="240"/>
        <w:ind w:left="1080"/>
        <w:rPr>
          <w:rFonts w:asciiTheme="majorHAnsi" w:hAnsiTheme="majorHAnsi" w:cs="Times New Roman"/>
        </w:rPr>
      </w:pPr>
      <w:r w:rsidRPr="001D3B11">
        <w:rPr>
          <w:rFonts w:asciiTheme="majorHAnsi" w:hAnsiTheme="majorHAnsi" w:cs="Times New Roman"/>
        </w:rPr>
        <w:t xml:space="preserve">The goal </w:t>
      </w:r>
      <w:r w:rsidR="00733502" w:rsidRPr="001D3B11">
        <w:rPr>
          <w:rFonts w:asciiTheme="majorHAnsi" w:hAnsiTheme="majorHAnsi" w:cs="Times New Roman"/>
        </w:rPr>
        <w:t xml:space="preserve">is </w:t>
      </w:r>
      <w:r w:rsidRPr="001D3B11">
        <w:rPr>
          <w:rFonts w:asciiTheme="majorHAnsi" w:hAnsiTheme="majorHAnsi" w:cs="Times New Roman"/>
        </w:rPr>
        <w:t xml:space="preserve">the same for all of the team members. </w:t>
      </w:r>
    </w:p>
    <w:p w14:paraId="02407198" w14:textId="149341D4" w:rsidR="00A865B0" w:rsidRPr="001D3B11" w:rsidRDefault="00211804" w:rsidP="00D45169">
      <w:pPr>
        <w:pStyle w:val="ListParagraph"/>
        <w:widowControl w:val="0"/>
        <w:numPr>
          <w:ilvl w:val="1"/>
          <w:numId w:val="11"/>
        </w:numPr>
        <w:autoSpaceDE w:val="0"/>
        <w:autoSpaceDN w:val="0"/>
        <w:adjustRightInd w:val="0"/>
        <w:spacing w:after="240"/>
        <w:ind w:left="1080"/>
        <w:rPr>
          <w:rFonts w:asciiTheme="majorHAnsi" w:hAnsiTheme="majorHAnsi" w:cs="Times New Roman"/>
        </w:rPr>
      </w:pPr>
      <w:r w:rsidRPr="001D3B11">
        <w:rPr>
          <w:rFonts w:asciiTheme="majorHAnsi" w:hAnsiTheme="majorHAnsi" w:cs="Times New Roman"/>
          <w:noProof/>
        </w:rPr>
        <mc:AlternateContent>
          <mc:Choice Requires="wps">
            <w:drawing>
              <wp:anchor distT="0" distB="0" distL="114300" distR="114300" simplePos="0" relativeHeight="251669504" behindDoc="0" locked="0" layoutInCell="1" allowOverlap="1" wp14:anchorId="1000D5E9" wp14:editId="186E3B5F">
                <wp:simplePos x="0" y="0"/>
                <wp:positionH relativeFrom="column">
                  <wp:posOffset>4013200</wp:posOffset>
                </wp:positionH>
                <wp:positionV relativeFrom="paragraph">
                  <wp:posOffset>526415</wp:posOffset>
                </wp:positionV>
                <wp:extent cx="1944370" cy="1285240"/>
                <wp:effectExtent l="50800" t="25400" r="87630" b="111760"/>
                <wp:wrapThrough wrapText="bothSides">
                  <wp:wrapPolygon edited="0">
                    <wp:start x="564" y="-427"/>
                    <wp:lineTo x="-564" y="0"/>
                    <wp:lineTo x="-564" y="20490"/>
                    <wp:lineTo x="847" y="23051"/>
                    <wp:lineTo x="20880" y="23051"/>
                    <wp:lineTo x="21163" y="22625"/>
                    <wp:lineTo x="22291" y="20490"/>
                    <wp:lineTo x="22291" y="6403"/>
                    <wp:lineTo x="21727" y="2134"/>
                    <wp:lineTo x="21163" y="-427"/>
                    <wp:lineTo x="564" y="-427"/>
                  </wp:wrapPolygon>
                </wp:wrapThrough>
                <wp:docPr id="7" name="Rounded Rectangle 7"/>
                <wp:cNvGraphicFramePr/>
                <a:graphic xmlns:a="http://schemas.openxmlformats.org/drawingml/2006/main">
                  <a:graphicData uri="http://schemas.microsoft.com/office/word/2010/wordprocessingShape">
                    <wps:wsp>
                      <wps:cNvSpPr/>
                      <wps:spPr>
                        <a:xfrm>
                          <a:off x="0" y="0"/>
                          <a:ext cx="1944370" cy="1285240"/>
                        </a:xfrm>
                        <a:prstGeom prst="roundRect">
                          <a:avLst/>
                        </a:prstGeom>
                        <a:solidFill>
                          <a:schemeClr val="accent1">
                            <a:tint val="100000"/>
                            <a:shade val="100000"/>
                            <a:satMod val="130000"/>
                          </a:schemeClr>
                        </a:solidFill>
                      </wps:spPr>
                      <wps:style>
                        <a:lnRef idx="1">
                          <a:schemeClr val="accent1"/>
                        </a:lnRef>
                        <a:fillRef idx="3">
                          <a:schemeClr val="accent1"/>
                        </a:fillRef>
                        <a:effectRef idx="2">
                          <a:schemeClr val="accent1"/>
                        </a:effectRef>
                        <a:fontRef idx="minor">
                          <a:schemeClr val="lt1"/>
                        </a:fontRef>
                      </wps:style>
                      <wps:txbx>
                        <w:txbxContent>
                          <w:p w14:paraId="0FE08833" w14:textId="7271BE0A" w:rsidR="00070C6A" w:rsidRPr="0032690B" w:rsidRDefault="00070C6A" w:rsidP="00A16818">
                            <w:pPr>
                              <w:jc w:val="center"/>
                              <w:rPr>
                                <w:rFonts w:asciiTheme="majorHAnsi" w:hAnsiTheme="majorHAnsi"/>
                                <w:b/>
                              </w:rPr>
                            </w:pPr>
                            <w:r w:rsidRPr="0032690B">
                              <w:rPr>
                                <w:rFonts w:asciiTheme="majorHAnsi" w:hAnsiTheme="majorHAnsi"/>
                                <w:b/>
                              </w:rPr>
                              <w:t xml:space="preserve">Remember to </w:t>
                            </w:r>
                            <w:r>
                              <w:rPr>
                                <w:rFonts w:asciiTheme="majorHAnsi" w:hAnsiTheme="majorHAnsi"/>
                                <w:b/>
                              </w:rPr>
                              <w:t xml:space="preserve">refer to the </w:t>
                            </w:r>
                            <w:r w:rsidRPr="00AE3675">
                              <w:rPr>
                                <w:rFonts w:asciiTheme="majorHAnsi" w:hAnsiTheme="majorHAnsi"/>
                                <w:b/>
                              </w:rPr>
                              <w:t>P</w:t>
                            </w:r>
                            <w:r>
                              <w:rPr>
                                <w:rFonts w:asciiTheme="majorHAnsi" w:hAnsiTheme="majorHAnsi"/>
                                <w:b/>
                              </w:rPr>
                              <w:t xml:space="preserve">rofessional </w:t>
                            </w:r>
                            <w:r w:rsidRPr="00AE3675">
                              <w:rPr>
                                <w:rFonts w:asciiTheme="majorHAnsi" w:hAnsiTheme="majorHAnsi"/>
                                <w:b/>
                              </w:rPr>
                              <w:t>G</w:t>
                            </w:r>
                            <w:r>
                              <w:rPr>
                                <w:rFonts w:asciiTheme="majorHAnsi" w:hAnsiTheme="majorHAnsi"/>
                                <w:b/>
                              </w:rPr>
                              <w:t xml:space="preserve">rowth </w:t>
                            </w:r>
                            <w:r w:rsidRPr="00AE3675">
                              <w:rPr>
                                <w:rFonts w:asciiTheme="majorHAnsi" w:hAnsiTheme="majorHAnsi"/>
                                <w:b/>
                              </w:rPr>
                              <w:t>P</w:t>
                            </w:r>
                            <w:r>
                              <w:rPr>
                                <w:rFonts w:asciiTheme="majorHAnsi" w:hAnsiTheme="majorHAnsi"/>
                                <w:b/>
                              </w:rPr>
                              <w:t>lan</w:t>
                            </w:r>
                            <w:r w:rsidRPr="00AE3675">
                              <w:rPr>
                                <w:rFonts w:asciiTheme="majorHAnsi" w:hAnsiTheme="majorHAnsi"/>
                                <w:b/>
                              </w:rPr>
                              <w:t xml:space="preserve"> </w:t>
                            </w:r>
                            <w:r>
                              <w:rPr>
                                <w:rFonts w:asciiTheme="majorHAnsi" w:hAnsiTheme="majorHAnsi"/>
                                <w:b/>
                              </w:rPr>
                              <w:t>Development Rubric</w:t>
                            </w:r>
                            <w:r w:rsidRPr="0032690B">
                              <w:rPr>
                                <w:rFonts w:asciiTheme="majorHAnsi" w:hAnsiTheme="majorHAnsi"/>
                                <w:b/>
                              </w:rPr>
                              <w:t xml:space="preserve"> while developing the PGP.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31" style="position:absolute;left:0;text-align:left;margin-left:316pt;margin-top:41.45pt;width:153.1pt;height:101.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" fillcolor="#4f81bd [3204]" strokecolor="#4579b8 [3044]">
                <v:shadow on="t" opacity="22937f" mv:blur="40000f" origin=",.5" offset="0,23000emu"/>
                <v:textbox>
                  <w:txbxContent>
                    <w:p w14:paraId="0FE08833" w14:textId="7271BE0A" w:rsidR="00997EA8" w:rsidRPr="0032690B" w:rsidRDefault="00997EA8" w:rsidP="00A16818">
                      <w:pPr>
                        <w:jc w:val="center"/>
                        <w:rPr>
                          <w:rFonts w:asciiTheme="majorHAnsi" w:hAnsiTheme="majorHAnsi"/>
                          <w:b/>
                        </w:rPr>
                      </w:pPr>
                      <w:r w:rsidRPr="0032690B">
                        <w:rPr>
                          <w:rFonts w:asciiTheme="majorHAnsi" w:hAnsiTheme="majorHAnsi"/>
                          <w:b/>
                        </w:rPr>
                        <w:t xml:space="preserve">Remember to </w:t>
                      </w:r>
                      <w:r>
                        <w:rPr>
                          <w:rFonts w:asciiTheme="majorHAnsi" w:hAnsiTheme="majorHAnsi"/>
                          <w:b/>
                        </w:rPr>
                        <w:t xml:space="preserve">refer to the </w:t>
                      </w:r>
                      <w:r w:rsidRPr="00AE3675">
                        <w:rPr>
                          <w:rFonts w:asciiTheme="majorHAnsi" w:hAnsiTheme="majorHAnsi"/>
                          <w:b/>
                        </w:rPr>
                        <w:t>P</w:t>
                      </w:r>
                      <w:r>
                        <w:rPr>
                          <w:rFonts w:asciiTheme="majorHAnsi" w:hAnsiTheme="majorHAnsi"/>
                          <w:b/>
                        </w:rPr>
                        <w:t xml:space="preserve">rofessional </w:t>
                      </w:r>
                      <w:r w:rsidRPr="00AE3675">
                        <w:rPr>
                          <w:rFonts w:asciiTheme="majorHAnsi" w:hAnsiTheme="majorHAnsi"/>
                          <w:b/>
                        </w:rPr>
                        <w:t>G</w:t>
                      </w:r>
                      <w:r>
                        <w:rPr>
                          <w:rFonts w:asciiTheme="majorHAnsi" w:hAnsiTheme="majorHAnsi"/>
                          <w:b/>
                        </w:rPr>
                        <w:t xml:space="preserve">rowth </w:t>
                      </w:r>
                      <w:r w:rsidRPr="00AE3675">
                        <w:rPr>
                          <w:rFonts w:asciiTheme="majorHAnsi" w:hAnsiTheme="majorHAnsi"/>
                          <w:b/>
                        </w:rPr>
                        <w:t>P</w:t>
                      </w:r>
                      <w:r>
                        <w:rPr>
                          <w:rFonts w:asciiTheme="majorHAnsi" w:hAnsiTheme="majorHAnsi"/>
                          <w:b/>
                        </w:rPr>
                        <w:t>lan</w:t>
                      </w:r>
                      <w:r w:rsidRPr="00AE3675">
                        <w:rPr>
                          <w:rFonts w:asciiTheme="majorHAnsi" w:hAnsiTheme="majorHAnsi"/>
                          <w:b/>
                        </w:rPr>
                        <w:t xml:space="preserve"> </w:t>
                      </w:r>
                      <w:r>
                        <w:rPr>
                          <w:rFonts w:asciiTheme="majorHAnsi" w:hAnsiTheme="majorHAnsi"/>
                          <w:b/>
                        </w:rPr>
                        <w:t>Development Rubric</w:t>
                      </w:r>
                      <w:r w:rsidRPr="0032690B">
                        <w:rPr>
                          <w:rFonts w:asciiTheme="majorHAnsi" w:hAnsiTheme="majorHAnsi"/>
                          <w:b/>
                        </w:rPr>
                        <w:t xml:space="preserve"> while developing the PGP.</w:t>
                      </w:r>
                    </w:p>
                  </w:txbxContent>
                </v:textbox>
                <w10:wrap type="through"/>
              </v:roundrect>
            </w:pict>
          </mc:Fallback>
        </mc:AlternateContent>
      </w:r>
      <w:r w:rsidR="00A865B0" w:rsidRPr="001D3B11">
        <w:rPr>
          <w:rFonts w:asciiTheme="majorHAnsi" w:hAnsiTheme="majorHAnsi" w:cs="Times New Roman"/>
        </w:rPr>
        <w:t>Each member</w:t>
      </w:r>
      <w:r w:rsidR="000F6DCB" w:rsidRPr="001D3B11">
        <w:rPr>
          <w:rFonts w:asciiTheme="majorHAnsi" w:hAnsiTheme="majorHAnsi" w:cs="Times New Roman"/>
        </w:rPr>
        <w:t xml:space="preserve"> of the team</w:t>
      </w:r>
      <w:r w:rsidR="00A865B0" w:rsidRPr="001D3B11">
        <w:rPr>
          <w:rFonts w:asciiTheme="majorHAnsi" w:hAnsiTheme="majorHAnsi" w:cs="Times New Roman"/>
        </w:rPr>
        <w:t xml:space="preserve"> is responsible for completing</w:t>
      </w:r>
      <w:r w:rsidR="00655918" w:rsidRPr="001D3B11">
        <w:rPr>
          <w:rFonts w:asciiTheme="majorHAnsi" w:hAnsiTheme="majorHAnsi" w:cs="Times New Roman"/>
        </w:rPr>
        <w:t xml:space="preserve"> appropriate</w:t>
      </w:r>
      <w:r w:rsidR="00A865B0" w:rsidRPr="001D3B11">
        <w:rPr>
          <w:rFonts w:asciiTheme="majorHAnsi" w:hAnsiTheme="majorHAnsi" w:cs="Times New Roman"/>
        </w:rPr>
        <w:t xml:space="preserve"> learning activities</w:t>
      </w:r>
      <w:r w:rsidR="00733502" w:rsidRPr="001D3B11">
        <w:rPr>
          <w:rFonts w:asciiTheme="majorHAnsi" w:hAnsiTheme="majorHAnsi" w:cs="Times New Roman"/>
        </w:rPr>
        <w:t xml:space="preserve"> </w:t>
      </w:r>
      <w:r w:rsidR="00A865B0" w:rsidRPr="001D3B11">
        <w:rPr>
          <w:rFonts w:asciiTheme="majorHAnsi" w:hAnsiTheme="majorHAnsi" w:cs="Times New Roman"/>
        </w:rPr>
        <w:t>and reflecting on</w:t>
      </w:r>
      <w:r w:rsidR="000F6DCB" w:rsidRPr="001D3B11">
        <w:rPr>
          <w:rFonts w:asciiTheme="majorHAnsi" w:hAnsiTheme="majorHAnsi" w:cs="Times New Roman"/>
        </w:rPr>
        <w:t xml:space="preserve"> the</w:t>
      </w:r>
      <w:r w:rsidR="00A865B0" w:rsidRPr="001D3B11">
        <w:rPr>
          <w:rFonts w:asciiTheme="majorHAnsi" w:hAnsiTheme="majorHAnsi" w:cs="Times New Roman"/>
        </w:rPr>
        <w:t xml:space="preserve"> </w:t>
      </w:r>
      <w:r w:rsidR="00655918" w:rsidRPr="001D3B11">
        <w:rPr>
          <w:rFonts w:asciiTheme="majorHAnsi" w:hAnsiTheme="majorHAnsi" w:cs="Times New Roman"/>
        </w:rPr>
        <w:t>lea</w:t>
      </w:r>
      <w:r w:rsidRPr="001D3B11">
        <w:rPr>
          <w:rFonts w:asciiTheme="majorHAnsi" w:hAnsiTheme="majorHAnsi" w:cs="Times New Roman"/>
        </w:rPr>
        <w:t>r</w:t>
      </w:r>
      <w:r w:rsidR="00655918" w:rsidRPr="001D3B11">
        <w:rPr>
          <w:rFonts w:asciiTheme="majorHAnsi" w:hAnsiTheme="majorHAnsi" w:cs="Times New Roman"/>
        </w:rPr>
        <w:t>ning and us</w:t>
      </w:r>
      <w:r w:rsidRPr="001D3B11">
        <w:rPr>
          <w:rFonts w:asciiTheme="majorHAnsi" w:hAnsiTheme="majorHAnsi" w:cs="Times New Roman"/>
        </w:rPr>
        <w:t>e</w:t>
      </w:r>
      <w:r w:rsidR="00655918" w:rsidRPr="001D3B11">
        <w:rPr>
          <w:rFonts w:asciiTheme="majorHAnsi" w:hAnsiTheme="majorHAnsi" w:cs="Times New Roman"/>
        </w:rPr>
        <w:t xml:space="preserve"> of the new skills and knowledge</w:t>
      </w:r>
      <w:r w:rsidR="00A865B0" w:rsidRPr="001D3B11">
        <w:rPr>
          <w:rFonts w:asciiTheme="majorHAnsi" w:hAnsiTheme="majorHAnsi" w:cs="Times New Roman"/>
        </w:rPr>
        <w:t xml:space="preserve">. </w:t>
      </w:r>
    </w:p>
    <w:p w14:paraId="3B3BDAAA" w14:textId="7A373E40" w:rsidR="00A865B0" w:rsidRPr="001D3B11" w:rsidRDefault="00A865B0" w:rsidP="00D45169">
      <w:pPr>
        <w:widowControl w:val="0"/>
        <w:autoSpaceDE w:val="0"/>
        <w:autoSpaceDN w:val="0"/>
        <w:adjustRightInd w:val="0"/>
        <w:spacing w:after="240"/>
        <w:rPr>
          <w:rFonts w:asciiTheme="majorHAnsi" w:hAnsiTheme="majorHAnsi" w:cs="Times New Roman"/>
        </w:rPr>
      </w:pPr>
      <w:r w:rsidRPr="00A00A86">
        <w:rPr>
          <w:rFonts w:asciiTheme="majorHAnsi" w:hAnsiTheme="majorHAnsi" w:cs="Times New Roman"/>
          <w:highlight w:val="yellow"/>
        </w:rPr>
        <w:t xml:space="preserve">The </w:t>
      </w:r>
      <w:r w:rsidRPr="00A00A86">
        <w:rPr>
          <w:rFonts w:asciiTheme="majorHAnsi" w:hAnsiTheme="majorHAnsi" w:cs="Times New Roman"/>
          <w:i/>
          <w:highlight w:val="yellow"/>
        </w:rPr>
        <w:t>Professional Growth Plan</w:t>
      </w:r>
      <w:r w:rsidR="00477223">
        <w:rPr>
          <w:rFonts w:asciiTheme="majorHAnsi" w:hAnsiTheme="majorHAnsi" w:cs="Times New Roman"/>
          <w:i/>
          <w:highlight w:val="yellow"/>
        </w:rPr>
        <w:t xml:space="preserve"> Development</w:t>
      </w:r>
      <w:r w:rsidRPr="00A00A86">
        <w:rPr>
          <w:rFonts w:asciiTheme="majorHAnsi" w:hAnsiTheme="majorHAnsi" w:cs="Times New Roman"/>
          <w:i/>
          <w:highlight w:val="yellow"/>
        </w:rPr>
        <w:t xml:space="preserve"> Rubric</w:t>
      </w:r>
      <w:r w:rsidRPr="00A00A86">
        <w:rPr>
          <w:rFonts w:asciiTheme="majorHAnsi" w:hAnsiTheme="majorHAnsi" w:cs="Times New Roman"/>
          <w:b/>
          <w:highlight w:val="yellow"/>
        </w:rPr>
        <w:t xml:space="preserve"> </w:t>
      </w:r>
      <w:r w:rsidRPr="00A00A86">
        <w:rPr>
          <w:rFonts w:asciiTheme="majorHAnsi" w:hAnsiTheme="majorHAnsi" w:cs="Times New Roman"/>
          <w:highlight w:val="yellow"/>
        </w:rPr>
        <w:t>(see</w:t>
      </w:r>
      <w:r w:rsidR="00466503" w:rsidRPr="00A00A86">
        <w:rPr>
          <w:rFonts w:asciiTheme="majorHAnsi" w:hAnsiTheme="majorHAnsi" w:cs="Times New Roman"/>
          <w:highlight w:val="yellow"/>
        </w:rPr>
        <w:t xml:space="preserve"> </w:t>
      </w:r>
      <w:r w:rsidR="00C4066A" w:rsidRPr="00A00A86">
        <w:rPr>
          <w:rFonts w:asciiTheme="majorHAnsi" w:hAnsiTheme="majorHAnsi" w:cs="Times New Roman"/>
          <w:highlight w:val="yellow"/>
        </w:rPr>
        <w:t>EES</w:t>
      </w:r>
      <w:r w:rsidRPr="00A00A86">
        <w:rPr>
          <w:rFonts w:asciiTheme="majorHAnsi" w:hAnsiTheme="majorHAnsi" w:cs="Times New Roman"/>
          <w:highlight w:val="yellow"/>
        </w:rPr>
        <w:t xml:space="preserve"> </w:t>
      </w:r>
      <w:hyperlink r:id="rId42" w:history="1">
        <w:r w:rsidRPr="00A00A86">
          <w:rPr>
            <w:rStyle w:val="Hyperlink"/>
            <w:rFonts w:asciiTheme="majorHAnsi" w:hAnsiTheme="majorHAnsi" w:cs="Times New Roman"/>
            <w:highlight w:val="yellow"/>
          </w:rPr>
          <w:t>Portal</w:t>
        </w:r>
      </w:hyperlink>
      <w:r w:rsidRPr="00A00A86">
        <w:rPr>
          <w:rFonts w:asciiTheme="majorHAnsi" w:hAnsiTheme="majorHAnsi" w:cs="Times New Roman"/>
          <w:highlight w:val="yellow"/>
        </w:rPr>
        <w:t xml:space="preserve">) will assist with development of the PGP. </w:t>
      </w:r>
      <w:r w:rsidR="00734372" w:rsidRPr="00A00A86">
        <w:rPr>
          <w:rFonts w:asciiTheme="majorHAnsi" w:hAnsiTheme="majorHAnsi" w:cs="Times New Roman"/>
          <w:highlight w:val="yellow"/>
        </w:rPr>
        <w:t>The counselor</w:t>
      </w:r>
      <w:r w:rsidRPr="00A00A86">
        <w:rPr>
          <w:rFonts w:asciiTheme="majorHAnsi" w:hAnsiTheme="majorHAnsi" w:cs="Times New Roman"/>
          <w:highlight w:val="yellow"/>
        </w:rPr>
        <w:t xml:space="preserve"> should refer to this document </w:t>
      </w:r>
      <w:r w:rsidR="00E8534B" w:rsidRPr="00A00A86">
        <w:rPr>
          <w:rFonts w:asciiTheme="majorHAnsi" w:hAnsiTheme="majorHAnsi" w:cs="Times New Roman"/>
          <w:highlight w:val="yellow"/>
        </w:rPr>
        <w:t xml:space="preserve">while developing the PGP </w:t>
      </w:r>
      <w:r w:rsidRPr="00A00A86">
        <w:rPr>
          <w:rFonts w:asciiTheme="majorHAnsi" w:hAnsiTheme="majorHAnsi" w:cs="Times New Roman"/>
          <w:highlight w:val="yellow"/>
        </w:rPr>
        <w:t xml:space="preserve">because it </w:t>
      </w:r>
      <w:r w:rsidR="00A00A86" w:rsidRPr="00A00A86">
        <w:rPr>
          <w:rFonts w:asciiTheme="majorHAnsi" w:hAnsiTheme="majorHAnsi" w:cs="Times New Roman"/>
          <w:highlight w:val="yellow"/>
        </w:rPr>
        <w:t xml:space="preserve">will </w:t>
      </w:r>
      <w:r w:rsidRPr="00A00A86">
        <w:rPr>
          <w:rFonts w:asciiTheme="majorHAnsi" w:hAnsiTheme="majorHAnsi" w:cs="Times New Roman"/>
          <w:highlight w:val="yellow"/>
        </w:rPr>
        <w:t xml:space="preserve">be used to </w:t>
      </w:r>
      <w:r w:rsidR="00477223">
        <w:rPr>
          <w:rFonts w:asciiTheme="majorHAnsi" w:hAnsiTheme="majorHAnsi" w:cs="Times New Roman"/>
          <w:highlight w:val="yellow"/>
        </w:rPr>
        <w:t>inform the scoring of</w:t>
      </w:r>
      <w:r w:rsidRPr="00A00A86">
        <w:rPr>
          <w:rFonts w:asciiTheme="majorHAnsi" w:hAnsiTheme="majorHAnsi" w:cs="Times New Roman"/>
          <w:highlight w:val="yellow"/>
        </w:rPr>
        <w:t xml:space="preserve"> the PGP.</w:t>
      </w:r>
    </w:p>
    <w:p w14:paraId="63D9D32B" w14:textId="42AD5ED6" w:rsidR="00D73F4B" w:rsidRPr="001D3B11" w:rsidRDefault="00D73F4B" w:rsidP="00D45169">
      <w:pPr>
        <w:pStyle w:val="ListParagraph"/>
        <w:widowControl w:val="0"/>
        <w:autoSpaceDE w:val="0"/>
        <w:autoSpaceDN w:val="0"/>
        <w:adjustRightInd w:val="0"/>
        <w:spacing w:after="240"/>
        <w:ind w:left="0"/>
        <w:rPr>
          <w:rFonts w:asciiTheme="majorHAnsi" w:hAnsiTheme="majorHAnsi" w:cs="Times New Roman"/>
        </w:rPr>
      </w:pPr>
      <w:r w:rsidRPr="001D3B11">
        <w:rPr>
          <w:rFonts w:asciiTheme="majorHAnsi" w:hAnsiTheme="majorHAnsi" w:cs="Times New Roman"/>
        </w:rPr>
        <w:t>Once the need</w:t>
      </w:r>
      <w:r w:rsidR="00477223">
        <w:rPr>
          <w:rFonts w:asciiTheme="majorHAnsi" w:hAnsiTheme="majorHAnsi" w:cs="Times New Roman"/>
        </w:rPr>
        <w:t>s are</w:t>
      </w:r>
      <w:r w:rsidRPr="001D3B11">
        <w:rPr>
          <w:rFonts w:asciiTheme="majorHAnsi" w:hAnsiTheme="majorHAnsi" w:cs="Times New Roman"/>
        </w:rPr>
        <w:t xml:space="preserve"> identified, </w:t>
      </w:r>
      <w:r w:rsidR="00734372" w:rsidRPr="001D3B11">
        <w:rPr>
          <w:rFonts w:asciiTheme="majorHAnsi" w:hAnsiTheme="majorHAnsi" w:cs="Times New Roman"/>
        </w:rPr>
        <w:t>the counselor</w:t>
      </w:r>
      <w:r w:rsidRPr="001D3B11">
        <w:rPr>
          <w:rFonts w:asciiTheme="majorHAnsi" w:hAnsiTheme="majorHAnsi" w:cs="Times New Roman"/>
        </w:rPr>
        <w:t xml:space="preserve"> formulate</w:t>
      </w:r>
      <w:r w:rsidR="00734372" w:rsidRPr="001D3B11">
        <w:rPr>
          <w:rFonts w:asciiTheme="majorHAnsi" w:hAnsiTheme="majorHAnsi" w:cs="Times New Roman"/>
        </w:rPr>
        <w:t>s</w:t>
      </w:r>
      <w:r w:rsidRPr="001D3B11">
        <w:rPr>
          <w:rFonts w:asciiTheme="majorHAnsi" w:hAnsiTheme="majorHAnsi" w:cs="Times New Roman"/>
        </w:rPr>
        <w:t xml:space="preserve"> goals for professional learning. </w:t>
      </w:r>
      <w:r w:rsidR="00A865B0" w:rsidRPr="001D3B11">
        <w:rPr>
          <w:rFonts w:asciiTheme="majorHAnsi" w:hAnsiTheme="majorHAnsi" w:cs="Times New Roman"/>
        </w:rPr>
        <w:t>Goal</w:t>
      </w:r>
      <w:r w:rsidR="00C17ABA" w:rsidRPr="001D3B11">
        <w:rPr>
          <w:rFonts w:asciiTheme="majorHAnsi" w:hAnsiTheme="majorHAnsi" w:cs="Times New Roman"/>
        </w:rPr>
        <w:t>s</w:t>
      </w:r>
      <w:r w:rsidR="00A865B0" w:rsidRPr="001D3B11">
        <w:rPr>
          <w:rFonts w:asciiTheme="majorHAnsi" w:hAnsiTheme="majorHAnsi" w:cs="Times New Roman"/>
        </w:rPr>
        <w:t xml:space="preserve"> for learning are written</w:t>
      </w:r>
      <w:r w:rsidR="006B6C56" w:rsidRPr="001D3B11">
        <w:rPr>
          <w:rFonts w:asciiTheme="majorHAnsi" w:hAnsiTheme="majorHAnsi" w:cs="Times New Roman"/>
        </w:rPr>
        <w:t xml:space="preserve"> </w:t>
      </w:r>
      <w:r w:rsidR="00A865B0" w:rsidRPr="001D3B11">
        <w:rPr>
          <w:rFonts w:asciiTheme="majorHAnsi" w:hAnsiTheme="majorHAnsi" w:cs="Times New Roman"/>
        </w:rPr>
        <w:t>as</w:t>
      </w:r>
      <w:r w:rsidR="006B6C56" w:rsidRPr="001D3B11">
        <w:rPr>
          <w:rFonts w:asciiTheme="majorHAnsi" w:hAnsiTheme="majorHAnsi" w:cs="Times New Roman"/>
        </w:rPr>
        <w:t xml:space="preserve"> </w:t>
      </w:r>
      <w:r w:rsidR="006B6C56" w:rsidRPr="001D3B11">
        <w:rPr>
          <w:rFonts w:asciiTheme="majorHAnsi" w:hAnsiTheme="majorHAnsi" w:cs="Times New Roman"/>
        </w:rPr>
        <w:lastRenderedPageBreak/>
        <w:t>SMART goal</w:t>
      </w:r>
      <w:r w:rsidR="00A865B0" w:rsidRPr="001D3B11">
        <w:rPr>
          <w:rFonts w:asciiTheme="majorHAnsi" w:hAnsiTheme="majorHAnsi" w:cs="Times New Roman"/>
        </w:rPr>
        <w:t>s</w:t>
      </w:r>
      <w:r w:rsidR="006B6C56" w:rsidRPr="001D3B11">
        <w:rPr>
          <w:rFonts w:asciiTheme="majorHAnsi" w:hAnsiTheme="majorHAnsi" w:cs="Times New Roman"/>
        </w:rPr>
        <w:t xml:space="preserve">. SMART is an acronym for </w:t>
      </w:r>
      <w:r w:rsidR="006B6C56" w:rsidRPr="001D3B11">
        <w:rPr>
          <w:rFonts w:asciiTheme="majorHAnsi" w:hAnsiTheme="majorHAnsi" w:cs="Times New Roman"/>
          <w:b/>
        </w:rPr>
        <w:t>S</w:t>
      </w:r>
      <w:r w:rsidR="006B6C56" w:rsidRPr="001D3B11">
        <w:rPr>
          <w:rFonts w:asciiTheme="majorHAnsi" w:hAnsiTheme="majorHAnsi" w:cs="Times New Roman"/>
        </w:rPr>
        <w:t xml:space="preserve">pecific, </w:t>
      </w:r>
      <w:r w:rsidR="006B6C56" w:rsidRPr="001D3B11">
        <w:rPr>
          <w:rFonts w:asciiTheme="majorHAnsi" w:hAnsiTheme="majorHAnsi" w:cs="Times New Roman"/>
          <w:b/>
        </w:rPr>
        <w:t>M</w:t>
      </w:r>
      <w:r w:rsidR="006B6C56" w:rsidRPr="001D3B11">
        <w:rPr>
          <w:rFonts w:asciiTheme="majorHAnsi" w:hAnsiTheme="majorHAnsi" w:cs="Times New Roman"/>
        </w:rPr>
        <w:t xml:space="preserve">easurable, </w:t>
      </w:r>
      <w:r w:rsidR="006B6C56" w:rsidRPr="001D3B11">
        <w:rPr>
          <w:rFonts w:asciiTheme="majorHAnsi" w:hAnsiTheme="majorHAnsi" w:cs="Times New Roman"/>
          <w:b/>
        </w:rPr>
        <w:t>A</w:t>
      </w:r>
      <w:r w:rsidR="006B6C56" w:rsidRPr="001D3B11">
        <w:rPr>
          <w:rFonts w:asciiTheme="majorHAnsi" w:hAnsiTheme="majorHAnsi" w:cs="Times New Roman"/>
        </w:rPr>
        <w:t xml:space="preserve">chievable, </w:t>
      </w:r>
      <w:r w:rsidR="006B6C56" w:rsidRPr="001D3B11">
        <w:rPr>
          <w:rFonts w:asciiTheme="majorHAnsi" w:hAnsiTheme="majorHAnsi" w:cs="Times New Roman"/>
          <w:b/>
        </w:rPr>
        <w:t>R</w:t>
      </w:r>
      <w:r w:rsidR="006B6C56" w:rsidRPr="001D3B11">
        <w:rPr>
          <w:rFonts w:asciiTheme="majorHAnsi" w:hAnsiTheme="majorHAnsi" w:cs="Times New Roman"/>
        </w:rPr>
        <w:t xml:space="preserve">elevant, and </w:t>
      </w:r>
      <w:r w:rsidR="006B6C56" w:rsidRPr="001D3B11">
        <w:rPr>
          <w:rFonts w:asciiTheme="majorHAnsi" w:hAnsiTheme="majorHAnsi" w:cs="Times New Roman"/>
          <w:b/>
        </w:rPr>
        <w:t>T</w:t>
      </w:r>
      <w:r w:rsidR="006B6C56" w:rsidRPr="001D3B11">
        <w:rPr>
          <w:rFonts w:asciiTheme="majorHAnsi" w:hAnsiTheme="majorHAnsi" w:cs="Times New Roman"/>
        </w:rPr>
        <w:t xml:space="preserve">ime-bound. A template for writing the goal is shown below and then used in the example. Administrators and teachers are familiar with writing SMART goals and can serve as resources for </w:t>
      </w:r>
      <w:r w:rsidR="00734372" w:rsidRPr="001D3B11">
        <w:rPr>
          <w:rFonts w:asciiTheme="majorHAnsi" w:hAnsiTheme="majorHAnsi" w:cs="Times New Roman"/>
        </w:rPr>
        <w:t>the counselor</w:t>
      </w:r>
      <w:r w:rsidR="006B6C56" w:rsidRPr="001D3B11">
        <w:rPr>
          <w:rFonts w:asciiTheme="majorHAnsi" w:hAnsiTheme="majorHAnsi" w:cs="Times New Roman"/>
        </w:rPr>
        <w:t>. See the</w:t>
      </w:r>
      <w:r w:rsidR="00C4066A">
        <w:rPr>
          <w:rFonts w:asciiTheme="majorHAnsi" w:hAnsiTheme="majorHAnsi" w:cs="Times New Roman"/>
        </w:rPr>
        <w:t xml:space="preserve"> VIDE EES</w:t>
      </w:r>
      <w:r w:rsidR="006B6C56" w:rsidRPr="001D3B11">
        <w:rPr>
          <w:rFonts w:asciiTheme="majorHAnsi" w:hAnsiTheme="majorHAnsi" w:cs="Times New Roman"/>
        </w:rPr>
        <w:t xml:space="preserve"> </w:t>
      </w:r>
      <w:hyperlink r:id="rId43" w:history="1">
        <w:r w:rsidR="006B6C56" w:rsidRPr="001D3B11">
          <w:rPr>
            <w:rStyle w:val="Hyperlink"/>
            <w:rFonts w:asciiTheme="majorHAnsi" w:hAnsiTheme="majorHAnsi" w:cs="Times New Roman"/>
          </w:rPr>
          <w:t>Portal</w:t>
        </w:r>
      </w:hyperlink>
      <w:r w:rsidR="006B6C56" w:rsidRPr="001D3B11">
        <w:rPr>
          <w:rFonts w:asciiTheme="majorHAnsi" w:hAnsiTheme="majorHAnsi" w:cs="Times New Roman"/>
        </w:rPr>
        <w:t xml:space="preserve"> for add</w:t>
      </w:r>
      <w:r w:rsidR="00AF6ECE" w:rsidRPr="001D3B11">
        <w:rPr>
          <w:rFonts w:asciiTheme="majorHAnsi" w:hAnsiTheme="majorHAnsi" w:cs="Times New Roman"/>
        </w:rPr>
        <w:t>itional examples of SMART goals</w:t>
      </w:r>
      <w:r w:rsidR="006B6C56" w:rsidRPr="001D3B11">
        <w:rPr>
          <w:rFonts w:asciiTheme="majorHAnsi" w:hAnsiTheme="majorHAnsi" w:cs="Times New Roman"/>
        </w:rPr>
        <w:t>.</w:t>
      </w:r>
    </w:p>
    <w:p w14:paraId="70841519" w14:textId="456E176A" w:rsidR="006B6C56" w:rsidRPr="001D3B11" w:rsidRDefault="006B6C56" w:rsidP="00D45169">
      <w:pPr>
        <w:pStyle w:val="ListParagraph"/>
        <w:widowControl w:val="0"/>
        <w:autoSpaceDE w:val="0"/>
        <w:autoSpaceDN w:val="0"/>
        <w:adjustRightInd w:val="0"/>
        <w:spacing w:after="240"/>
        <w:ind w:left="0"/>
        <w:rPr>
          <w:rFonts w:asciiTheme="majorHAnsi" w:hAnsiTheme="majorHAnsi" w:cs="Times New Roman"/>
        </w:rPr>
      </w:pPr>
    </w:p>
    <w:p w14:paraId="162A557F" w14:textId="77777777" w:rsidR="006B6C56" w:rsidRPr="001D3B11" w:rsidRDefault="006B6C56" w:rsidP="00D45169">
      <w:pPr>
        <w:pStyle w:val="ListParagraph"/>
        <w:widowControl w:val="0"/>
        <w:autoSpaceDE w:val="0"/>
        <w:autoSpaceDN w:val="0"/>
        <w:adjustRightInd w:val="0"/>
        <w:spacing w:after="240"/>
        <w:ind w:left="0"/>
        <w:rPr>
          <w:rFonts w:asciiTheme="majorHAnsi" w:hAnsiTheme="majorHAnsi" w:cs="Times New Roman"/>
        </w:rPr>
      </w:pPr>
      <w:r w:rsidRPr="001D3B11">
        <w:rPr>
          <w:rFonts w:asciiTheme="majorHAnsi" w:hAnsiTheme="majorHAnsi" w:cs="Times New Roman"/>
        </w:rPr>
        <w:t>Here is the template to use in writing the goal:</w:t>
      </w:r>
    </w:p>
    <w:p w14:paraId="711EB4E3" w14:textId="77777777" w:rsidR="006B6C56" w:rsidRPr="001D3B11" w:rsidRDefault="006B6C56" w:rsidP="00D45169">
      <w:pPr>
        <w:pBdr>
          <w:top w:val="single" w:sz="4" w:space="1" w:color="auto"/>
          <w:left w:val="single" w:sz="4" w:space="4" w:color="auto"/>
          <w:bottom w:val="single" w:sz="4" w:space="1" w:color="auto"/>
          <w:right w:val="single" w:sz="4" w:space="4" w:color="auto"/>
        </w:pBdr>
        <w:spacing w:after="120"/>
        <w:rPr>
          <w:rFonts w:asciiTheme="majorHAnsi" w:hAnsiTheme="majorHAnsi"/>
          <w:b/>
          <w:iCs/>
        </w:rPr>
      </w:pPr>
      <w:r w:rsidRPr="001D3B11">
        <w:rPr>
          <w:rFonts w:asciiTheme="majorHAnsi" w:hAnsiTheme="majorHAnsi"/>
          <w:b/>
          <w:iCs/>
        </w:rPr>
        <w:t>Framing the SMART Goal</w:t>
      </w:r>
    </w:p>
    <w:p w14:paraId="420E5ACE" w14:textId="77777777" w:rsidR="006B6C56" w:rsidRPr="001D3B11" w:rsidRDefault="006B6C56" w:rsidP="00D45169">
      <w:pPr>
        <w:pBdr>
          <w:top w:val="single" w:sz="4" w:space="1" w:color="auto"/>
          <w:left w:val="single" w:sz="4" w:space="4" w:color="auto"/>
          <w:bottom w:val="single" w:sz="4" w:space="1" w:color="auto"/>
          <w:right w:val="single" w:sz="4" w:space="4" w:color="auto"/>
        </w:pBdr>
        <w:spacing w:after="240"/>
        <w:rPr>
          <w:rFonts w:asciiTheme="majorHAnsi" w:hAnsiTheme="majorHAnsi"/>
          <w:iCs/>
        </w:rPr>
      </w:pPr>
      <w:r w:rsidRPr="001D3B11">
        <w:rPr>
          <w:rFonts w:asciiTheme="majorHAnsi" w:hAnsiTheme="majorHAnsi"/>
          <w:iCs/>
          <w:color w:val="000000" w:themeColor="text1"/>
        </w:rPr>
        <w:t xml:space="preserve">I will improve my ability to </w:t>
      </w:r>
      <w:r w:rsidRPr="001D3B11">
        <w:rPr>
          <w:rFonts w:asciiTheme="majorHAnsi" w:hAnsiTheme="majorHAnsi"/>
          <w:iCs/>
          <w:color w:val="FF0000"/>
        </w:rPr>
        <w:t>(state the practice I want to improve)</w:t>
      </w:r>
      <w:r w:rsidRPr="001D3B11">
        <w:rPr>
          <w:rFonts w:asciiTheme="majorHAnsi" w:hAnsiTheme="majorHAnsi"/>
          <w:iCs/>
          <w:color w:val="000000" w:themeColor="text1"/>
        </w:rPr>
        <w:t xml:space="preserve"> by </w:t>
      </w:r>
      <w:r w:rsidRPr="001D3B11">
        <w:rPr>
          <w:rFonts w:asciiTheme="majorHAnsi" w:hAnsiTheme="majorHAnsi"/>
          <w:iCs/>
          <w:color w:val="008000"/>
        </w:rPr>
        <w:t>(state how and when I will do this)</w:t>
      </w:r>
      <w:r w:rsidRPr="001D3B11">
        <w:rPr>
          <w:rFonts w:asciiTheme="majorHAnsi" w:hAnsiTheme="majorHAnsi"/>
          <w:iCs/>
          <w:color w:val="0070C0"/>
        </w:rPr>
        <w:t xml:space="preserve"> </w:t>
      </w:r>
      <w:r w:rsidRPr="001D3B11">
        <w:rPr>
          <w:rFonts w:asciiTheme="majorHAnsi" w:hAnsiTheme="majorHAnsi"/>
          <w:iCs/>
        </w:rPr>
        <w:t>to learn</w:t>
      </w:r>
      <w:r w:rsidRPr="001D3B11">
        <w:rPr>
          <w:rFonts w:asciiTheme="majorHAnsi" w:hAnsiTheme="majorHAnsi"/>
          <w:iCs/>
          <w:color w:val="0070C0"/>
        </w:rPr>
        <w:t xml:space="preserve"> </w:t>
      </w:r>
      <w:r w:rsidRPr="001D3B11">
        <w:rPr>
          <w:rFonts w:asciiTheme="majorHAnsi" w:hAnsiTheme="majorHAnsi"/>
          <w:iCs/>
          <w:color w:val="0000FF"/>
        </w:rPr>
        <w:t>(state what I will learn)</w:t>
      </w:r>
      <w:r w:rsidRPr="001D3B11">
        <w:rPr>
          <w:rFonts w:asciiTheme="majorHAnsi" w:hAnsiTheme="majorHAnsi"/>
          <w:iCs/>
          <w:color w:val="0070C0"/>
        </w:rPr>
        <w:t>,</w:t>
      </w:r>
      <w:r w:rsidRPr="001D3B11">
        <w:rPr>
          <w:rFonts w:asciiTheme="majorHAnsi" w:hAnsiTheme="majorHAnsi"/>
          <w:iCs/>
          <w:color w:val="FF0000"/>
        </w:rPr>
        <w:t xml:space="preserve"> </w:t>
      </w:r>
      <w:r w:rsidRPr="001D3B11">
        <w:rPr>
          <w:rFonts w:asciiTheme="majorHAnsi" w:hAnsiTheme="majorHAnsi"/>
          <w:iCs/>
        </w:rPr>
        <w:t>and</w:t>
      </w:r>
      <w:r w:rsidRPr="001D3B11">
        <w:rPr>
          <w:rFonts w:asciiTheme="majorHAnsi" w:hAnsiTheme="majorHAnsi"/>
          <w:iCs/>
          <w:color w:val="0070C0"/>
        </w:rPr>
        <w:t xml:space="preserve"> </w:t>
      </w:r>
      <w:r w:rsidRPr="001D3B11">
        <w:rPr>
          <w:rFonts w:asciiTheme="majorHAnsi" w:hAnsiTheme="majorHAnsi"/>
          <w:iCs/>
        </w:rPr>
        <w:t xml:space="preserve">I will implement </w:t>
      </w:r>
      <w:r w:rsidRPr="001D3B11">
        <w:rPr>
          <w:rFonts w:asciiTheme="majorHAnsi" w:hAnsiTheme="majorHAnsi"/>
          <w:iCs/>
          <w:color w:val="C632E3"/>
        </w:rPr>
        <w:t>(how and when I will apply the learning)</w:t>
      </w:r>
      <w:r w:rsidRPr="001D3B11">
        <w:rPr>
          <w:rFonts w:asciiTheme="majorHAnsi" w:hAnsiTheme="majorHAnsi"/>
          <w:iCs/>
        </w:rPr>
        <w:t>.</w:t>
      </w:r>
    </w:p>
    <w:p w14:paraId="53C407B1" w14:textId="1D61522C" w:rsidR="006B6C56" w:rsidRPr="001D3B11" w:rsidRDefault="00BC540D" w:rsidP="00D45169">
      <w:pPr>
        <w:widowControl w:val="0"/>
        <w:autoSpaceDE w:val="0"/>
        <w:autoSpaceDN w:val="0"/>
        <w:adjustRightInd w:val="0"/>
        <w:spacing w:after="240"/>
        <w:rPr>
          <w:rFonts w:asciiTheme="majorHAnsi" w:hAnsiTheme="majorHAnsi" w:cs="Times New Roman"/>
        </w:rPr>
      </w:pPr>
      <w:r>
        <w:rPr>
          <w:rFonts w:asciiTheme="majorHAnsi" w:hAnsiTheme="majorHAnsi" w:cs="Times New Roman"/>
        </w:rPr>
        <w:t xml:space="preserve">Following are examples of </w:t>
      </w:r>
      <w:r w:rsidR="006B6C56" w:rsidRPr="001D3B11">
        <w:rPr>
          <w:rFonts w:asciiTheme="majorHAnsi" w:hAnsiTheme="majorHAnsi" w:cs="Times New Roman"/>
        </w:rPr>
        <w:t>SMART goal</w:t>
      </w:r>
      <w:r>
        <w:rPr>
          <w:rFonts w:asciiTheme="majorHAnsi" w:hAnsiTheme="majorHAnsi" w:cs="Times New Roman"/>
        </w:rPr>
        <w:t>s</w:t>
      </w:r>
      <w:r w:rsidR="006B6C56" w:rsidRPr="001D3B11">
        <w:rPr>
          <w:rFonts w:asciiTheme="majorHAnsi" w:hAnsiTheme="majorHAnsi" w:cs="Times New Roman"/>
        </w:rPr>
        <w:t xml:space="preserve">. The color-coding aligns with the template. The </w:t>
      </w:r>
      <w:r w:rsidR="00126D48" w:rsidRPr="001D3B11">
        <w:rPr>
          <w:rFonts w:asciiTheme="majorHAnsi" w:hAnsiTheme="majorHAnsi" w:cs="Times New Roman"/>
        </w:rPr>
        <w:t>counselor</w:t>
      </w:r>
      <w:r w:rsidR="006B6C56" w:rsidRPr="001D3B11">
        <w:rPr>
          <w:rFonts w:asciiTheme="majorHAnsi" w:hAnsiTheme="majorHAnsi" w:cs="Times New Roman"/>
        </w:rPr>
        <w:t xml:space="preserve"> should check to see that all of the parts to the goal are included as s/he writes a goal.</w:t>
      </w:r>
    </w:p>
    <w:p w14:paraId="07CB14CC" w14:textId="0EB9FAC2" w:rsidR="00A10795" w:rsidRPr="001D3B11" w:rsidRDefault="00A10795" w:rsidP="00D45169">
      <w:pPr>
        <w:widowControl w:val="0"/>
        <w:autoSpaceDE w:val="0"/>
        <w:autoSpaceDN w:val="0"/>
        <w:adjustRightInd w:val="0"/>
        <w:spacing w:after="240"/>
        <w:rPr>
          <w:rFonts w:asciiTheme="majorHAnsi" w:hAnsiTheme="majorHAnsi" w:cs="Times New Roman"/>
        </w:rPr>
      </w:pPr>
      <w:r w:rsidRPr="001D3B11">
        <w:rPr>
          <w:rFonts w:asciiTheme="majorHAnsi" w:hAnsiTheme="majorHAnsi" w:cs="Times New Roman"/>
          <w:b/>
          <w:u w:val="single"/>
        </w:rPr>
        <w:t>Example</w:t>
      </w:r>
      <w:r w:rsidR="00126D48" w:rsidRPr="001D3B11">
        <w:rPr>
          <w:rFonts w:asciiTheme="majorHAnsi" w:hAnsiTheme="majorHAnsi" w:cs="Times New Roman"/>
          <w:b/>
          <w:u w:val="single"/>
        </w:rPr>
        <w:t xml:space="preserve"> of </w:t>
      </w:r>
      <w:r w:rsidR="00A00A86" w:rsidRPr="001C2278">
        <w:rPr>
          <w:rFonts w:asciiTheme="majorHAnsi" w:hAnsiTheme="majorHAnsi" w:cs="Times New Roman"/>
          <w:b/>
          <w:highlight w:val="yellow"/>
          <w:u w:val="single"/>
        </w:rPr>
        <w:t>P</w:t>
      </w:r>
      <w:r w:rsidR="001C2278" w:rsidRPr="001C2278">
        <w:rPr>
          <w:rFonts w:asciiTheme="majorHAnsi" w:hAnsiTheme="majorHAnsi" w:cs="Times New Roman"/>
          <w:b/>
          <w:highlight w:val="yellow"/>
          <w:u w:val="single"/>
        </w:rPr>
        <w:t>rofessional Growth</w:t>
      </w:r>
      <w:r w:rsidR="00126D48" w:rsidRPr="001D3B11">
        <w:rPr>
          <w:rFonts w:asciiTheme="majorHAnsi" w:hAnsiTheme="majorHAnsi" w:cs="Times New Roman"/>
          <w:b/>
          <w:u w:val="single"/>
        </w:rPr>
        <w:t xml:space="preserve"> Goal</w:t>
      </w:r>
      <w:r w:rsidRPr="001D3B11">
        <w:rPr>
          <w:rFonts w:asciiTheme="majorHAnsi" w:hAnsiTheme="majorHAnsi" w:cs="Times New Roman"/>
          <w:b/>
          <w:u w:val="single"/>
        </w:rPr>
        <w:t>:</w:t>
      </w:r>
      <w:r w:rsidRPr="001D3B11">
        <w:rPr>
          <w:rFonts w:asciiTheme="majorHAnsi" w:hAnsiTheme="majorHAnsi" w:cs="Times New Roman"/>
        </w:rPr>
        <w:t xml:space="preserve"> A counselor has heard the term “cultural competence” and</w:t>
      </w:r>
      <w:r w:rsidR="00FB2B35" w:rsidRPr="001D3B11">
        <w:rPr>
          <w:rFonts w:asciiTheme="majorHAnsi" w:hAnsiTheme="majorHAnsi" w:cs="Times New Roman"/>
        </w:rPr>
        <w:t xml:space="preserve"> after discussing the data collected by the administrative team in the previous school year related to school culture,</w:t>
      </w:r>
      <w:r w:rsidRPr="001D3B11">
        <w:rPr>
          <w:rFonts w:asciiTheme="majorHAnsi" w:hAnsiTheme="majorHAnsi" w:cs="Times New Roman"/>
        </w:rPr>
        <w:t xml:space="preserve"> decides to learn more specifics about how to apply </w:t>
      </w:r>
      <w:r w:rsidR="00FB2B35" w:rsidRPr="001D3B11">
        <w:rPr>
          <w:rFonts w:asciiTheme="majorHAnsi" w:hAnsiTheme="majorHAnsi" w:cs="Times New Roman"/>
        </w:rPr>
        <w:t>culturally competent practices</w:t>
      </w:r>
      <w:r w:rsidRPr="001D3B11">
        <w:rPr>
          <w:rFonts w:asciiTheme="majorHAnsi" w:hAnsiTheme="majorHAnsi" w:cs="Times New Roman"/>
        </w:rPr>
        <w:t xml:space="preserve"> </w:t>
      </w:r>
      <w:r w:rsidR="00FB2B35" w:rsidRPr="001D3B11">
        <w:rPr>
          <w:rFonts w:asciiTheme="majorHAnsi" w:hAnsiTheme="majorHAnsi" w:cs="Times New Roman"/>
        </w:rPr>
        <w:t>in her guidance program</w:t>
      </w:r>
      <w:r w:rsidRPr="001D3B11">
        <w:rPr>
          <w:rFonts w:asciiTheme="majorHAnsi" w:hAnsiTheme="majorHAnsi" w:cs="Times New Roman"/>
        </w:rPr>
        <w:t>.</w:t>
      </w:r>
      <w:r w:rsidR="00FB2B35" w:rsidRPr="001D3B11">
        <w:rPr>
          <w:rFonts w:asciiTheme="majorHAnsi" w:hAnsiTheme="majorHAnsi" w:cs="Times New Roman"/>
        </w:rPr>
        <w:t xml:space="preserve"> </w:t>
      </w:r>
    </w:p>
    <w:p w14:paraId="0FA77091" w14:textId="07A7514C" w:rsidR="00E9479F" w:rsidRPr="001D3B11" w:rsidRDefault="00E9479F" w:rsidP="00D45169">
      <w:pPr>
        <w:widowControl w:val="0"/>
        <w:pBdr>
          <w:top w:val="single" w:sz="4" w:space="1" w:color="auto"/>
          <w:left w:val="single" w:sz="4" w:space="4" w:color="auto"/>
          <w:bottom w:val="single" w:sz="4" w:space="1" w:color="auto"/>
          <w:right w:val="single" w:sz="4" w:space="4" w:color="auto"/>
        </w:pBdr>
        <w:autoSpaceDE w:val="0"/>
        <w:autoSpaceDN w:val="0"/>
        <w:adjustRightInd w:val="0"/>
        <w:spacing w:after="240"/>
        <w:rPr>
          <w:rFonts w:asciiTheme="majorHAnsi" w:hAnsiTheme="majorHAnsi" w:cs="Times New Roman"/>
        </w:rPr>
      </w:pPr>
      <w:r w:rsidRPr="001D3B11">
        <w:rPr>
          <w:rFonts w:asciiTheme="majorHAnsi" w:hAnsiTheme="majorHAnsi" w:cs="Times New Roman"/>
        </w:rPr>
        <w:t xml:space="preserve">I will improve my ability to </w:t>
      </w:r>
      <w:r w:rsidRPr="001D3B11">
        <w:rPr>
          <w:rFonts w:asciiTheme="majorHAnsi" w:hAnsiTheme="majorHAnsi" w:cs="Times New Roman"/>
          <w:color w:val="FF0000"/>
        </w:rPr>
        <w:t>utilize culturally competent practices</w:t>
      </w:r>
      <w:r w:rsidRPr="001D3B11">
        <w:rPr>
          <w:rFonts w:asciiTheme="majorHAnsi" w:hAnsiTheme="majorHAnsi" w:cs="Times New Roman"/>
        </w:rPr>
        <w:t xml:space="preserve"> </w:t>
      </w:r>
      <w:r w:rsidRPr="001D3B11">
        <w:rPr>
          <w:rFonts w:asciiTheme="majorHAnsi" w:hAnsiTheme="majorHAnsi" w:cs="Times New Roman"/>
          <w:color w:val="FF0000"/>
        </w:rPr>
        <w:t>during classroom guidance</w:t>
      </w:r>
      <w:r w:rsidRPr="001D3B11">
        <w:rPr>
          <w:rFonts w:asciiTheme="majorHAnsi" w:hAnsiTheme="majorHAnsi" w:cs="Times New Roman"/>
        </w:rPr>
        <w:t xml:space="preserve"> by </w:t>
      </w:r>
      <w:r w:rsidRPr="001D3B11">
        <w:rPr>
          <w:rFonts w:asciiTheme="majorHAnsi" w:hAnsiTheme="majorHAnsi" w:cs="Times New Roman"/>
          <w:color w:val="008000"/>
        </w:rPr>
        <w:t>viewing a webinar</w:t>
      </w:r>
      <w:r w:rsidR="00E34F6E" w:rsidRPr="001D3B11">
        <w:rPr>
          <w:rFonts w:asciiTheme="majorHAnsi" w:hAnsiTheme="majorHAnsi" w:cs="Times New Roman"/>
          <w:color w:val="008000"/>
        </w:rPr>
        <w:t xml:space="preserve"> in October</w:t>
      </w:r>
      <w:r w:rsidRPr="001D3B11">
        <w:rPr>
          <w:rFonts w:asciiTheme="majorHAnsi" w:hAnsiTheme="majorHAnsi" w:cs="Times New Roman"/>
          <w:color w:val="008000"/>
        </w:rPr>
        <w:t xml:space="preserve"> on the ASCA website</w:t>
      </w:r>
      <w:r w:rsidRPr="001D3B11">
        <w:rPr>
          <w:rFonts w:asciiTheme="majorHAnsi" w:hAnsiTheme="majorHAnsi" w:cs="Times New Roman"/>
        </w:rPr>
        <w:t xml:space="preserve"> (</w:t>
      </w:r>
      <w:hyperlink r:id="rId44" w:history="1">
        <w:r w:rsidRPr="001D3B11">
          <w:rPr>
            <w:rStyle w:val="Hyperlink"/>
            <w:rFonts w:asciiTheme="majorHAnsi" w:hAnsiTheme="majorHAnsi" w:cs="Times New Roman"/>
          </w:rPr>
          <w:t>www.schoolcounselor.org</w:t>
        </w:r>
      </w:hyperlink>
      <w:r w:rsidRPr="001D3B11">
        <w:rPr>
          <w:rFonts w:asciiTheme="majorHAnsi" w:hAnsiTheme="majorHAnsi" w:cs="Times New Roman"/>
        </w:rPr>
        <w:t xml:space="preserve">). I will learn </w:t>
      </w:r>
      <w:r w:rsidRPr="001D3B11">
        <w:rPr>
          <w:rFonts w:asciiTheme="majorHAnsi" w:hAnsiTheme="majorHAnsi" w:cs="Times New Roman"/>
          <w:color w:val="0000FF"/>
        </w:rPr>
        <w:t>how to infuse cultural</w:t>
      </w:r>
      <w:r w:rsidR="001C5DDA" w:rsidRPr="001D3B11">
        <w:rPr>
          <w:rFonts w:asciiTheme="majorHAnsi" w:hAnsiTheme="majorHAnsi" w:cs="Times New Roman"/>
          <w:color w:val="0000FF"/>
        </w:rPr>
        <w:t>ly competent behaviors</w:t>
      </w:r>
      <w:r w:rsidRPr="001D3B11">
        <w:rPr>
          <w:rFonts w:asciiTheme="majorHAnsi" w:hAnsiTheme="majorHAnsi" w:cs="Times New Roman"/>
          <w:color w:val="0000FF"/>
        </w:rPr>
        <w:t xml:space="preserve"> into the school’s guidance program</w:t>
      </w:r>
      <w:r w:rsidR="001C5DDA" w:rsidRPr="001D3B11">
        <w:rPr>
          <w:rFonts w:asciiTheme="majorHAnsi" w:hAnsiTheme="majorHAnsi" w:cs="Times New Roman"/>
          <w:color w:val="0000FF"/>
        </w:rPr>
        <w:t xml:space="preserve"> and </w:t>
      </w:r>
      <w:r w:rsidR="00EB1A8E" w:rsidRPr="001D3B11">
        <w:rPr>
          <w:rFonts w:asciiTheme="majorHAnsi" w:hAnsiTheme="majorHAnsi" w:cs="Times New Roman"/>
          <w:color w:val="0000FF"/>
        </w:rPr>
        <w:t>record</w:t>
      </w:r>
      <w:r w:rsidR="001C5DDA" w:rsidRPr="001D3B11">
        <w:rPr>
          <w:rFonts w:asciiTheme="majorHAnsi" w:hAnsiTheme="majorHAnsi" w:cs="Times New Roman"/>
          <w:color w:val="0000FF"/>
        </w:rPr>
        <w:t xml:space="preserve"> the specific practices from the webinar</w:t>
      </w:r>
      <w:r w:rsidR="00EB1A8E" w:rsidRPr="001D3B11">
        <w:rPr>
          <w:rFonts w:asciiTheme="majorHAnsi" w:hAnsiTheme="majorHAnsi" w:cs="Times New Roman"/>
          <w:color w:val="0000FF"/>
        </w:rPr>
        <w:t xml:space="preserve"> that I plan to utilize</w:t>
      </w:r>
      <w:r w:rsidR="00EB1A8E" w:rsidRPr="001D3B11">
        <w:rPr>
          <w:rFonts w:asciiTheme="majorHAnsi" w:hAnsiTheme="majorHAnsi" w:cs="Times New Roman"/>
        </w:rPr>
        <w:t>.</w:t>
      </w:r>
      <w:r w:rsidRPr="001D3B11">
        <w:rPr>
          <w:rFonts w:asciiTheme="majorHAnsi" w:hAnsiTheme="majorHAnsi" w:cs="Times New Roman"/>
        </w:rPr>
        <w:t xml:space="preserve"> I will implement</w:t>
      </w:r>
      <w:r w:rsidR="00E34F6E" w:rsidRPr="001D3B11">
        <w:rPr>
          <w:rFonts w:asciiTheme="majorHAnsi" w:hAnsiTheme="majorHAnsi" w:cs="Times New Roman"/>
          <w:color w:val="B734CD"/>
        </w:rPr>
        <w:t xml:space="preserve"> </w:t>
      </w:r>
      <w:r w:rsidR="001C5DDA" w:rsidRPr="001D3B11">
        <w:rPr>
          <w:rFonts w:asciiTheme="majorHAnsi" w:hAnsiTheme="majorHAnsi" w:cs="Times New Roman"/>
          <w:color w:val="B734CD"/>
        </w:rPr>
        <w:t>by explaining</w:t>
      </w:r>
      <w:ins w:id="7" w:author="Marilyn Kline" w:date="2016-07-07T11:35:00Z">
        <w:r w:rsidR="00665BCE" w:rsidRPr="001D3B11">
          <w:rPr>
            <w:rFonts w:asciiTheme="majorHAnsi" w:hAnsiTheme="majorHAnsi" w:cs="Times New Roman"/>
            <w:color w:val="B734CD"/>
          </w:rPr>
          <w:t>,</w:t>
        </w:r>
      </w:ins>
      <w:r w:rsidR="001C5DDA" w:rsidRPr="001D3B11">
        <w:rPr>
          <w:rFonts w:asciiTheme="majorHAnsi" w:hAnsiTheme="majorHAnsi" w:cs="Times New Roman"/>
          <w:color w:val="B734CD"/>
        </w:rPr>
        <w:t xml:space="preserve"> modeling</w:t>
      </w:r>
      <w:ins w:id="8" w:author="Marilyn Kline" w:date="2016-07-07T11:35:00Z">
        <w:r w:rsidR="00665BCE" w:rsidRPr="001D3B11">
          <w:rPr>
            <w:rFonts w:asciiTheme="majorHAnsi" w:hAnsiTheme="majorHAnsi" w:cs="Times New Roman"/>
            <w:color w:val="B734CD"/>
          </w:rPr>
          <w:t>,</w:t>
        </w:r>
      </w:ins>
      <w:r w:rsidR="00EB1A8E" w:rsidRPr="001D3B11">
        <w:rPr>
          <w:rFonts w:asciiTheme="majorHAnsi" w:hAnsiTheme="majorHAnsi" w:cs="Times New Roman"/>
          <w:color w:val="B734CD"/>
        </w:rPr>
        <w:t xml:space="preserve"> and discussing</w:t>
      </w:r>
      <w:r w:rsidR="001C5DDA" w:rsidRPr="001D3B11">
        <w:rPr>
          <w:rFonts w:asciiTheme="majorHAnsi" w:hAnsiTheme="majorHAnsi" w:cs="Times New Roman"/>
          <w:color w:val="B734CD"/>
        </w:rPr>
        <w:t xml:space="preserve"> the</w:t>
      </w:r>
      <w:r w:rsidR="00EB1A8E" w:rsidRPr="001D3B11">
        <w:rPr>
          <w:rFonts w:asciiTheme="majorHAnsi" w:hAnsiTheme="majorHAnsi" w:cs="Times New Roman"/>
          <w:color w:val="B734CD"/>
        </w:rPr>
        <w:t xml:space="preserve"> specific</w:t>
      </w:r>
      <w:r w:rsidR="001C5DDA" w:rsidRPr="001D3B11">
        <w:rPr>
          <w:rFonts w:asciiTheme="majorHAnsi" w:hAnsiTheme="majorHAnsi" w:cs="Times New Roman"/>
          <w:color w:val="B734CD"/>
        </w:rPr>
        <w:t xml:space="preserve"> behaviors with students, and </w:t>
      </w:r>
      <w:r w:rsidR="008560C2" w:rsidRPr="001D3B11">
        <w:rPr>
          <w:rFonts w:asciiTheme="majorHAnsi" w:hAnsiTheme="majorHAnsi" w:cs="Times New Roman"/>
          <w:color w:val="B734CD"/>
        </w:rPr>
        <w:t>I will journal</w:t>
      </w:r>
      <w:r w:rsidR="00A10795" w:rsidRPr="001D3B11">
        <w:rPr>
          <w:rFonts w:asciiTheme="majorHAnsi" w:hAnsiTheme="majorHAnsi" w:cs="Times New Roman"/>
          <w:color w:val="B734CD"/>
        </w:rPr>
        <w:t xml:space="preserve"> about</w:t>
      </w:r>
      <w:r w:rsidR="008560C2" w:rsidRPr="001D3B11">
        <w:rPr>
          <w:rFonts w:asciiTheme="majorHAnsi" w:hAnsiTheme="majorHAnsi" w:cs="Times New Roman"/>
          <w:color w:val="B734CD"/>
        </w:rPr>
        <w:t xml:space="preserve"> the effectiveness of the implementation as well as</w:t>
      </w:r>
      <w:r w:rsidR="00E34F6E" w:rsidRPr="001D3B11">
        <w:rPr>
          <w:rFonts w:asciiTheme="majorHAnsi" w:hAnsiTheme="majorHAnsi" w:cs="Times New Roman"/>
          <w:color w:val="B734CD"/>
        </w:rPr>
        <w:t xml:space="preserve"> changes in my own behavior</w:t>
      </w:r>
      <w:r w:rsidR="008560C2" w:rsidRPr="001D3B11">
        <w:rPr>
          <w:rFonts w:asciiTheme="majorHAnsi" w:hAnsiTheme="majorHAnsi" w:cs="Times New Roman"/>
          <w:color w:val="B734CD"/>
        </w:rPr>
        <w:t xml:space="preserve"> and the behaviors </w:t>
      </w:r>
      <w:r w:rsidR="00E34F6E" w:rsidRPr="001D3B11">
        <w:rPr>
          <w:rFonts w:asciiTheme="majorHAnsi" w:hAnsiTheme="majorHAnsi" w:cs="Times New Roman"/>
          <w:color w:val="B734CD"/>
        </w:rPr>
        <w:t>of students and staff.</w:t>
      </w:r>
    </w:p>
    <w:p w14:paraId="36408DE0" w14:textId="089DDDD3" w:rsidR="00AF6ECE" w:rsidRPr="001D3B11" w:rsidRDefault="00AF6ECE" w:rsidP="00D45169">
      <w:pPr>
        <w:rPr>
          <w:rFonts w:asciiTheme="majorHAnsi" w:hAnsiTheme="majorHAnsi" w:cstheme="minorHAnsi"/>
        </w:rPr>
      </w:pPr>
      <w:r w:rsidRPr="001D3B11">
        <w:rPr>
          <w:rFonts w:asciiTheme="majorHAnsi" w:hAnsiTheme="majorHAnsi" w:cs="Times New Roman"/>
        </w:rPr>
        <w:t xml:space="preserve">Next, the counselor </w:t>
      </w:r>
      <w:r w:rsidRPr="001D3B11">
        <w:rPr>
          <w:rFonts w:asciiTheme="majorHAnsi" w:hAnsiTheme="majorHAnsi" w:cstheme="minorHAnsi"/>
        </w:rPr>
        <w:t xml:space="preserve">states a </w:t>
      </w:r>
      <w:r w:rsidRPr="001D3B11">
        <w:rPr>
          <w:rFonts w:asciiTheme="majorHAnsi" w:hAnsiTheme="majorHAnsi" w:cstheme="minorHAnsi"/>
          <w:b/>
        </w:rPr>
        <w:t>rationale for the goal</w:t>
      </w:r>
      <w:r w:rsidRPr="001D3B11">
        <w:rPr>
          <w:rFonts w:asciiTheme="majorHAnsi" w:hAnsiTheme="majorHAnsi" w:cstheme="minorHAnsi"/>
        </w:rPr>
        <w:t>. Here is a possible rationale for this example.</w:t>
      </w:r>
    </w:p>
    <w:p w14:paraId="658FA15D" w14:textId="77777777" w:rsidR="00AF6ECE" w:rsidRPr="001D3B11" w:rsidRDefault="00AF6ECE" w:rsidP="00D45169">
      <w:pPr>
        <w:rPr>
          <w:rFonts w:asciiTheme="majorHAnsi" w:hAnsiTheme="majorHAnsi" w:cstheme="minorHAnsi"/>
        </w:rPr>
      </w:pPr>
    </w:p>
    <w:p w14:paraId="522E6891" w14:textId="44B68F61" w:rsidR="00AF6ECE" w:rsidRPr="001D3B11" w:rsidRDefault="00AF6ECE" w:rsidP="00D45169">
      <w:pPr>
        <w:widowControl w:val="0"/>
        <w:pBdr>
          <w:top w:val="single" w:sz="4" w:space="1" w:color="auto"/>
          <w:left w:val="single" w:sz="4" w:space="4" w:color="auto"/>
          <w:bottom w:val="single" w:sz="4" w:space="1" w:color="auto"/>
          <w:right w:val="single" w:sz="4" w:space="4" w:color="auto"/>
        </w:pBdr>
        <w:autoSpaceDE w:val="0"/>
        <w:autoSpaceDN w:val="0"/>
        <w:adjustRightInd w:val="0"/>
        <w:spacing w:after="240"/>
        <w:rPr>
          <w:rFonts w:asciiTheme="majorHAnsi" w:hAnsiTheme="majorHAnsi" w:cs="Times New Roman"/>
          <w:i/>
        </w:rPr>
      </w:pPr>
      <w:r w:rsidRPr="001D3B11">
        <w:rPr>
          <w:rFonts w:asciiTheme="majorHAnsi" w:hAnsiTheme="majorHAnsi" w:cstheme="minorHAnsi"/>
          <w:i/>
        </w:rPr>
        <w:t>As the population at our school becomes increasingly diverse, it is important for me to understand the concepts of acting in a culturally competent manner so that I can model and teach those behaviors to students and staff. Culturally competent behaviors and practices will improve our school culture and students’ perceptions of safety and security on our campus.</w:t>
      </w:r>
    </w:p>
    <w:p w14:paraId="27F15131" w14:textId="119A8D26" w:rsidR="00877657" w:rsidRPr="001D3B11" w:rsidRDefault="00AF6ECE" w:rsidP="00877657">
      <w:pPr>
        <w:shd w:val="clear" w:color="auto" w:fill="FFFFFF"/>
        <w:rPr>
          <w:rFonts w:asciiTheme="majorHAnsi" w:hAnsiTheme="majorHAnsi" w:cs="Times New Roman"/>
        </w:rPr>
      </w:pPr>
      <w:r w:rsidRPr="001D3B11">
        <w:rPr>
          <w:rFonts w:asciiTheme="majorHAnsi" w:hAnsiTheme="majorHAnsi" w:cs="Times New Roman"/>
        </w:rPr>
        <w:t xml:space="preserve">After identifying the </w:t>
      </w:r>
      <w:r w:rsidR="001C2278" w:rsidRPr="001C2278">
        <w:rPr>
          <w:rFonts w:asciiTheme="majorHAnsi" w:hAnsiTheme="majorHAnsi" w:cs="Times New Roman"/>
          <w:highlight w:val="yellow"/>
        </w:rPr>
        <w:t>professional growth</w:t>
      </w:r>
      <w:r w:rsidRPr="001D3B11">
        <w:rPr>
          <w:rFonts w:asciiTheme="majorHAnsi" w:hAnsiTheme="majorHAnsi" w:cs="Times New Roman"/>
        </w:rPr>
        <w:t xml:space="preserve"> goal and proposed professional learning activity, the counselor</w:t>
      </w:r>
      <w:r w:rsidR="00126D48" w:rsidRPr="001D3B11">
        <w:rPr>
          <w:rFonts w:asciiTheme="majorHAnsi" w:hAnsiTheme="majorHAnsi" w:cs="Times New Roman"/>
        </w:rPr>
        <w:t xml:space="preserve"> identifies </w:t>
      </w:r>
      <w:r w:rsidR="00126D48" w:rsidRPr="001D3B11">
        <w:rPr>
          <w:rFonts w:asciiTheme="majorHAnsi" w:hAnsiTheme="majorHAnsi" w:cs="Times New Roman"/>
          <w:b/>
        </w:rPr>
        <w:t xml:space="preserve">how </w:t>
      </w:r>
      <w:r w:rsidRPr="001D3B11">
        <w:rPr>
          <w:rFonts w:asciiTheme="majorHAnsi" w:hAnsiTheme="majorHAnsi" w:cs="Times New Roman"/>
          <w:b/>
        </w:rPr>
        <w:t>s</w:t>
      </w:r>
      <w:r w:rsidR="00084505" w:rsidRPr="001D3B11">
        <w:rPr>
          <w:rFonts w:asciiTheme="majorHAnsi" w:hAnsiTheme="majorHAnsi" w:cs="Times New Roman"/>
          <w:b/>
        </w:rPr>
        <w:t>/</w:t>
      </w:r>
      <w:r w:rsidRPr="001D3B11">
        <w:rPr>
          <w:rFonts w:asciiTheme="majorHAnsi" w:hAnsiTheme="majorHAnsi" w:cs="Times New Roman"/>
          <w:b/>
        </w:rPr>
        <w:t>he will demonstrate progress</w:t>
      </w:r>
      <w:r w:rsidRPr="001D3B11">
        <w:rPr>
          <w:rFonts w:asciiTheme="majorHAnsi" w:hAnsiTheme="majorHAnsi" w:cs="Times New Roman"/>
        </w:rPr>
        <w:t xml:space="preserve"> and achieve the goal. </w:t>
      </w:r>
      <w:r w:rsidR="00877657" w:rsidRPr="001D3B11">
        <w:rPr>
          <w:rFonts w:asciiTheme="majorHAnsi" w:hAnsiTheme="majorHAnsi" w:cs="Times New Roman"/>
        </w:rPr>
        <w:t>S/he proposes possible examples that might be used to show that the activities are completed, changes in practice occurred, and that the changed practice is used to support student learning.</w:t>
      </w:r>
    </w:p>
    <w:p w14:paraId="6FC47F04" w14:textId="77777777" w:rsidR="00877657" w:rsidRPr="001D3B11" w:rsidRDefault="00877657" w:rsidP="00877657">
      <w:pPr>
        <w:shd w:val="clear" w:color="auto" w:fill="FFFFFF"/>
        <w:rPr>
          <w:rFonts w:asciiTheme="majorHAnsi" w:eastAsia="Times New Roman" w:hAnsiTheme="majorHAnsi" w:cs="Times New Roman"/>
          <w:b/>
          <w:color w:val="000000"/>
        </w:rPr>
      </w:pPr>
    </w:p>
    <w:p w14:paraId="242B8895" w14:textId="278156F2" w:rsidR="00AF6ECE" w:rsidRPr="001D3B11" w:rsidRDefault="00AF6ECE" w:rsidP="00D45169">
      <w:pPr>
        <w:shd w:val="clear" w:color="auto" w:fill="FFFFFF"/>
        <w:rPr>
          <w:rFonts w:asciiTheme="majorHAnsi" w:eastAsia="Times New Roman" w:hAnsiTheme="majorHAnsi" w:cs="Times New Roman"/>
          <w:b/>
          <w:color w:val="000000"/>
        </w:rPr>
      </w:pPr>
      <w:r w:rsidRPr="001D3B11">
        <w:rPr>
          <w:rFonts w:asciiTheme="majorHAnsi" w:eastAsia="Times New Roman" w:hAnsiTheme="majorHAnsi" w:cs="Times New Roman"/>
          <w:b/>
          <w:color w:val="000000"/>
        </w:rPr>
        <w:t>How will I know that I am making progress and achieving my goal? </w:t>
      </w:r>
    </w:p>
    <w:p w14:paraId="3523718E" w14:textId="77777777" w:rsidR="00AF6ECE" w:rsidRPr="001D3B11" w:rsidRDefault="00AF6ECE" w:rsidP="00D45169">
      <w:pPr>
        <w:rPr>
          <w:rFonts w:asciiTheme="majorHAnsi" w:hAnsiTheme="majorHAnsi" w:cs="Times New Roman"/>
          <w:b/>
        </w:rPr>
      </w:pPr>
    </w:p>
    <w:tbl>
      <w:tblPr>
        <w:tblStyle w:val="TableGrid"/>
        <w:tblW w:w="8513" w:type="dxa"/>
        <w:tblBorders>
          <w:insideH w:val="none" w:sz="0" w:space="0" w:color="auto"/>
          <w:insideV w:val="none" w:sz="0" w:space="0" w:color="auto"/>
        </w:tblBorders>
        <w:tblLook w:val="04A0" w:firstRow="1" w:lastRow="0" w:firstColumn="1" w:lastColumn="0" w:noHBand="0" w:noVBand="1"/>
      </w:tblPr>
      <w:tblGrid>
        <w:gridCol w:w="8513"/>
      </w:tblGrid>
      <w:tr w:rsidR="00AF6ECE" w:rsidRPr="001D3B11" w14:paraId="36D85DBB" w14:textId="77777777" w:rsidTr="00D45169">
        <w:trPr>
          <w:trHeight w:val="382"/>
        </w:trPr>
        <w:tc>
          <w:tcPr>
            <w:tcW w:w="8513" w:type="dxa"/>
          </w:tcPr>
          <w:p w14:paraId="2BC81B9F" w14:textId="3BC522EE" w:rsidR="00AF6ECE" w:rsidRPr="001D3B11" w:rsidRDefault="00AF6ECE" w:rsidP="00655918">
            <w:pPr>
              <w:rPr>
                <w:rFonts w:asciiTheme="majorHAnsi" w:hAnsiTheme="majorHAnsi" w:cs="Times New Roman"/>
                <w:b/>
              </w:rPr>
            </w:pPr>
            <w:r w:rsidRPr="001D3B11">
              <w:rPr>
                <w:rFonts w:asciiTheme="majorHAnsi" w:hAnsiTheme="majorHAnsi" w:cs="Times New Roman"/>
                <w:i/>
              </w:rPr>
              <w:t>W</w:t>
            </w:r>
            <w:r w:rsidR="00126D48" w:rsidRPr="001D3B11">
              <w:rPr>
                <w:rFonts w:asciiTheme="majorHAnsi" w:hAnsiTheme="majorHAnsi" w:cs="Times New Roman"/>
                <w:i/>
              </w:rPr>
              <w:t>ebinar completion</w:t>
            </w:r>
            <w:r w:rsidRPr="001D3B11">
              <w:rPr>
                <w:rFonts w:asciiTheme="majorHAnsi" w:hAnsiTheme="majorHAnsi" w:cs="Times New Roman"/>
                <w:i/>
              </w:rPr>
              <w:t xml:space="preserve"> certificate, </w:t>
            </w:r>
            <w:r w:rsidR="00615AD6" w:rsidRPr="001D3B11">
              <w:rPr>
                <w:rFonts w:asciiTheme="majorHAnsi" w:hAnsiTheme="majorHAnsi" w:cs="Times New Roman"/>
                <w:i/>
              </w:rPr>
              <w:t xml:space="preserve">lesson plans for classroom guidance, </w:t>
            </w:r>
            <w:r w:rsidR="00126D48" w:rsidRPr="001D3B11">
              <w:rPr>
                <w:rFonts w:asciiTheme="majorHAnsi" w:hAnsiTheme="majorHAnsi" w:cs="Times New Roman"/>
                <w:i/>
              </w:rPr>
              <w:t>journal of the impact of utilizing the new practices</w:t>
            </w:r>
            <w:r w:rsidRPr="001D3B11">
              <w:rPr>
                <w:rFonts w:asciiTheme="majorHAnsi" w:hAnsiTheme="majorHAnsi" w:cs="Times New Roman"/>
                <w:i/>
              </w:rPr>
              <w:t xml:space="preserve"> </w:t>
            </w:r>
          </w:p>
        </w:tc>
      </w:tr>
    </w:tbl>
    <w:p w14:paraId="491B32FA" w14:textId="77777777" w:rsidR="00C4066A" w:rsidRDefault="00C4066A" w:rsidP="00D45169">
      <w:pPr>
        <w:shd w:val="clear" w:color="auto" w:fill="FFFFFF"/>
        <w:rPr>
          <w:rFonts w:asciiTheme="majorHAnsi" w:hAnsiTheme="majorHAnsi" w:cs="Times New Roman"/>
          <w:i/>
        </w:rPr>
      </w:pPr>
    </w:p>
    <w:p w14:paraId="395FA8D6" w14:textId="27A07193" w:rsidR="00AF6ECE" w:rsidRPr="001D3B11" w:rsidRDefault="00AF6ECE" w:rsidP="00D45169">
      <w:pPr>
        <w:shd w:val="clear" w:color="auto" w:fill="FFFFFF"/>
        <w:rPr>
          <w:rFonts w:asciiTheme="majorHAnsi" w:hAnsiTheme="majorHAnsi" w:cs="Times New Roman"/>
          <w:i/>
        </w:rPr>
      </w:pPr>
      <w:r w:rsidRPr="001D3B11">
        <w:rPr>
          <w:rFonts w:asciiTheme="majorHAnsi" w:hAnsiTheme="majorHAnsi" w:cs="Times New Roman"/>
        </w:rPr>
        <w:t xml:space="preserve">In the same way that students need support to achieve learning goals, </w:t>
      </w:r>
      <w:r w:rsidR="00CC3E2D" w:rsidRPr="001D3B11">
        <w:rPr>
          <w:rFonts w:asciiTheme="majorHAnsi" w:hAnsiTheme="majorHAnsi" w:cs="Times New Roman"/>
        </w:rPr>
        <w:t xml:space="preserve">the </w:t>
      </w:r>
      <w:r w:rsidR="00126D48" w:rsidRPr="001D3B11">
        <w:rPr>
          <w:rFonts w:asciiTheme="majorHAnsi" w:hAnsiTheme="majorHAnsi" w:cs="Times New Roman"/>
        </w:rPr>
        <w:t>counselor</w:t>
      </w:r>
      <w:r w:rsidRPr="001D3B11">
        <w:rPr>
          <w:rFonts w:asciiTheme="majorHAnsi" w:hAnsiTheme="majorHAnsi" w:cs="Times New Roman"/>
        </w:rPr>
        <w:t xml:space="preserve"> also need</w:t>
      </w:r>
      <w:r w:rsidR="00CC3E2D" w:rsidRPr="001D3B11">
        <w:rPr>
          <w:rFonts w:asciiTheme="majorHAnsi" w:hAnsiTheme="majorHAnsi" w:cs="Times New Roman"/>
        </w:rPr>
        <w:t>s support to achieve his or her personal goal</w:t>
      </w:r>
      <w:r w:rsidRPr="001D3B11">
        <w:rPr>
          <w:rFonts w:asciiTheme="majorHAnsi" w:hAnsiTheme="majorHAnsi" w:cs="Times New Roman"/>
        </w:rPr>
        <w:t xml:space="preserve">. Support comes in many forms and can be provided in many ways, including through technology. School colleagues, such as the </w:t>
      </w:r>
      <w:r w:rsidR="00126D48" w:rsidRPr="001D3B11">
        <w:rPr>
          <w:rFonts w:asciiTheme="majorHAnsi" w:hAnsiTheme="majorHAnsi" w:cs="Times New Roman"/>
        </w:rPr>
        <w:t>other</w:t>
      </w:r>
      <w:r w:rsidRPr="001D3B11">
        <w:rPr>
          <w:rFonts w:asciiTheme="majorHAnsi" w:hAnsiTheme="majorHAnsi" w:cs="Times New Roman"/>
        </w:rPr>
        <w:t xml:space="preserve"> counselor</w:t>
      </w:r>
      <w:r w:rsidR="00126D48" w:rsidRPr="001D3B11">
        <w:rPr>
          <w:rFonts w:asciiTheme="majorHAnsi" w:hAnsiTheme="majorHAnsi" w:cs="Times New Roman"/>
        </w:rPr>
        <w:t>s</w:t>
      </w:r>
      <w:r w:rsidRPr="001D3B11">
        <w:rPr>
          <w:rFonts w:asciiTheme="majorHAnsi" w:hAnsiTheme="majorHAnsi" w:cs="Times New Roman"/>
        </w:rPr>
        <w:t xml:space="preserve">, </w:t>
      </w:r>
      <w:r w:rsidR="00665BCE" w:rsidRPr="001D3B11">
        <w:rPr>
          <w:rFonts w:asciiTheme="majorHAnsi" w:eastAsia="Arial Narrow" w:hAnsiTheme="majorHAnsi" w:cs="Times New Roman"/>
          <w:spacing w:val="-2"/>
        </w:rPr>
        <w:t xml:space="preserve">teachers, </w:t>
      </w:r>
      <w:r w:rsidRPr="001D3B11">
        <w:rPr>
          <w:rFonts w:asciiTheme="majorHAnsi" w:hAnsiTheme="majorHAnsi" w:cs="Times New Roman"/>
        </w:rPr>
        <w:t>assistant principal</w:t>
      </w:r>
      <w:r w:rsidR="00665BCE" w:rsidRPr="001D3B11">
        <w:rPr>
          <w:rFonts w:asciiTheme="majorHAnsi" w:hAnsiTheme="majorHAnsi" w:cs="Times New Roman"/>
        </w:rPr>
        <w:t>s</w:t>
      </w:r>
      <w:r w:rsidRPr="001D3B11">
        <w:rPr>
          <w:rFonts w:asciiTheme="majorHAnsi" w:hAnsiTheme="majorHAnsi" w:cs="Times New Roman"/>
        </w:rPr>
        <w:t xml:space="preserve"> or</w:t>
      </w:r>
      <w:r w:rsidRPr="001D3B11">
        <w:rPr>
          <w:rFonts w:asciiTheme="majorHAnsi" w:eastAsia="Arial Narrow" w:hAnsiTheme="majorHAnsi" w:cs="Times New Roman"/>
          <w:spacing w:val="-2"/>
        </w:rPr>
        <w:t xml:space="preserve"> the principal may also provide support and/or assistance. </w:t>
      </w:r>
      <w:r w:rsidRPr="001D3B11">
        <w:rPr>
          <w:rFonts w:asciiTheme="majorHAnsi" w:hAnsiTheme="majorHAnsi" w:cs="Times New Roman"/>
          <w:b/>
        </w:rPr>
        <w:t xml:space="preserve">It is important to identify </w:t>
      </w:r>
      <w:r w:rsidRPr="001D3B11">
        <w:rPr>
          <w:rFonts w:asciiTheme="majorHAnsi" w:hAnsiTheme="majorHAnsi" w:cs="Times New Roman"/>
          <w:b/>
          <w:i/>
        </w:rPr>
        <w:t>possible</w:t>
      </w:r>
      <w:r w:rsidRPr="001D3B11">
        <w:rPr>
          <w:rFonts w:asciiTheme="majorHAnsi" w:hAnsiTheme="majorHAnsi" w:cs="Times New Roman"/>
          <w:b/>
        </w:rPr>
        <w:t xml:space="preserve"> supports just in case they are needed.</w:t>
      </w:r>
      <w:r w:rsidRPr="001D3B11">
        <w:rPr>
          <w:rFonts w:asciiTheme="majorHAnsi" w:hAnsiTheme="majorHAnsi" w:cs="Times New Roman"/>
        </w:rPr>
        <w:t xml:space="preserve"> </w:t>
      </w:r>
    </w:p>
    <w:p w14:paraId="25DCE712" w14:textId="77777777" w:rsidR="00AF6ECE" w:rsidRPr="001D3B11" w:rsidRDefault="00AF6ECE" w:rsidP="00D45169">
      <w:pPr>
        <w:shd w:val="clear" w:color="auto" w:fill="FFFFFF"/>
        <w:rPr>
          <w:rFonts w:asciiTheme="majorHAnsi" w:hAnsiTheme="majorHAnsi" w:cs="Times New Roman"/>
        </w:rPr>
      </w:pPr>
    </w:p>
    <w:p w14:paraId="26996266" w14:textId="77777777" w:rsidR="00AF6ECE" w:rsidRPr="001D3B11" w:rsidRDefault="00AF6ECE" w:rsidP="00D45169">
      <w:pPr>
        <w:rPr>
          <w:rFonts w:asciiTheme="majorHAnsi" w:hAnsiTheme="majorHAnsi" w:cs="Times New Roman"/>
          <w:b/>
          <w:color w:val="000000"/>
          <w:shd w:val="clear" w:color="auto" w:fill="FFFFFF"/>
        </w:rPr>
      </w:pPr>
      <w:r w:rsidRPr="001D3B11">
        <w:rPr>
          <w:rFonts w:asciiTheme="majorHAnsi" w:hAnsiTheme="majorHAnsi" w:cs="Times New Roman"/>
          <w:b/>
        </w:rPr>
        <w:t>W</w:t>
      </w:r>
      <w:r w:rsidRPr="001D3B11">
        <w:rPr>
          <w:rFonts w:asciiTheme="majorHAnsi" w:hAnsiTheme="majorHAnsi" w:cs="Times New Roman"/>
          <w:b/>
          <w:color w:val="000000"/>
          <w:shd w:val="clear" w:color="auto" w:fill="FFFFFF"/>
        </w:rPr>
        <w:t>hat supports might I need to complete the activity and achieve my goal? </w:t>
      </w:r>
    </w:p>
    <w:p w14:paraId="6560BA1F" w14:textId="77777777" w:rsidR="00AF6ECE" w:rsidRPr="001D3B11" w:rsidRDefault="00AF6ECE" w:rsidP="00D45169">
      <w:pPr>
        <w:rPr>
          <w:rFonts w:asciiTheme="majorHAnsi" w:hAnsiTheme="majorHAnsi" w:cs="Times New Roman"/>
          <w:b/>
        </w:rPr>
      </w:pPr>
    </w:p>
    <w:tbl>
      <w:tblPr>
        <w:tblStyle w:val="TableGrid"/>
        <w:tblW w:w="0" w:type="auto"/>
        <w:tblInd w:w="108" w:type="dxa"/>
        <w:tblLook w:val="04A0" w:firstRow="1" w:lastRow="0" w:firstColumn="1" w:lastColumn="0" w:noHBand="0" w:noVBand="1"/>
      </w:tblPr>
      <w:tblGrid>
        <w:gridCol w:w="8504"/>
      </w:tblGrid>
      <w:tr w:rsidR="00AF6ECE" w:rsidRPr="001D3B11" w14:paraId="51EB9FB8" w14:textId="77777777" w:rsidTr="00672B89">
        <w:trPr>
          <w:trHeight w:val="304"/>
        </w:trPr>
        <w:tc>
          <w:tcPr>
            <w:tcW w:w="8504" w:type="dxa"/>
          </w:tcPr>
          <w:p w14:paraId="4AD113A6" w14:textId="01AC0672" w:rsidR="00AF6ECE" w:rsidRPr="001D3B11" w:rsidRDefault="00126D48" w:rsidP="00615AD6">
            <w:pPr>
              <w:rPr>
                <w:rFonts w:asciiTheme="majorHAnsi" w:hAnsiTheme="majorHAnsi" w:cs="Times New Roman"/>
                <w:i/>
              </w:rPr>
            </w:pPr>
            <w:r w:rsidRPr="001D3B11">
              <w:rPr>
                <w:rFonts w:asciiTheme="majorHAnsi" w:hAnsiTheme="majorHAnsi" w:cs="Times New Roman"/>
                <w:i/>
              </w:rPr>
              <w:t>Access t</w:t>
            </w:r>
            <w:r w:rsidR="00615AD6" w:rsidRPr="001D3B11">
              <w:rPr>
                <w:rFonts w:asciiTheme="majorHAnsi" w:hAnsiTheme="majorHAnsi" w:cs="Times New Roman"/>
                <w:i/>
              </w:rPr>
              <w:t>o technology to view the webinar</w:t>
            </w:r>
            <w:r w:rsidR="00AF6ECE" w:rsidRPr="001D3B11">
              <w:rPr>
                <w:rFonts w:asciiTheme="majorHAnsi" w:hAnsiTheme="majorHAnsi" w:cs="Times New Roman"/>
                <w:i/>
              </w:rPr>
              <w:t xml:space="preserve"> </w:t>
            </w:r>
          </w:p>
        </w:tc>
      </w:tr>
    </w:tbl>
    <w:p w14:paraId="575B3C92" w14:textId="77777777" w:rsidR="00AF6ECE" w:rsidRPr="001D3B11" w:rsidRDefault="00AF6ECE" w:rsidP="00D45169">
      <w:pPr>
        <w:widowControl w:val="0"/>
        <w:autoSpaceDE w:val="0"/>
        <w:autoSpaceDN w:val="0"/>
        <w:adjustRightInd w:val="0"/>
        <w:rPr>
          <w:rFonts w:asciiTheme="majorHAnsi" w:hAnsiTheme="majorHAnsi" w:cs="Times New Roman"/>
          <w:b/>
        </w:rPr>
      </w:pPr>
    </w:p>
    <w:p w14:paraId="5DBAF2C9" w14:textId="262A6348" w:rsidR="00126D48" w:rsidRPr="001D3B11" w:rsidRDefault="00126D48" w:rsidP="00D45169">
      <w:pPr>
        <w:widowControl w:val="0"/>
        <w:autoSpaceDE w:val="0"/>
        <w:autoSpaceDN w:val="0"/>
        <w:adjustRightInd w:val="0"/>
        <w:rPr>
          <w:rFonts w:asciiTheme="majorHAnsi" w:hAnsiTheme="majorHAnsi" w:cs="Times New Roman"/>
          <w:u w:val="single"/>
        </w:rPr>
      </w:pPr>
      <w:r w:rsidRPr="001D3B11">
        <w:rPr>
          <w:rFonts w:asciiTheme="majorHAnsi" w:hAnsiTheme="majorHAnsi" w:cs="Times New Roman"/>
          <w:b/>
          <w:u w:val="single"/>
        </w:rPr>
        <w:t>Example of Collaborative Goal</w:t>
      </w:r>
      <w:r w:rsidR="00A6718C" w:rsidRPr="001D3B11">
        <w:rPr>
          <w:rFonts w:asciiTheme="majorHAnsi" w:hAnsiTheme="majorHAnsi" w:cs="Times New Roman"/>
          <w:b/>
        </w:rPr>
        <w:t>:</w:t>
      </w:r>
      <w:r w:rsidR="00A6718C" w:rsidRPr="001D3B11">
        <w:rPr>
          <w:rFonts w:asciiTheme="majorHAnsi" w:hAnsiTheme="majorHAnsi" w:cs="Times New Roman"/>
        </w:rPr>
        <w:t xml:space="preserve">  </w:t>
      </w:r>
      <w:r w:rsidRPr="001D3B11">
        <w:rPr>
          <w:rFonts w:asciiTheme="majorHAnsi" w:hAnsiTheme="majorHAnsi" w:cs="Times New Roman"/>
        </w:rPr>
        <w:t>A team of counselors at the high school decide</w:t>
      </w:r>
      <w:r w:rsidR="00A6718C" w:rsidRPr="001D3B11">
        <w:rPr>
          <w:rFonts w:asciiTheme="majorHAnsi" w:hAnsiTheme="majorHAnsi" w:cs="Times New Roman"/>
        </w:rPr>
        <w:t>s</w:t>
      </w:r>
      <w:r w:rsidRPr="001D3B11">
        <w:rPr>
          <w:rFonts w:asciiTheme="majorHAnsi" w:hAnsiTheme="majorHAnsi" w:cs="Times New Roman"/>
        </w:rPr>
        <w:t xml:space="preserve"> that they would have greater success in assisting students with disabilities plan for post-secondary transitions if they worked collaboratively toward this goal.</w:t>
      </w:r>
    </w:p>
    <w:p w14:paraId="19620DC8" w14:textId="77777777" w:rsidR="00126D48" w:rsidRPr="001D3B11" w:rsidRDefault="00126D48" w:rsidP="00D45169">
      <w:pPr>
        <w:widowControl w:val="0"/>
        <w:autoSpaceDE w:val="0"/>
        <w:autoSpaceDN w:val="0"/>
        <w:adjustRightInd w:val="0"/>
        <w:rPr>
          <w:rFonts w:asciiTheme="majorHAnsi" w:hAnsiTheme="majorHAnsi" w:cs="Times New Roman"/>
        </w:rPr>
      </w:pPr>
    </w:p>
    <w:p w14:paraId="4DE5E47A" w14:textId="42AEF2AA" w:rsidR="00126D48" w:rsidRPr="001D3B11" w:rsidRDefault="00126D48" w:rsidP="00672B89">
      <w:pPr>
        <w:pStyle w:val="F"/>
        <w:pBdr>
          <w:top w:val="single" w:sz="4" w:space="1" w:color="auto"/>
          <w:left w:val="single" w:sz="4" w:space="0" w:color="auto"/>
          <w:bottom w:val="single" w:sz="4" w:space="1" w:color="auto"/>
          <w:right w:val="single" w:sz="4" w:space="4" w:color="auto"/>
        </w:pBdr>
        <w:tabs>
          <w:tab w:val="clear" w:pos="233"/>
          <w:tab w:val="clear" w:pos="1138"/>
          <w:tab w:val="clear" w:pos="2546"/>
          <w:tab w:val="clear" w:pos="4021"/>
          <w:tab w:val="clear" w:pos="5056"/>
        </w:tabs>
        <w:spacing w:line="240" w:lineRule="auto"/>
        <w:rPr>
          <w:rFonts w:asciiTheme="majorHAnsi" w:hAnsiTheme="majorHAnsi" w:cs="Times New Roman"/>
          <w:color w:val="B734CD"/>
          <w:sz w:val="24"/>
          <w:szCs w:val="24"/>
        </w:rPr>
      </w:pPr>
      <w:r w:rsidRPr="001D3B11">
        <w:rPr>
          <w:rFonts w:asciiTheme="majorHAnsi" w:hAnsiTheme="majorHAnsi" w:cs="Times New Roman"/>
          <w:sz w:val="24"/>
          <w:szCs w:val="24"/>
        </w:rPr>
        <w:t xml:space="preserve">As a team of counselors, we will improve our ability to </w:t>
      </w:r>
      <w:r w:rsidRPr="001D3B11">
        <w:rPr>
          <w:rFonts w:asciiTheme="majorHAnsi" w:hAnsiTheme="majorHAnsi" w:cs="Times New Roman"/>
          <w:color w:val="FF0000"/>
          <w:sz w:val="24"/>
          <w:szCs w:val="24"/>
        </w:rPr>
        <w:t>meet the individual needs of students with disabilities in our high school</w:t>
      </w:r>
      <w:r w:rsidRPr="001D3B11">
        <w:rPr>
          <w:rFonts w:asciiTheme="majorHAnsi" w:hAnsiTheme="majorHAnsi" w:cs="Times New Roman"/>
          <w:sz w:val="24"/>
          <w:szCs w:val="24"/>
        </w:rPr>
        <w:t xml:space="preserve"> </w:t>
      </w:r>
      <w:r w:rsidRPr="001D3B11">
        <w:rPr>
          <w:rFonts w:asciiTheme="majorHAnsi" w:hAnsiTheme="majorHAnsi" w:cs="Times New Roman"/>
          <w:color w:val="008000"/>
          <w:sz w:val="24"/>
          <w:szCs w:val="24"/>
        </w:rPr>
        <w:t xml:space="preserve">by January of </w:t>
      </w:r>
      <w:r w:rsidRPr="00AE3675">
        <w:rPr>
          <w:rFonts w:asciiTheme="majorHAnsi" w:hAnsiTheme="majorHAnsi" w:cs="Times New Roman"/>
          <w:color w:val="008000"/>
          <w:sz w:val="24"/>
          <w:szCs w:val="24"/>
          <w:highlight w:val="yellow"/>
        </w:rPr>
        <w:t>201</w:t>
      </w:r>
      <w:r w:rsidR="00AE3675" w:rsidRPr="00AE3675">
        <w:rPr>
          <w:rFonts w:asciiTheme="majorHAnsi" w:hAnsiTheme="majorHAnsi" w:cs="Times New Roman"/>
          <w:color w:val="008000"/>
          <w:sz w:val="24"/>
          <w:szCs w:val="24"/>
          <w:highlight w:val="yellow"/>
        </w:rPr>
        <w:t>9</w:t>
      </w:r>
      <w:r w:rsidRPr="001D3B11">
        <w:rPr>
          <w:rFonts w:asciiTheme="majorHAnsi" w:hAnsiTheme="majorHAnsi" w:cs="Times New Roman"/>
          <w:sz w:val="24"/>
          <w:szCs w:val="24"/>
        </w:rPr>
        <w:t xml:space="preserve"> by learning </w:t>
      </w:r>
      <w:r w:rsidR="00615AD6" w:rsidRPr="001D3B11">
        <w:rPr>
          <w:rFonts w:asciiTheme="majorHAnsi" w:hAnsiTheme="majorHAnsi" w:cs="Times New Roman"/>
          <w:color w:val="3366FF"/>
          <w:sz w:val="24"/>
          <w:szCs w:val="24"/>
        </w:rPr>
        <w:t>about the mission,</w:t>
      </w:r>
      <w:r w:rsidRPr="001D3B11">
        <w:rPr>
          <w:rFonts w:asciiTheme="majorHAnsi" w:hAnsiTheme="majorHAnsi" w:cs="Times New Roman"/>
          <w:color w:val="3366FF"/>
          <w:sz w:val="24"/>
          <w:szCs w:val="24"/>
        </w:rPr>
        <w:t xml:space="preserve"> goals</w:t>
      </w:r>
      <w:r w:rsidR="00615AD6" w:rsidRPr="001D3B11">
        <w:rPr>
          <w:rFonts w:asciiTheme="majorHAnsi" w:hAnsiTheme="majorHAnsi" w:cs="Times New Roman"/>
          <w:color w:val="3366FF"/>
          <w:sz w:val="24"/>
          <w:szCs w:val="24"/>
        </w:rPr>
        <w:t xml:space="preserve"> and services</w:t>
      </w:r>
      <w:r w:rsidRPr="001D3B11">
        <w:rPr>
          <w:rFonts w:asciiTheme="majorHAnsi" w:hAnsiTheme="majorHAnsi" w:cs="Times New Roman"/>
          <w:color w:val="3366FF"/>
          <w:sz w:val="24"/>
          <w:szCs w:val="24"/>
        </w:rPr>
        <w:t xml:space="preserve"> of at least 3 outside agencies</w:t>
      </w:r>
      <w:r w:rsidR="00615AD6" w:rsidRPr="001D3B11">
        <w:rPr>
          <w:rFonts w:asciiTheme="majorHAnsi" w:hAnsiTheme="majorHAnsi" w:cs="Times New Roman"/>
          <w:color w:val="3366FF"/>
          <w:sz w:val="24"/>
          <w:szCs w:val="24"/>
        </w:rPr>
        <w:t xml:space="preserve"> that serve this population</w:t>
      </w:r>
      <w:r w:rsidRPr="001D3B11">
        <w:rPr>
          <w:rFonts w:asciiTheme="majorHAnsi" w:hAnsiTheme="majorHAnsi" w:cs="Times New Roman"/>
          <w:color w:val="3366FF"/>
          <w:sz w:val="24"/>
          <w:szCs w:val="24"/>
        </w:rPr>
        <w:t xml:space="preserve"> (review agency information</w:t>
      </w:r>
      <w:r w:rsidR="008560C2" w:rsidRPr="001D3B11">
        <w:rPr>
          <w:rFonts w:asciiTheme="majorHAnsi" w:hAnsiTheme="majorHAnsi" w:cs="Times New Roman"/>
          <w:color w:val="3366FF"/>
          <w:sz w:val="24"/>
          <w:szCs w:val="24"/>
        </w:rPr>
        <w:t xml:space="preserve"> and websites</w:t>
      </w:r>
      <w:r w:rsidRPr="001D3B11">
        <w:rPr>
          <w:rFonts w:asciiTheme="majorHAnsi" w:hAnsiTheme="majorHAnsi" w:cs="Times New Roman"/>
          <w:color w:val="3366FF"/>
          <w:sz w:val="24"/>
          <w:szCs w:val="24"/>
        </w:rPr>
        <w:t>).</w:t>
      </w:r>
      <w:r w:rsidRPr="001D3B11">
        <w:rPr>
          <w:rFonts w:asciiTheme="majorHAnsi" w:hAnsiTheme="majorHAnsi" w:cs="Times New Roman"/>
          <w:sz w:val="24"/>
          <w:szCs w:val="24"/>
        </w:rPr>
        <w:t xml:space="preserve"> We will implement our learning </w:t>
      </w:r>
      <w:r w:rsidRPr="001D3B11">
        <w:rPr>
          <w:rFonts w:asciiTheme="majorHAnsi" w:hAnsiTheme="majorHAnsi" w:cs="Times New Roman"/>
          <w:color w:val="B734CD"/>
          <w:sz w:val="24"/>
          <w:szCs w:val="24"/>
        </w:rPr>
        <w:t>by</w:t>
      </w:r>
      <w:r w:rsidR="00615AD6" w:rsidRPr="001D3B11">
        <w:rPr>
          <w:rFonts w:asciiTheme="majorHAnsi" w:hAnsiTheme="majorHAnsi" w:cs="Times New Roman"/>
          <w:color w:val="B734CD"/>
          <w:sz w:val="24"/>
          <w:szCs w:val="24"/>
        </w:rPr>
        <w:t xml:space="preserve"> </w:t>
      </w:r>
      <w:r w:rsidR="008560C2" w:rsidRPr="001D3B11">
        <w:rPr>
          <w:rFonts w:asciiTheme="majorHAnsi" w:hAnsiTheme="majorHAnsi" w:cs="Times New Roman"/>
          <w:color w:val="B734CD"/>
          <w:sz w:val="24"/>
          <w:szCs w:val="24"/>
        </w:rPr>
        <w:t>developing relationships with key personnel in the agencies</w:t>
      </w:r>
      <w:r w:rsidR="00615AD6" w:rsidRPr="001D3B11">
        <w:rPr>
          <w:rFonts w:asciiTheme="majorHAnsi" w:hAnsiTheme="majorHAnsi" w:cs="Times New Roman"/>
          <w:color w:val="F34BFF"/>
          <w:sz w:val="24"/>
          <w:szCs w:val="24"/>
        </w:rPr>
        <w:t>,</w:t>
      </w:r>
      <w:r w:rsidR="00615AD6" w:rsidRPr="001D3B11">
        <w:rPr>
          <w:rFonts w:asciiTheme="majorHAnsi" w:hAnsiTheme="majorHAnsi" w:cs="Times New Roman"/>
          <w:color w:val="B734CD"/>
          <w:sz w:val="24"/>
          <w:szCs w:val="24"/>
        </w:rPr>
        <w:t xml:space="preserve"> sharing information</w:t>
      </w:r>
      <w:r w:rsidR="008560C2" w:rsidRPr="001D3B11">
        <w:rPr>
          <w:rFonts w:asciiTheme="majorHAnsi" w:hAnsiTheme="majorHAnsi" w:cs="Times New Roman"/>
          <w:color w:val="B734CD"/>
          <w:sz w:val="24"/>
          <w:szCs w:val="24"/>
        </w:rPr>
        <w:t xml:space="preserve"> with the team</w:t>
      </w:r>
      <w:r w:rsidR="00615AD6" w:rsidRPr="001D3B11">
        <w:rPr>
          <w:rFonts w:asciiTheme="majorHAnsi" w:hAnsiTheme="majorHAnsi" w:cs="Times New Roman"/>
          <w:color w:val="B734CD"/>
          <w:sz w:val="24"/>
          <w:szCs w:val="24"/>
        </w:rPr>
        <w:t xml:space="preserve"> about our contacts, and collaborating</w:t>
      </w:r>
      <w:r w:rsidR="00A6718C" w:rsidRPr="001D3B11">
        <w:rPr>
          <w:rFonts w:asciiTheme="majorHAnsi" w:hAnsiTheme="majorHAnsi" w:cs="Times New Roman"/>
          <w:color w:val="B734CD"/>
          <w:sz w:val="24"/>
          <w:szCs w:val="24"/>
        </w:rPr>
        <w:t xml:space="preserve"> when needed to assist</w:t>
      </w:r>
      <w:r w:rsidRPr="001D3B11">
        <w:rPr>
          <w:rFonts w:asciiTheme="majorHAnsi" w:hAnsiTheme="majorHAnsi" w:cs="Times New Roman"/>
          <w:color w:val="B734CD"/>
          <w:sz w:val="24"/>
          <w:szCs w:val="24"/>
        </w:rPr>
        <w:t xml:space="preserve"> students with disabilitie</w:t>
      </w:r>
      <w:r w:rsidR="00A6718C" w:rsidRPr="001D3B11">
        <w:rPr>
          <w:rFonts w:asciiTheme="majorHAnsi" w:hAnsiTheme="majorHAnsi" w:cs="Times New Roman"/>
          <w:color w:val="B734CD"/>
          <w:sz w:val="24"/>
          <w:szCs w:val="24"/>
        </w:rPr>
        <w:t>s, their parents and teachers in formulating</w:t>
      </w:r>
      <w:r w:rsidRPr="001D3B11">
        <w:rPr>
          <w:rFonts w:asciiTheme="majorHAnsi" w:hAnsiTheme="majorHAnsi" w:cs="Times New Roman"/>
          <w:color w:val="B734CD"/>
          <w:sz w:val="24"/>
          <w:szCs w:val="24"/>
        </w:rPr>
        <w:t xml:space="preserve"> detailed post-secondary plans </w:t>
      </w:r>
      <w:r w:rsidR="00223EEB" w:rsidRPr="001D3B11">
        <w:rPr>
          <w:rFonts w:asciiTheme="majorHAnsi" w:hAnsiTheme="majorHAnsi" w:cs="Times New Roman"/>
          <w:color w:val="B734CD"/>
          <w:sz w:val="24"/>
          <w:szCs w:val="24"/>
        </w:rPr>
        <w:t>for academic</w:t>
      </w:r>
      <w:r w:rsidR="00A6718C" w:rsidRPr="001D3B11">
        <w:rPr>
          <w:rFonts w:asciiTheme="majorHAnsi" w:hAnsiTheme="majorHAnsi" w:cs="Times New Roman"/>
          <w:color w:val="B734CD"/>
          <w:sz w:val="24"/>
          <w:szCs w:val="24"/>
        </w:rPr>
        <w:t xml:space="preserve">, </w:t>
      </w:r>
      <w:r w:rsidRPr="001D3B11">
        <w:rPr>
          <w:rFonts w:asciiTheme="majorHAnsi" w:hAnsiTheme="majorHAnsi" w:cs="Times New Roman"/>
          <w:color w:val="B734CD"/>
          <w:sz w:val="24"/>
          <w:szCs w:val="24"/>
        </w:rPr>
        <w:t>personal/social</w:t>
      </w:r>
      <w:r w:rsidR="006F372D" w:rsidRPr="001D3B11">
        <w:rPr>
          <w:rFonts w:asciiTheme="majorHAnsi" w:hAnsiTheme="majorHAnsi" w:cs="Times New Roman"/>
          <w:color w:val="B734CD"/>
          <w:sz w:val="24"/>
          <w:szCs w:val="24"/>
        </w:rPr>
        <w:t>,</w:t>
      </w:r>
      <w:r w:rsidRPr="001D3B11">
        <w:rPr>
          <w:rFonts w:asciiTheme="majorHAnsi" w:hAnsiTheme="majorHAnsi" w:cs="Times New Roman"/>
          <w:color w:val="B734CD"/>
          <w:sz w:val="24"/>
          <w:szCs w:val="24"/>
        </w:rPr>
        <w:t xml:space="preserve"> and</w:t>
      </w:r>
      <w:r w:rsidR="00A6718C" w:rsidRPr="001D3B11">
        <w:rPr>
          <w:rFonts w:asciiTheme="majorHAnsi" w:hAnsiTheme="majorHAnsi" w:cs="Times New Roman"/>
          <w:color w:val="B734CD"/>
          <w:sz w:val="24"/>
          <w:szCs w:val="24"/>
        </w:rPr>
        <w:t>/or</w:t>
      </w:r>
      <w:r w:rsidRPr="001D3B11">
        <w:rPr>
          <w:rFonts w:asciiTheme="majorHAnsi" w:hAnsiTheme="majorHAnsi" w:cs="Times New Roman"/>
          <w:color w:val="B734CD"/>
          <w:sz w:val="24"/>
          <w:szCs w:val="24"/>
        </w:rPr>
        <w:t xml:space="preserve"> career goals.</w:t>
      </w:r>
    </w:p>
    <w:p w14:paraId="4AFC39EF" w14:textId="49476FB3" w:rsidR="00995ECA" w:rsidRPr="001D3B11" w:rsidRDefault="00126D48" w:rsidP="00672B89">
      <w:pPr>
        <w:widowControl w:val="0"/>
        <w:autoSpaceDE w:val="0"/>
        <w:autoSpaceDN w:val="0"/>
        <w:adjustRightInd w:val="0"/>
        <w:rPr>
          <w:rFonts w:asciiTheme="majorHAnsi" w:hAnsiTheme="majorHAnsi" w:cs="Times New Roman"/>
        </w:rPr>
      </w:pPr>
      <w:r w:rsidRPr="001D3B11">
        <w:rPr>
          <w:rFonts w:asciiTheme="majorHAnsi" w:hAnsiTheme="majorHAnsi" w:cs="Times New Roman"/>
        </w:rPr>
        <w:t xml:space="preserve"> </w:t>
      </w:r>
    </w:p>
    <w:p w14:paraId="5494F2C1" w14:textId="1A37F551" w:rsidR="00995ECA" w:rsidRPr="001D3B11" w:rsidRDefault="00995ECA" w:rsidP="00A27A70">
      <w:pPr>
        <w:widowControl w:val="0"/>
        <w:autoSpaceDE w:val="0"/>
        <w:autoSpaceDN w:val="0"/>
        <w:adjustRightInd w:val="0"/>
        <w:spacing w:after="60"/>
        <w:rPr>
          <w:rFonts w:asciiTheme="majorHAnsi" w:hAnsiTheme="majorHAnsi" w:cs="Times New Roman"/>
          <w:b/>
        </w:rPr>
      </w:pPr>
      <w:r w:rsidRPr="001D3B11">
        <w:rPr>
          <w:rFonts w:asciiTheme="majorHAnsi" w:hAnsiTheme="majorHAnsi" w:cs="Times New Roman"/>
          <w:b/>
        </w:rPr>
        <w:t xml:space="preserve">The rationale might state: </w:t>
      </w:r>
    </w:p>
    <w:p w14:paraId="7131AFF3" w14:textId="6FCAD799" w:rsidR="00995ECA" w:rsidRPr="001D3B11" w:rsidRDefault="00995ECA" w:rsidP="00D45169">
      <w:pPr>
        <w:widowControl w:val="0"/>
        <w:pBdr>
          <w:top w:val="single" w:sz="4" w:space="1" w:color="auto"/>
          <w:left w:val="single" w:sz="4" w:space="4" w:color="auto"/>
          <w:bottom w:val="single" w:sz="4" w:space="1" w:color="auto"/>
          <w:right w:val="single" w:sz="4" w:space="4" w:color="auto"/>
        </w:pBdr>
        <w:autoSpaceDE w:val="0"/>
        <w:autoSpaceDN w:val="0"/>
        <w:adjustRightInd w:val="0"/>
        <w:spacing w:after="240"/>
        <w:rPr>
          <w:rFonts w:asciiTheme="majorHAnsi" w:hAnsiTheme="majorHAnsi" w:cs="Times New Roman"/>
          <w:i/>
        </w:rPr>
      </w:pPr>
      <w:r w:rsidRPr="001D3B11">
        <w:rPr>
          <w:rFonts w:asciiTheme="majorHAnsi" w:hAnsiTheme="majorHAnsi" w:cs="Times New Roman"/>
          <w:i/>
        </w:rPr>
        <w:t>We decided that we needed to update our knowledge of and familiarity with the outside agencies that can provide support as our students with disabilities transition into the broader society after they leave our high school. This goal will benefit us both individually and as a group.</w:t>
      </w:r>
    </w:p>
    <w:p w14:paraId="3CBCF4D5" w14:textId="5E38107D" w:rsidR="00995ECA" w:rsidRPr="001D3B11" w:rsidRDefault="00995ECA" w:rsidP="00A27A70">
      <w:pPr>
        <w:shd w:val="clear" w:color="auto" w:fill="FFFFFF"/>
        <w:spacing w:after="60"/>
        <w:rPr>
          <w:rFonts w:asciiTheme="majorHAnsi" w:eastAsia="Times New Roman" w:hAnsiTheme="majorHAnsi" w:cs="Times New Roman"/>
          <w:b/>
          <w:color w:val="000000"/>
        </w:rPr>
      </w:pPr>
      <w:r w:rsidRPr="001D3B11">
        <w:rPr>
          <w:rFonts w:asciiTheme="majorHAnsi" w:eastAsia="Times New Roman" w:hAnsiTheme="majorHAnsi" w:cs="Times New Roman"/>
          <w:b/>
          <w:color w:val="000000"/>
        </w:rPr>
        <w:t>How will I know that we are making progress and achieving our goal? </w:t>
      </w:r>
    </w:p>
    <w:p w14:paraId="5C35F997" w14:textId="049C7859" w:rsidR="00995ECA" w:rsidRPr="001D3B11" w:rsidRDefault="00995ECA" w:rsidP="00D45169">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Theme="majorHAnsi" w:hAnsiTheme="majorHAnsi" w:cs="Times New Roman"/>
          <w:i/>
        </w:rPr>
      </w:pPr>
      <w:r w:rsidRPr="001D3B11">
        <w:rPr>
          <w:rFonts w:asciiTheme="majorHAnsi" w:hAnsiTheme="majorHAnsi" w:cs="Times New Roman"/>
          <w:i/>
        </w:rPr>
        <w:t>We will create a database with the agencies, their purpose and other pertinent information, and contact information so that there is easy access to the information.</w:t>
      </w:r>
    </w:p>
    <w:p w14:paraId="22B8FE7F" w14:textId="77777777" w:rsidR="00615AD6" w:rsidRPr="001D3B11" w:rsidRDefault="00615AD6" w:rsidP="00D45169">
      <w:pPr>
        <w:rPr>
          <w:rFonts w:asciiTheme="majorHAnsi" w:hAnsiTheme="majorHAnsi" w:cs="Times New Roman"/>
          <w:b/>
        </w:rPr>
      </w:pPr>
    </w:p>
    <w:p w14:paraId="454C317A" w14:textId="726E350A" w:rsidR="00995ECA" w:rsidRPr="001D3B11" w:rsidRDefault="00995ECA" w:rsidP="00A27A70">
      <w:pPr>
        <w:spacing w:after="60"/>
        <w:rPr>
          <w:rFonts w:asciiTheme="majorHAnsi" w:hAnsiTheme="majorHAnsi" w:cs="Times New Roman"/>
          <w:b/>
          <w:color w:val="000000"/>
          <w:shd w:val="clear" w:color="auto" w:fill="FFFFFF"/>
        </w:rPr>
      </w:pPr>
      <w:r w:rsidRPr="001D3B11">
        <w:rPr>
          <w:rFonts w:asciiTheme="majorHAnsi" w:hAnsiTheme="majorHAnsi" w:cs="Times New Roman"/>
          <w:b/>
        </w:rPr>
        <w:t>W</w:t>
      </w:r>
      <w:r w:rsidRPr="001D3B11">
        <w:rPr>
          <w:rFonts w:asciiTheme="majorHAnsi" w:hAnsiTheme="majorHAnsi" w:cs="Times New Roman"/>
          <w:b/>
          <w:color w:val="000000"/>
          <w:shd w:val="clear" w:color="auto" w:fill="FFFFFF"/>
        </w:rPr>
        <w:t>hat supports might we need to complete the activity and achieve our goal? </w:t>
      </w:r>
    </w:p>
    <w:p w14:paraId="54758033" w14:textId="4F60B751" w:rsidR="00995ECA" w:rsidRPr="001D3B11" w:rsidRDefault="00995ECA" w:rsidP="00D45169">
      <w:pPr>
        <w:pBdr>
          <w:top w:val="single" w:sz="4" w:space="1" w:color="auto"/>
          <w:left w:val="single" w:sz="4" w:space="4" w:color="auto"/>
          <w:bottom w:val="single" w:sz="4" w:space="1" w:color="auto"/>
          <w:right w:val="single" w:sz="4" w:space="4" w:color="auto"/>
        </w:pBdr>
        <w:rPr>
          <w:rFonts w:asciiTheme="majorHAnsi" w:hAnsiTheme="majorHAnsi" w:cs="Times New Roman"/>
          <w:i/>
          <w:color w:val="000000"/>
          <w:shd w:val="clear" w:color="auto" w:fill="FFFFFF"/>
        </w:rPr>
      </w:pPr>
      <w:r w:rsidRPr="001D3B11">
        <w:rPr>
          <w:rFonts w:asciiTheme="majorHAnsi" w:hAnsiTheme="majorHAnsi" w:cs="Times New Roman"/>
          <w:i/>
          <w:color w:val="000000"/>
          <w:shd w:val="clear" w:color="auto" w:fill="FFFFFF"/>
        </w:rPr>
        <w:t xml:space="preserve">We will </w:t>
      </w:r>
      <w:r w:rsidR="006F372D" w:rsidRPr="001D3B11">
        <w:rPr>
          <w:rFonts w:asciiTheme="majorHAnsi" w:hAnsiTheme="majorHAnsi" w:cs="Times New Roman"/>
          <w:i/>
          <w:color w:val="000000"/>
          <w:shd w:val="clear" w:color="auto" w:fill="FFFFFF"/>
        </w:rPr>
        <w:t xml:space="preserve">need </w:t>
      </w:r>
      <w:r w:rsidRPr="001D3B11">
        <w:rPr>
          <w:rFonts w:asciiTheme="majorHAnsi" w:hAnsiTheme="majorHAnsi" w:cs="Times New Roman"/>
          <w:i/>
          <w:color w:val="000000"/>
          <w:shd w:val="clear" w:color="auto" w:fill="FFFFFF"/>
        </w:rPr>
        <w:t>meeting time to divide up the tasks</w:t>
      </w:r>
      <w:r w:rsidR="006E69A7" w:rsidRPr="001D3B11">
        <w:rPr>
          <w:rFonts w:asciiTheme="majorHAnsi" w:hAnsiTheme="majorHAnsi" w:cs="Times New Roman"/>
          <w:i/>
          <w:color w:val="000000"/>
          <w:shd w:val="clear" w:color="auto" w:fill="FFFFFF"/>
        </w:rPr>
        <w:t>,</w:t>
      </w:r>
      <w:r w:rsidRPr="001D3B11">
        <w:rPr>
          <w:rFonts w:asciiTheme="majorHAnsi" w:hAnsiTheme="majorHAnsi" w:cs="Times New Roman"/>
          <w:i/>
          <w:color w:val="000000"/>
          <w:shd w:val="clear" w:color="auto" w:fill="FFFFFF"/>
        </w:rPr>
        <w:t xml:space="preserve"> update each other on the information we find</w:t>
      </w:r>
      <w:r w:rsidR="006E69A7" w:rsidRPr="001D3B11">
        <w:rPr>
          <w:rFonts w:asciiTheme="majorHAnsi" w:hAnsiTheme="majorHAnsi" w:cs="Times New Roman"/>
          <w:i/>
          <w:color w:val="000000"/>
          <w:shd w:val="clear" w:color="auto" w:fill="FFFFFF"/>
        </w:rPr>
        <w:t xml:space="preserve">, and plan for the creation of the database. </w:t>
      </w:r>
      <w:r w:rsidRPr="001D3B11">
        <w:rPr>
          <w:rFonts w:asciiTheme="majorHAnsi" w:hAnsiTheme="majorHAnsi" w:cs="Times New Roman"/>
          <w:i/>
          <w:color w:val="000000"/>
          <w:shd w:val="clear" w:color="auto" w:fill="FFFFFF"/>
        </w:rPr>
        <w:t xml:space="preserve">We will </w:t>
      </w:r>
      <w:r w:rsidR="006F372D" w:rsidRPr="001D3B11">
        <w:rPr>
          <w:rFonts w:asciiTheme="majorHAnsi" w:hAnsiTheme="majorHAnsi" w:cs="Times New Roman"/>
          <w:i/>
          <w:color w:val="000000"/>
          <w:shd w:val="clear" w:color="auto" w:fill="FFFFFF"/>
        </w:rPr>
        <w:t>also need a place to house</w:t>
      </w:r>
      <w:r w:rsidRPr="001D3B11">
        <w:rPr>
          <w:rFonts w:asciiTheme="majorHAnsi" w:hAnsiTheme="majorHAnsi" w:cs="Times New Roman"/>
          <w:i/>
          <w:color w:val="000000"/>
          <w:shd w:val="clear" w:color="auto" w:fill="FFFFFF"/>
        </w:rPr>
        <w:t xml:space="preserve"> the database</w:t>
      </w:r>
      <w:r w:rsidR="006F372D" w:rsidRPr="001D3B11">
        <w:rPr>
          <w:rFonts w:asciiTheme="majorHAnsi" w:hAnsiTheme="majorHAnsi" w:cs="Times New Roman"/>
          <w:i/>
          <w:color w:val="000000"/>
          <w:shd w:val="clear" w:color="auto" w:fill="FFFFFF"/>
        </w:rPr>
        <w:t xml:space="preserve"> that will be accessible to all counselors</w:t>
      </w:r>
      <w:r w:rsidRPr="001D3B11">
        <w:rPr>
          <w:rFonts w:asciiTheme="majorHAnsi" w:hAnsiTheme="majorHAnsi" w:cs="Times New Roman"/>
          <w:i/>
          <w:color w:val="000000"/>
          <w:shd w:val="clear" w:color="auto" w:fill="FFFFFF"/>
        </w:rPr>
        <w:t>.</w:t>
      </w:r>
    </w:p>
    <w:p w14:paraId="6C146062" w14:textId="140B8681" w:rsidR="002C61A6" w:rsidRPr="001D3B11" w:rsidRDefault="002C61A6" w:rsidP="00D45169">
      <w:pPr>
        <w:widowControl w:val="0"/>
        <w:autoSpaceDE w:val="0"/>
        <w:autoSpaceDN w:val="0"/>
        <w:adjustRightInd w:val="0"/>
        <w:rPr>
          <w:rFonts w:asciiTheme="majorHAnsi" w:hAnsiTheme="majorHAnsi" w:cs="Times New Roman"/>
          <w:b/>
        </w:rPr>
      </w:pPr>
    </w:p>
    <w:p w14:paraId="3557D0B3" w14:textId="00ECDB79" w:rsidR="001B7081" w:rsidRPr="001D3B11" w:rsidRDefault="002C61A6" w:rsidP="00D45169">
      <w:pPr>
        <w:widowControl w:val="0"/>
        <w:autoSpaceDE w:val="0"/>
        <w:autoSpaceDN w:val="0"/>
        <w:adjustRightInd w:val="0"/>
        <w:rPr>
          <w:rFonts w:asciiTheme="majorHAnsi" w:hAnsiTheme="majorHAnsi" w:cs="Times New Roman"/>
        </w:rPr>
      </w:pPr>
      <w:r w:rsidRPr="001D3B11">
        <w:rPr>
          <w:rFonts w:asciiTheme="majorHAnsi" w:hAnsiTheme="majorHAnsi" w:cs="Times New Roman"/>
          <w:b/>
        </w:rPr>
        <w:t xml:space="preserve">Step </w:t>
      </w:r>
      <w:r w:rsidR="00F848B1" w:rsidRPr="001D3B11">
        <w:rPr>
          <w:rFonts w:asciiTheme="majorHAnsi" w:hAnsiTheme="majorHAnsi" w:cs="Times New Roman"/>
          <w:b/>
        </w:rPr>
        <w:t>2</w:t>
      </w:r>
      <w:r w:rsidR="00AF6ECE" w:rsidRPr="001D3B11">
        <w:rPr>
          <w:rFonts w:asciiTheme="majorHAnsi" w:hAnsiTheme="majorHAnsi" w:cs="Times New Roman"/>
          <w:b/>
        </w:rPr>
        <w:t xml:space="preserve">: </w:t>
      </w:r>
      <w:r w:rsidR="001B7081" w:rsidRPr="001D3B11">
        <w:rPr>
          <w:rFonts w:asciiTheme="majorHAnsi" w:hAnsiTheme="majorHAnsi" w:cs="Times New Roman"/>
          <w:b/>
        </w:rPr>
        <w:t>Finalize the PGP</w:t>
      </w:r>
      <w:r w:rsidR="00AF6ECE" w:rsidRPr="001D3B11">
        <w:rPr>
          <w:rFonts w:asciiTheme="majorHAnsi" w:hAnsiTheme="majorHAnsi" w:cs="Times New Roman"/>
        </w:rPr>
        <w:t xml:space="preserve">. </w:t>
      </w:r>
      <w:r w:rsidR="001B7081" w:rsidRPr="001D3B11">
        <w:rPr>
          <w:rFonts w:asciiTheme="majorHAnsi" w:hAnsiTheme="majorHAnsi" w:cs="Times New Roman"/>
        </w:rPr>
        <w:t xml:space="preserve">The counselor </w:t>
      </w:r>
      <w:r w:rsidR="00CC3E2D" w:rsidRPr="001D3B11">
        <w:rPr>
          <w:rFonts w:asciiTheme="majorHAnsi" w:hAnsiTheme="majorHAnsi" w:cs="Times New Roman"/>
        </w:rPr>
        <w:t>review</w:t>
      </w:r>
      <w:r w:rsidR="001B7081" w:rsidRPr="001D3B11">
        <w:rPr>
          <w:rFonts w:asciiTheme="majorHAnsi" w:hAnsiTheme="majorHAnsi" w:cs="Times New Roman"/>
        </w:rPr>
        <w:t>s</w:t>
      </w:r>
      <w:r w:rsidR="00CC3E2D" w:rsidRPr="001D3B11">
        <w:rPr>
          <w:rFonts w:asciiTheme="majorHAnsi" w:hAnsiTheme="majorHAnsi" w:cs="Times New Roman"/>
        </w:rPr>
        <w:t xml:space="preserve"> the PGP with the </w:t>
      </w:r>
      <w:r w:rsidR="00C4066A">
        <w:rPr>
          <w:rFonts w:asciiTheme="majorHAnsi" w:hAnsiTheme="majorHAnsi" w:cs="Times New Roman"/>
        </w:rPr>
        <w:t>administrator</w:t>
      </w:r>
      <w:r w:rsidR="00CC3E2D" w:rsidRPr="001D3B11">
        <w:rPr>
          <w:rFonts w:asciiTheme="majorHAnsi" w:hAnsiTheme="majorHAnsi" w:cs="Times New Roman"/>
        </w:rPr>
        <w:t xml:space="preserve"> at the Evaluation Planning Meeting. The </w:t>
      </w:r>
      <w:r w:rsidR="00C4066A">
        <w:rPr>
          <w:rFonts w:asciiTheme="majorHAnsi" w:hAnsiTheme="majorHAnsi" w:cs="Times New Roman"/>
        </w:rPr>
        <w:t>administrator</w:t>
      </w:r>
      <w:r w:rsidR="00CC3E2D" w:rsidRPr="001D3B11">
        <w:rPr>
          <w:rFonts w:asciiTheme="majorHAnsi" w:hAnsiTheme="majorHAnsi" w:cs="Times New Roman"/>
        </w:rPr>
        <w:t xml:space="preserve"> offers feedback and</w:t>
      </w:r>
      <w:r w:rsidR="000071DE">
        <w:rPr>
          <w:rFonts w:asciiTheme="majorHAnsi" w:hAnsiTheme="majorHAnsi" w:cs="Times New Roman"/>
        </w:rPr>
        <w:t xml:space="preserve"> addresses</w:t>
      </w:r>
      <w:r w:rsidR="00CC3E2D" w:rsidRPr="001D3B11">
        <w:rPr>
          <w:rFonts w:asciiTheme="majorHAnsi" w:hAnsiTheme="majorHAnsi" w:cs="Times New Roman"/>
        </w:rPr>
        <w:t xml:space="preserve"> </w:t>
      </w:r>
      <w:r w:rsidR="001B7081" w:rsidRPr="001D3B11">
        <w:rPr>
          <w:rFonts w:asciiTheme="majorHAnsi" w:hAnsiTheme="majorHAnsi" w:cs="Times New Roman"/>
        </w:rPr>
        <w:t>any</w:t>
      </w:r>
      <w:r w:rsidR="000071DE">
        <w:rPr>
          <w:rFonts w:asciiTheme="majorHAnsi" w:hAnsiTheme="majorHAnsi" w:cs="Times New Roman"/>
        </w:rPr>
        <w:t xml:space="preserve"> specific concerns regarding the performance of the counselor that may be improved through the implementation of the PGP. After this discussion</w:t>
      </w:r>
      <w:r w:rsidR="00697FA9">
        <w:rPr>
          <w:rFonts w:asciiTheme="majorHAnsi" w:hAnsiTheme="majorHAnsi" w:cs="Times New Roman"/>
        </w:rPr>
        <w:t xml:space="preserve">, </w:t>
      </w:r>
      <w:r w:rsidR="00697FA9" w:rsidRPr="001D3B11">
        <w:rPr>
          <w:rFonts w:asciiTheme="majorHAnsi" w:hAnsiTheme="majorHAnsi" w:cs="Times New Roman"/>
        </w:rPr>
        <w:t>adjustments</w:t>
      </w:r>
      <w:r w:rsidR="001B7081" w:rsidRPr="001D3B11">
        <w:rPr>
          <w:rFonts w:asciiTheme="majorHAnsi" w:hAnsiTheme="majorHAnsi" w:cs="Times New Roman"/>
        </w:rPr>
        <w:t xml:space="preserve"> to the PGP are made </w:t>
      </w:r>
      <w:r w:rsidR="001B7081" w:rsidRPr="001D3B11">
        <w:rPr>
          <w:rFonts w:asciiTheme="majorHAnsi" w:hAnsiTheme="majorHAnsi" w:cs="Times New Roman"/>
        </w:rPr>
        <w:lastRenderedPageBreak/>
        <w:t>collaboratively. T</w:t>
      </w:r>
      <w:r w:rsidRPr="001D3B11">
        <w:rPr>
          <w:rFonts w:asciiTheme="majorHAnsi" w:hAnsiTheme="majorHAnsi" w:cs="Times New Roman"/>
        </w:rPr>
        <w:t xml:space="preserve">he </w:t>
      </w:r>
      <w:r w:rsidR="00CC3E2D" w:rsidRPr="001D3B11">
        <w:rPr>
          <w:rFonts w:asciiTheme="majorHAnsi" w:hAnsiTheme="majorHAnsi" w:cs="Times New Roman"/>
        </w:rPr>
        <w:t>Evaluation Planning Form</w:t>
      </w:r>
      <w:r w:rsidR="001B7081" w:rsidRPr="001D3B11">
        <w:rPr>
          <w:rFonts w:asciiTheme="majorHAnsi" w:hAnsiTheme="majorHAnsi" w:cs="Times New Roman"/>
        </w:rPr>
        <w:t>, which contains the completed PGP,</w:t>
      </w:r>
      <w:r w:rsidRPr="001D3B11">
        <w:rPr>
          <w:rFonts w:asciiTheme="majorHAnsi" w:hAnsiTheme="majorHAnsi" w:cs="Times New Roman"/>
        </w:rPr>
        <w:t xml:space="preserve"> </w:t>
      </w:r>
      <w:r w:rsidRPr="008C2796">
        <w:rPr>
          <w:rFonts w:asciiTheme="majorHAnsi" w:hAnsiTheme="majorHAnsi" w:cs="Times New Roman"/>
          <w:highlight w:val="yellow"/>
        </w:rPr>
        <w:t xml:space="preserve">is </w:t>
      </w:r>
      <w:r w:rsidR="004635BB" w:rsidRPr="008C2796">
        <w:rPr>
          <w:rFonts w:asciiTheme="majorHAnsi" w:hAnsiTheme="majorHAnsi" w:cs="Times New Roman"/>
          <w:highlight w:val="yellow"/>
        </w:rPr>
        <w:t>saved</w:t>
      </w:r>
      <w:r w:rsidR="00DD408E" w:rsidRPr="008C2796">
        <w:rPr>
          <w:rFonts w:asciiTheme="majorHAnsi" w:hAnsiTheme="majorHAnsi" w:cs="Times New Roman"/>
          <w:highlight w:val="yellow"/>
        </w:rPr>
        <w:t xml:space="preserve"> </w:t>
      </w:r>
      <w:r w:rsidRPr="008C2796">
        <w:rPr>
          <w:rFonts w:asciiTheme="majorHAnsi" w:hAnsiTheme="majorHAnsi" w:cs="Times New Roman"/>
          <w:highlight w:val="yellow"/>
        </w:rPr>
        <w:t xml:space="preserve">and </w:t>
      </w:r>
      <w:r w:rsidR="004635BB" w:rsidRPr="008C2796">
        <w:rPr>
          <w:rFonts w:asciiTheme="majorHAnsi" w:hAnsiTheme="majorHAnsi" w:cs="Times New Roman"/>
          <w:highlight w:val="yellow"/>
        </w:rPr>
        <w:t>submitted in TalentEd.</w:t>
      </w:r>
    </w:p>
    <w:p w14:paraId="3FBC43B0" w14:textId="77777777" w:rsidR="001B7081" w:rsidRPr="001D3B11" w:rsidRDefault="001B7081" w:rsidP="00D45169">
      <w:pPr>
        <w:widowControl w:val="0"/>
        <w:autoSpaceDE w:val="0"/>
        <w:autoSpaceDN w:val="0"/>
        <w:adjustRightInd w:val="0"/>
        <w:rPr>
          <w:rFonts w:asciiTheme="majorHAnsi" w:hAnsiTheme="majorHAnsi" w:cs="Times New Roman"/>
        </w:rPr>
      </w:pPr>
    </w:p>
    <w:p w14:paraId="3B2DA897" w14:textId="773FD43F" w:rsidR="001C2278" w:rsidRPr="001D3B11" w:rsidRDefault="001B7081" w:rsidP="001C2278">
      <w:pPr>
        <w:widowControl w:val="0"/>
        <w:autoSpaceDE w:val="0"/>
        <w:autoSpaceDN w:val="0"/>
        <w:adjustRightInd w:val="0"/>
        <w:rPr>
          <w:rFonts w:asciiTheme="majorHAnsi" w:hAnsiTheme="majorHAnsi" w:cs="Times New Roman"/>
        </w:rPr>
      </w:pPr>
      <w:r w:rsidRPr="001D3B11">
        <w:rPr>
          <w:rFonts w:asciiTheme="majorHAnsi" w:hAnsiTheme="majorHAnsi" w:cs="Times New Roman"/>
          <w:b/>
        </w:rPr>
        <w:t>Step 3: Begin implementation of the PGP.</w:t>
      </w:r>
      <w:r w:rsidRPr="001D3B11">
        <w:rPr>
          <w:rFonts w:asciiTheme="majorHAnsi" w:hAnsiTheme="majorHAnsi" w:cs="Times New Roman"/>
        </w:rPr>
        <w:t xml:space="preserve"> Once</w:t>
      </w:r>
      <w:r w:rsidR="001C2278">
        <w:rPr>
          <w:rFonts w:asciiTheme="majorHAnsi" w:hAnsiTheme="majorHAnsi" w:cs="Times New Roman"/>
        </w:rPr>
        <w:t xml:space="preserve"> the PGP is approved</w:t>
      </w:r>
      <w:r w:rsidRPr="001D3B11">
        <w:rPr>
          <w:rFonts w:asciiTheme="majorHAnsi" w:hAnsiTheme="majorHAnsi" w:cs="Times New Roman"/>
        </w:rPr>
        <w:t>, the counselor begins work on the goals.</w:t>
      </w:r>
      <w:r w:rsidR="00CF573F">
        <w:rPr>
          <w:rFonts w:asciiTheme="majorHAnsi" w:hAnsiTheme="majorHAnsi" w:cs="Times New Roman"/>
        </w:rPr>
        <w:t xml:space="preserve"> </w:t>
      </w:r>
      <w:r w:rsidR="00CF573F" w:rsidRPr="008D5098">
        <w:rPr>
          <w:rFonts w:asciiTheme="majorHAnsi" w:hAnsiTheme="majorHAnsi" w:cs="Times New Roman"/>
          <w:highlight w:val="yellow"/>
        </w:rPr>
        <w:t>As the work on the PGP progresses, the counselor retains an</w:t>
      </w:r>
      <w:r w:rsidR="001C2278">
        <w:rPr>
          <w:rFonts w:asciiTheme="majorHAnsi" w:hAnsiTheme="majorHAnsi" w:cs="Times New Roman"/>
          <w:highlight w:val="yellow"/>
        </w:rPr>
        <w:t>y documents related to the PGP</w:t>
      </w:r>
      <w:r w:rsidR="008D5098">
        <w:rPr>
          <w:rFonts w:asciiTheme="majorHAnsi" w:hAnsiTheme="majorHAnsi" w:cs="Times New Roman"/>
        </w:rPr>
        <w:t xml:space="preserve"> </w:t>
      </w:r>
      <w:r w:rsidR="001C2278">
        <w:rPr>
          <w:rFonts w:asciiTheme="majorHAnsi" w:hAnsiTheme="majorHAnsi" w:cs="Times New Roman"/>
          <w:highlight w:val="yellow"/>
        </w:rPr>
        <w:t>activities</w:t>
      </w:r>
      <w:r w:rsidR="001C2278" w:rsidRPr="000C68FC">
        <w:rPr>
          <w:rFonts w:asciiTheme="majorHAnsi" w:hAnsiTheme="majorHAnsi" w:cs="Times New Roman"/>
          <w:highlight w:val="yellow"/>
        </w:rPr>
        <w:t xml:space="preserve"> (</w:t>
      </w:r>
      <w:r w:rsidR="001C2278" w:rsidRPr="007443ED">
        <w:rPr>
          <w:rFonts w:asciiTheme="majorHAnsi" w:hAnsiTheme="majorHAnsi" w:cs="Times New Roman"/>
          <w:highlight w:val="green"/>
        </w:rPr>
        <w:t xml:space="preserve">see </w:t>
      </w:r>
      <w:r w:rsidR="001C2278" w:rsidRPr="00E97676">
        <w:rPr>
          <w:rFonts w:asciiTheme="majorHAnsi" w:hAnsiTheme="majorHAnsi" w:cs="Times New Roman"/>
          <w:i/>
          <w:highlight w:val="green"/>
        </w:rPr>
        <w:t>PGP Evidence</w:t>
      </w:r>
      <w:r w:rsidR="001C2278" w:rsidRPr="007443ED">
        <w:rPr>
          <w:rFonts w:asciiTheme="majorHAnsi" w:hAnsiTheme="majorHAnsi" w:cs="Times New Roman"/>
          <w:highlight w:val="green"/>
        </w:rPr>
        <w:t xml:space="preserve"> document on the EES Portal) </w:t>
      </w:r>
      <w:r w:rsidR="001C2278" w:rsidRPr="000C68FC">
        <w:rPr>
          <w:rFonts w:asciiTheme="majorHAnsi" w:hAnsiTheme="majorHAnsi" w:cs="Times New Roman"/>
          <w:highlight w:val="yellow"/>
        </w:rPr>
        <w:t>that may be submitted as evidence of goal achievement</w:t>
      </w:r>
      <w:r w:rsidR="001C2278">
        <w:rPr>
          <w:rFonts w:asciiTheme="majorHAnsi" w:hAnsiTheme="majorHAnsi" w:cs="Times New Roman"/>
          <w:highlight w:val="yellow"/>
        </w:rPr>
        <w:t>. Selected e</w:t>
      </w:r>
      <w:r w:rsidR="001C2278" w:rsidRPr="000C68FC">
        <w:rPr>
          <w:rFonts w:asciiTheme="majorHAnsi" w:hAnsiTheme="majorHAnsi" w:cs="Times New Roman"/>
          <w:highlight w:val="yellow"/>
        </w:rPr>
        <w:t>vidence will be uploaded to BriteLocker before the Summative Meeting at the end of the year</w:t>
      </w:r>
      <w:r w:rsidR="001C2278" w:rsidRPr="001C2278">
        <w:rPr>
          <w:rFonts w:asciiTheme="majorHAnsi" w:hAnsiTheme="majorHAnsi" w:cs="Times New Roman"/>
          <w:highlight w:val="yellow"/>
        </w:rPr>
        <w:t xml:space="preserve">. The librarian should also examine the </w:t>
      </w:r>
      <w:r w:rsidR="001C2278" w:rsidRPr="001C2278">
        <w:rPr>
          <w:rFonts w:asciiTheme="majorHAnsi" w:hAnsiTheme="majorHAnsi" w:cs="Times New Roman"/>
          <w:i/>
          <w:highlight w:val="yellow"/>
        </w:rPr>
        <w:t>Professional Growth Plan Scoring Form</w:t>
      </w:r>
      <w:r w:rsidR="001C2278" w:rsidRPr="001C2278">
        <w:rPr>
          <w:rFonts w:asciiTheme="majorHAnsi" w:hAnsiTheme="majorHAnsi" w:cs="Times New Roman"/>
          <w:highlight w:val="yellow"/>
        </w:rPr>
        <w:t xml:space="preserve">  (see EES Portal) to ensure that s/he is aware of how the PGP will be scored.</w:t>
      </w:r>
    </w:p>
    <w:p w14:paraId="54815578" w14:textId="69715097" w:rsidR="00AF6ECE" w:rsidRPr="001D3B11" w:rsidRDefault="00AF6ECE" w:rsidP="00D45169">
      <w:pPr>
        <w:widowControl w:val="0"/>
        <w:autoSpaceDE w:val="0"/>
        <w:autoSpaceDN w:val="0"/>
        <w:adjustRightInd w:val="0"/>
        <w:rPr>
          <w:rFonts w:asciiTheme="majorHAnsi" w:hAnsiTheme="majorHAnsi" w:cs="Times New Roman"/>
        </w:rPr>
      </w:pPr>
    </w:p>
    <w:p w14:paraId="00B8C4E6" w14:textId="3521CAD6" w:rsidR="00AF6ECE" w:rsidRPr="001D3B11" w:rsidRDefault="002C61A6" w:rsidP="00D45169">
      <w:pPr>
        <w:widowControl w:val="0"/>
        <w:autoSpaceDE w:val="0"/>
        <w:autoSpaceDN w:val="0"/>
        <w:adjustRightInd w:val="0"/>
        <w:rPr>
          <w:rFonts w:asciiTheme="majorHAnsi" w:hAnsiTheme="majorHAnsi" w:cs="Times New Roman"/>
        </w:rPr>
      </w:pPr>
      <w:r w:rsidRPr="001D3B11">
        <w:rPr>
          <w:rFonts w:asciiTheme="majorHAnsi" w:hAnsiTheme="majorHAnsi" w:cs="Times New Roman"/>
          <w:b/>
        </w:rPr>
        <w:t xml:space="preserve">Step </w:t>
      </w:r>
      <w:r w:rsidR="001B7081" w:rsidRPr="001D3B11">
        <w:rPr>
          <w:rFonts w:asciiTheme="majorHAnsi" w:hAnsiTheme="majorHAnsi" w:cs="Times New Roman"/>
          <w:b/>
        </w:rPr>
        <w:t>4</w:t>
      </w:r>
      <w:r w:rsidR="00AF6ECE" w:rsidRPr="001D3B11">
        <w:rPr>
          <w:rFonts w:asciiTheme="majorHAnsi" w:hAnsiTheme="majorHAnsi" w:cs="Times New Roman"/>
          <w:b/>
        </w:rPr>
        <w:t>: Mid-Year Check-in</w:t>
      </w:r>
      <w:r w:rsidR="00AF6ECE" w:rsidRPr="001D3B11">
        <w:rPr>
          <w:rFonts w:asciiTheme="majorHAnsi" w:hAnsiTheme="majorHAnsi" w:cs="Times New Roman"/>
        </w:rPr>
        <w:t xml:space="preserve">. </w:t>
      </w:r>
      <w:r w:rsidR="009935BA">
        <w:rPr>
          <w:rFonts w:asciiTheme="majorHAnsi" w:hAnsiTheme="majorHAnsi" w:cs="Times New Roman"/>
        </w:rPr>
        <w:t>T</w:t>
      </w:r>
      <w:r w:rsidR="008B0562" w:rsidRPr="001D3B11">
        <w:rPr>
          <w:rFonts w:asciiTheme="majorHAnsi" w:hAnsiTheme="majorHAnsi" w:cs="Times New Roman"/>
        </w:rPr>
        <w:t xml:space="preserve">he counselor completes the </w:t>
      </w:r>
      <w:r w:rsidR="00AF6ECE" w:rsidRPr="002B002E">
        <w:rPr>
          <w:rFonts w:asciiTheme="majorHAnsi" w:hAnsiTheme="majorHAnsi" w:cs="Times New Roman"/>
          <w:i/>
        </w:rPr>
        <w:t>Mid-Year Check</w:t>
      </w:r>
      <w:r w:rsidR="001B7081" w:rsidRPr="002B002E">
        <w:rPr>
          <w:rFonts w:asciiTheme="majorHAnsi" w:hAnsiTheme="majorHAnsi" w:cs="Times New Roman"/>
          <w:i/>
        </w:rPr>
        <w:t>list</w:t>
      </w:r>
      <w:r w:rsidR="008B0562" w:rsidRPr="002B002E">
        <w:rPr>
          <w:rFonts w:asciiTheme="majorHAnsi" w:hAnsiTheme="majorHAnsi" w:cs="Times New Roman"/>
          <w:i/>
        </w:rPr>
        <w:t xml:space="preserve"> </w:t>
      </w:r>
      <w:r w:rsidR="001B7081" w:rsidRPr="002B002E">
        <w:rPr>
          <w:rFonts w:asciiTheme="majorHAnsi" w:hAnsiTheme="majorHAnsi" w:cs="Times New Roman"/>
        </w:rPr>
        <w:t xml:space="preserve">in TalentEd. This form </w:t>
      </w:r>
      <w:r w:rsidR="00F931E2" w:rsidRPr="002B002E">
        <w:rPr>
          <w:rFonts w:asciiTheme="majorHAnsi" w:hAnsiTheme="majorHAnsi" w:cs="Times New Roman"/>
        </w:rPr>
        <w:t xml:space="preserve">includes </w:t>
      </w:r>
      <w:r w:rsidR="001B7081" w:rsidRPr="002B002E">
        <w:rPr>
          <w:rFonts w:asciiTheme="majorHAnsi" w:hAnsiTheme="majorHAnsi" w:cs="Times New Roman"/>
        </w:rPr>
        <w:t>progress to date on</w:t>
      </w:r>
      <w:r w:rsidR="001B7081" w:rsidRPr="001D3B11">
        <w:rPr>
          <w:rFonts w:asciiTheme="majorHAnsi" w:hAnsiTheme="majorHAnsi" w:cs="Times New Roman"/>
          <w:b/>
        </w:rPr>
        <w:t xml:space="preserve"> </w:t>
      </w:r>
      <w:r w:rsidR="001B7081" w:rsidRPr="001D3B11">
        <w:rPr>
          <w:rFonts w:asciiTheme="majorHAnsi" w:hAnsiTheme="majorHAnsi" w:cs="Times New Roman"/>
        </w:rPr>
        <w:t>the</w:t>
      </w:r>
      <w:r w:rsidR="008B0562" w:rsidRPr="001D3B11">
        <w:rPr>
          <w:rFonts w:asciiTheme="majorHAnsi" w:hAnsiTheme="majorHAnsi" w:cs="Times New Roman"/>
        </w:rPr>
        <w:t xml:space="preserve"> PGP</w:t>
      </w:r>
      <w:r w:rsidR="005A03E0" w:rsidRPr="001D3B11">
        <w:rPr>
          <w:rFonts w:asciiTheme="majorHAnsi" w:hAnsiTheme="majorHAnsi" w:cs="Times New Roman"/>
        </w:rPr>
        <w:t xml:space="preserve"> goals.</w:t>
      </w:r>
      <w:r w:rsidR="008B0562" w:rsidRPr="001D3B11">
        <w:rPr>
          <w:rFonts w:asciiTheme="majorHAnsi" w:hAnsiTheme="majorHAnsi" w:cs="Times New Roman"/>
        </w:rPr>
        <w:t xml:space="preserve"> </w:t>
      </w:r>
      <w:r w:rsidR="00620D28" w:rsidRPr="001D3B11">
        <w:rPr>
          <w:rFonts w:asciiTheme="majorHAnsi" w:hAnsiTheme="majorHAnsi" w:cs="Times New Roman"/>
        </w:rPr>
        <w:t xml:space="preserve">The </w:t>
      </w:r>
      <w:r w:rsidR="00786B20">
        <w:rPr>
          <w:rFonts w:asciiTheme="majorHAnsi" w:hAnsiTheme="majorHAnsi" w:cs="Times New Roman"/>
        </w:rPr>
        <w:t>administrator</w:t>
      </w:r>
      <w:r w:rsidR="00620D28" w:rsidRPr="001D3B11">
        <w:rPr>
          <w:rFonts w:asciiTheme="majorHAnsi" w:hAnsiTheme="majorHAnsi" w:cs="Times New Roman"/>
        </w:rPr>
        <w:t xml:space="preserve"> responds to any requested modifications or</w:t>
      </w:r>
      <w:r w:rsidR="004F3275">
        <w:rPr>
          <w:rFonts w:asciiTheme="majorHAnsi" w:hAnsiTheme="majorHAnsi" w:cs="Times New Roman"/>
        </w:rPr>
        <w:t xml:space="preserve"> additional</w:t>
      </w:r>
      <w:r w:rsidR="00620D28" w:rsidRPr="001D3B11">
        <w:rPr>
          <w:rFonts w:asciiTheme="majorHAnsi" w:hAnsiTheme="majorHAnsi" w:cs="Times New Roman"/>
        </w:rPr>
        <w:t xml:space="preserve"> supports</w:t>
      </w:r>
      <w:r w:rsidR="005A03E0" w:rsidRPr="001D3B11">
        <w:rPr>
          <w:rFonts w:asciiTheme="majorHAnsi" w:hAnsiTheme="majorHAnsi" w:cs="Times New Roman"/>
        </w:rPr>
        <w:t xml:space="preserve">. </w:t>
      </w:r>
      <w:r w:rsidR="00620D28" w:rsidRPr="001D3B11">
        <w:rPr>
          <w:rFonts w:asciiTheme="majorHAnsi" w:hAnsiTheme="majorHAnsi" w:cs="Times New Roman"/>
        </w:rPr>
        <w:t>If needed</w:t>
      </w:r>
      <w:r w:rsidR="00AF6ECE" w:rsidRPr="001D3B11">
        <w:rPr>
          <w:rFonts w:asciiTheme="majorHAnsi" w:hAnsiTheme="majorHAnsi" w:cs="Times New Roman"/>
        </w:rPr>
        <w:t xml:space="preserve">, the </w:t>
      </w:r>
      <w:r w:rsidR="00786B20">
        <w:rPr>
          <w:rFonts w:asciiTheme="majorHAnsi" w:hAnsiTheme="majorHAnsi" w:cs="Times New Roman"/>
        </w:rPr>
        <w:t>administrator</w:t>
      </w:r>
      <w:r w:rsidR="00AF6ECE" w:rsidRPr="001D3B11">
        <w:rPr>
          <w:rFonts w:asciiTheme="majorHAnsi" w:hAnsiTheme="majorHAnsi" w:cs="Times New Roman"/>
        </w:rPr>
        <w:t xml:space="preserve"> </w:t>
      </w:r>
      <w:r w:rsidR="00620D28" w:rsidRPr="001D3B11">
        <w:rPr>
          <w:rFonts w:asciiTheme="majorHAnsi" w:hAnsiTheme="majorHAnsi" w:cs="Times New Roman"/>
        </w:rPr>
        <w:t xml:space="preserve">may choose to schedule a meeting to </w:t>
      </w:r>
      <w:r w:rsidR="00AF6ECE" w:rsidRPr="001D3B11">
        <w:rPr>
          <w:rFonts w:asciiTheme="majorHAnsi" w:hAnsiTheme="majorHAnsi" w:cs="Times New Roman"/>
        </w:rPr>
        <w:t>discuss progress on the PGP goal</w:t>
      </w:r>
      <w:r w:rsidR="00126D48" w:rsidRPr="001D3B11">
        <w:rPr>
          <w:rFonts w:asciiTheme="majorHAnsi" w:hAnsiTheme="majorHAnsi" w:cs="Times New Roman"/>
        </w:rPr>
        <w:t>s</w:t>
      </w:r>
      <w:r w:rsidR="00AF6ECE" w:rsidRPr="001D3B11">
        <w:rPr>
          <w:rFonts w:asciiTheme="majorHAnsi" w:hAnsiTheme="majorHAnsi" w:cs="Times New Roman"/>
        </w:rPr>
        <w:t xml:space="preserve">. The </w:t>
      </w:r>
      <w:r w:rsidR="00AF6ECE" w:rsidRPr="002B002E">
        <w:rPr>
          <w:rFonts w:asciiTheme="majorHAnsi" w:hAnsiTheme="majorHAnsi" w:cs="Times New Roman"/>
        </w:rPr>
        <w:t>Mid-Year Check</w:t>
      </w:r>
      <w:r w:rsidR="005A03E0" w:rsidRPr="002B002E">
        <w:rPr>
          <w:rFonts w:asciiTheme="majorHAnsi" w:hAnsiTheme="majorHAnsi" w:cs="Times New Roman"/>
        </w:rPr>
        <w:t>list</w:t>
      </w:r>
      <w:r w:rsidR="00AF6ECE" w:rsidRPr="001D3B11">
        <w:rPr>
          <w:rFonts w:asciiTheme="majorHAnsi" w:hAnsiTheme="majorHAnsi" w:cs="Times New Roman"/>
        </w:rPr>
        <w:t xml:space="preserve"> (see</w:t>
      </w:r>
      <w:r w:rsidR="00466503">
        <w:rPr>
          <w:rFonts w:asciiTheme="majorHAnsi" w:hAnsiTheme="majorHAnsi" w:cs="Times New Roman"/>
        </w:rPr>
        <w:t xml:space="preserve"> </w:t>
      </w:r>
      <w:r w:rsidR="00786B20">
        <w:rPr>
          <w:rFonts w:asciiTheme="majorHAnsi" w:hAnsiTheme="majorHAnsi" w:cs="Times New Roman"/>
        </w:rPr>
        <w:t>EES</w:t>
      </w:r>
      <w:r w:rsidR="00AF6ECE" w:rsidRPr="001D3B11">
        <w:rPr>
          <w:rFonts w:asciiTheme="majorHAnsi" w:hAnsiTheme="majorHAnsi" w:cs="Times New Roman"/>
        </w:rPr>
        <w:t xml:space="preserve"> </w:t>
      </w:r>
      <w:hyperlink r:id="rId45" w:history="1">
        <w:r w:rsidR="00AF6ECE" w:rsidRPr="001D3B11">
          <w:rPr>
            <w:rStyle w:val="Hyperlink"/>
            <w:rFonts w:asciiTheme="majorHAnsi" w:hAnsiTheme="majorHAnsi" w:cs="Times New Roman"/>
          </w:rPr>
          <w:t>Portal</w:t>
        </w:r>
      </w:hyperlink>
      <w:r w:rsidR="00AF6ECE" w:rsidRPr="001D3B11">
        <w:rPr>
          <w:rFonts w:asciiTheme="majorHAnsi" w:hAnsiTheme="majorHAnsi" w:cs="Times New Roman"/>
        </w:rPr>
        <w:t xml:space="preserve">) </w:t>
      </w:r>
      <w:r w:rsidR="005A03E0" w:rsidRPr="001D3B11">
        <w:rPr>
          <w:rFonts w:asciiTheme="majorHAnsi" w:hAnsiTheme="majorHAnsi" w:cs="Times New Roman"/>
        </w:rPr>
        <w:t>is</w:t>
      </w:r>
      <w:r w:rsidR="00AF6ECE" w:rsidRPr="001D3B11">
        <w:rPr>
          <w:rFonts w:asciiTheme="majorHAnsi" w:hAnsiTheme="majorHAnsi" w:cs="Times New Roman"/>
        </w:rPr>
        <w:t xml:space="preserve"> </w:t>
      </w:r>
      <w:r w:rsidR="004F3275" w:rsidRPr="004635BB">
        <w:rPr>
          <w:rFonts w:asciiTheme="majorHAnsi" w:hAnsiTheme="majorHAnsi" w:cs="Times New Roman"/>
          <w:highlight w:val="yellow"/>
        </w:rPr>
        <w:t>s</w:t>
      </w:r>
      <w:r w:rsidR="008C2796">
        <w:rPr>
          <w:rFonts w:asciiTheme="majorHAnsi" w:hAnsiTheme="majorHAnsi" w:cs="Times New Roman"/>
          <w:highlight w:val="yellow"/>
        </w:rPr>
        <w:t>aved and s</w:t>
      </w:r>
      <w:r w:rsidR="004F3275" w:rsidRPr="004635BB">
        <w:rPr>
          <w:rFonts w:asciiTheme="majorHAnsi" w:hAnsiTheme="majorHAnsi" w:cs="Times New Roman"/>
          <w:highlight w:val="yellow"/>
        </w:rPr>
        <w:t xml:space="preserve">ubmitted in </w:t>
      </w:r>
      <w:hyperlink r:id="rId46" w:history="1">
        <w:r w:rsidR="004F3275" w:rsidRPr="004635BB">
          <w:rPr>
            <w:rStyle w:val="Hyperlink"/>
            <w:rFonts w:asciiTheme="majorHAnsi" w:hAnsiTheme="majorHAnsi" w:cs="Times New Roman"/>
            <w:b/>
            <w:highlight w:val="yellow"/>
          </w:rPr>
          <w:t>TalentEd</w:t>
        </w:r>
      </w:hyperlink>
      <w:r w:rsidR="004635BB" w:rsidRPr="004635BB">
        <w:rPr>
          <w:rStyle w:val="Hyperlink"/>
          <w:rFonts w:asciiTheme="majorHAnsi" w:hAnsiTheme="majorHAnsi" w:cs="Times New Roman"/>
          <w:b/>
          <w:highlight w:val="yellow"/>
        </w:rPr>
        <w:t>.</w:t>
      </w:r>
    </w:p>
    <w:p w14:paraId="4B665909" w14:textId="77777777" w:rsidR="00AF6ECE" w:rsidRPr="001D3B11" w:rsidRDefault="00AF6ECE" w:rsidP="00D45169">
      <w:pPr>
        <w:widowControl w:val="0"/>
        <w:autoSpaceDE w:val="0"/>
        <w:autoSpaceDN w:val="0"/>
        <w:adjustRightInd w:val="0"/>
        <w:rPr>
          <w:rFonts w:asciiTheme="majorHAnsi" w:hAnsiTheme="majorHAnsi" w:cs="Times New Roman"/>
        </w:rPr>
      </w:pPr>
    </w:p>
    <w:p w14:paraId="647B5EEE" w14:textId="6502CE54" w:rsidR="00100AAB" w:rsidRPr="00070C6A" w:rsidRDefault="002C61A6" w:rsidP="00D45169">
      <w:pPr>
        <w:widowControl w:val="0"/>
        <w:autoSpaceDE w:val="0"/>
        <w:autoSpaceDN w:val="0"/>
        <w:adjustRightInd w:val="0"/>
        <w:rPr>
          <w:rFonts w:asciiTheme="majorHAnsi" w:hAnsiTheme="majorHAnsi" w:cs="Times New Roman"/>
          <w:highlight w:val="yellow"/>
        </w:rPr>
      </w:pPr>
      <w:r w:rsidRPr="001D3B11">
        <w:rPr>
          <w:rFonts w:asciiTheme="majorHAnsi" w:hAnsiTheme="majorHAnsi" w:cs="Times New Roman"/>
          <w:b/>
        </w:rPr>
        <w:t xml:space="preserve">Steps </w:t>
      </w:r>
      <w:r w:rsidR="001B7081" w:rsidRPr="001D3B11">
        <w:rPr>
          <w:rFonts w:asciiTheme="majorHAnsi" w:hAnsiTheme="majorHAnsi" w:cs="Times New Roman"/>
          <w:b/>
        </w:rPr>
        <w:t>5</w:t>
      </w:r>
      <w:r w:rsidR="00AF6ECE" w:rsidRPr="001D3B11">
        <w:rPr>
          <w:rFonts w:asciiTheme="majorHAnsi" w:hAnsiTheme="majorHAnsi" w:cs="Times New Roman"/>
          <w:b/>
        </w:rPr>
        <w:t>: Reflection</w:t>
      </w:r>
      <w:r w:rsidR="00AF6ECE" w:rsidRPr="001D3B11">
        <w:rPr>
          <w:rFonts w:asciiTheme="majorHAnsi" w:hAnsiTheme="majorHAnsi" w:cs="Times New Roman"/>
        </w:rPr>
        <w:t xml:space="preserve">. After the </w:t>
      </w:r>
      <w:r w:rsidR="00126D48" w:rsidRPr="001D3B11">
        <w:rPr>
          <w:rFonts w:asciiTheme="majorHAnsi" w:hAnsiTheme="majorHAnsi" w:cs="Times New Roman"/>
        </w:rPr>
        <w:t>counselor</w:t>
      </w:r>
      <w:r w:rsidR="00AF6ECE" w:rsidRPr="001D3B11">
        <w:rPr>
          <w:rFonts w:asciiTheme="majorHAnsi" w:hAnsiTheme="majorHAnsi" w:cs="Times New Roman"/>
        </w:rPr>
        <w:t xml:space="preserve">’s </w:t>
      </w:r>
      <w:r w:rsidR="00AE3675">
        <w:rPr>
          <w:rFonts w:asciiTheme="majorHAnsi" w:hAnsiTheme="majorHAnsi" w:cs="Times New Roman"/>
        </w:rPr>
        <w:t xml:space="preserve">work on his or her </w:t>
      </w:r>
      <w:r w:rsidR="001C2278">
        <w:rPr>
          <w:rFonts w:asciiTheme="majorHAnsi" w:hAnsiTheme="majorHAnsi" w:cs="Times New Roman"/>
        </w:rPr>
        <w:t>professional growth</w:t>
      </w:r>
      <w:r w:rsidR="00AF6ECE" w:rsidRPr="001D3B11">
        <w:rPr>
          <w:rFonts w:asciiTheme="majorHAnsi" w:hAnsiTheme="majorHAnsi" w:cs="Times New Roman"/>
        </w:rPr>
        <w:t xml:space="preserve"> </w:t>
      </w:r>
      <w:r w:rsidR="00126D48" w:rsidRPr="001D3B11">
        <w:rPr>
          <w:rFonts w:asciiTheme="majorHAnsi" w:hAnsiTheme="majorHAnsi" w:cs="Times New Roman"/>
        </w:rPr>
        <w:t xml:space="preserve">and collaborative goals </w:t>
      </w:r>
      <w:r w:rsidR="00AE3675">
        <w:rPr>
          <w:rFonts w:asciiTheme="majorHAnsi" w:hAnsiTheme="majorHAnsi" w:cs="Times New Roman"/>
        </w:rPr>
        <w:t>is</w:t>
      </w:r>
      <w:r w:rsidR="00AF6ECE" w:rsidRPr="001D3B11">
        <w:rPr>
          <w:rFonts w:asciiTheme="majorHAnsi" w:hAnsiTheme="majorHAnsi" w:cs="Times New Roman"/>
        </w:rPr>
        <w:t xml:space="preserve"> completed</w:t>
      </w:r>
      <w:r w:rsidR="00273778" w:rsidRPr="001D3B11">
        <w:rPr>
          <w:rFonts w:asciiTheme="majorHAnsi" w:hAnsiTheme="majorHAnsi" w:cs="Times New Roman"/>
        </w:rPr>
        <w:t xml:space="preserve"> for the year</w:t>
      </w:r>
      <w:r w:rsidR="00AF6ECE" w:rsidRPr="001D3B11">
        <w:rPr>
          <w:rFonts w:asciiTheme="majorHAnsi" w:hAnsiTheme="majorHAnsi" w:cs="Times New Roman"/>
        </w:rPr>
        <w:t xml:space="preserve">, </w:t>
      </w:r>
      <w:r w:rsidR="00AF6ECE" w:rsidRPr="001C2278">
        <w:rPr>
          <w:rFonts w:asciiTheme="majorHAnsi" w:hAnsiTheme="majorHAnsi" w:cs="Times New Roman"/>
          <w:highlight w:val="yellow"/>
        </w:rPr>
        <w:t xml:space="preserve">s/he </w:t>
      </w:r>
      <w:r w:rsidR="001C2278" w:rsidRPr="001C2278">
        <w:rPr>
          <w:rFonts w:asciiTheme="majorHAnsi" w:hAnsiTheme="majorHAnsi" w:cs="Times New Roman"/>
          <w:highlight w:val="yellow"/>
        </w:rPr>
        <w:t>uploads the evidence</w:t>
      </w:r>
      <w:r w:rsidR="00070C6A">
        <w:rPr>
          <w:rFonts w:asciiTheme="majorHAnsi" w:hAnsiTheme="majorHAnsi" w:cs="Times New Roman"/>
          <w:highlight w:val="yellow"/>
        </w:rPr>
        <w:t xml:space="preserve"> of goal achievement</w:t>
      </w:r>
      <w:r w:rsidR="001C2278" w:rsidRPr="001C2278">
        <w:rPr>
          <w:rFonts w:asciiTheme="majorHAnsi" w:hAnsiTheme="majorHAnsi" w:cs="Times New Roman"/>
          <w:highlight w:val="yellow"/>
        </w:rPr>
        <w:t xml:space="preserve"> to BriteLocker</w:t>
      </w:r>
      <w:r w:rsidR="001C2278">
        <w:rPr>
          <w:rFonts w:asciiTheme="majorHAnsi" w:hAnsiTheme="majorHAnsi" w:cs="Times New Roman"/>
        </w:rPr>
        <w:t xml:space="preserve"> and </w:t>
      </w:r>
      <w:r w:rsidR="00AF6ECE" w:rsidRPr="001D3B11">
        <w:rPr>
          <w:rFonts w:asciiTheme="majorHAnsi" w:hAnsiTheme="majorHAnsi" w:cs="Times New Roman"/>
        </w:rPr>
        <w:t xml:space="preserve">completes the </w:t>
      </w:r>
      <w:r w:rsidR="00AF6ECE" w:rsidRPr="00466503">
        <w:rPr>
          <w:rFonts w:asciiTheme="majorHAnsi" w:hAnsiTheme="majorHAnsi" w:cs="Times New Roman"/>
          <w:i/>
        </w:rPr>
        <w:t>PGP Reflection For</w:t>
      </w:r>
      <w:r w:rsidR="00AF6ECE" w:rsidRPr="002B002E">
        <w:rPr>
          <w:rFonts w:asciiTheme="majorHAnsi" w:hAnsiTheme="majorHAnsi" w:cs="Times New Roman"/>
        </w:rPr>
        <w:t>m</w:t>
      </w:r>
      <w:r w:rsidR="00AF6ECE" w:rsidRPr="001D3B11">
        <w:rPr>
          <w:rFonts w:asciiTheme="majorHAnsi" w:hAnsiTheme="majorHAnsi" w:cs="Times New Roman"/>
        </w:rPr>
        <w:t xml:space="preserve"> in TalentEd to prepare for the Summative Meeting with the </w:t>
      </w:r>
      <w:r w:rsidR="00786B20">
        <w:rPr>
          <w:rFonts w:asciiTheme="majorHAnsi" w:hAnsiTheme="majorHAnsi" w:cs="Times New Roman"/>
        </w:rPr>
        <w:t>administrator</w:t>
      </w:r>
      <w:r w:rsidR="00697DE2" w:rsidRPr="001D3B11">
        <w:rPr>
          <w:rFonts w:asciiTheme="majorHAnsi" w:hAnsiTheme="majorHAnsi" w:cs="Times New Roman"/>
        </w:rPr>
        <w:t xml:space="preserve">. </w:t>
      </w:r>
      <w:r w:rsidR="00273778" w:rsidRPr="001D3B11">
        <w:rPr>
          <w:rFonts w:asciiTheme="majorHAnsi" w:hAnsiTheme="majorHAnsi" w:cs="Times New Roman"/>
        </w:rPr>
        <w:t xml:space="preserve">Progress on the PGP is one item that is discussed at this meeting. </w:t>
      </w:r>
      <w:r w:rsidR="00697DE2" w:rsidRPr="001D3B11">
        <w:rPr>
          <w:rFonts w:asciiTheme="majorHAnsi" w:hAnsiTheme="majorHAnsi" w:cs="Times New Roman"/>
        </w:rPr>
        <w:t xml:space="preserve">The counselor </w:t>
      </w:r>
      <w:r w:rsidR="00273778" w:rsidRPr="001D3B11">
        <w:rPr>
          <w:rFonts w:asciiTheme="majorHAnsi" w:hAnsiTheme="majorHAnsi" w:cs="Times New Roman"/>
        </w:rPr>
        <w:t>summarizes his/her reflections</w:t>
      </w:r>
      <w:r w:rsidR="00100AAB" w:rsidRPr="001D3B11">
        <w:rPr>
          <w:rFonts w:asciiTheme="majorHAnsi" w:hAnsiTheme="majorHAnsi" w:cs="Times New Roman"/>
        </w:rPr>
        <w:t xml:space="preserve"> on the professional learning, </w:t>
      </w:r>
      <w:r w:rsidR="00F931E2" w:rsidRPr="001D3B11">
        <w:rPr>
          <w:rFonts w:asciiTheme="majorHAnsi" w:hAnsiTheme="majorHAnsi" w:cs="Times New Roman"/>
        </w:rPr>
        <w:t>how the learning was implemented</w:t>
      </w:r>
      <w:r w:rsidR="00100AAB" w:rsidRPr="001D3B11">
        <w:rPr>
          <w:rFonts w:asciiTheme="majorHAnsi" w:hAnsiTheme="majorHAnsi" w:cs="Times New Roman"/>
        </w:rPr>
        <w:t xml:space="preserve"> and </w:t>
      </w:r>
      <w:r w:rsidR="000814A7">
        <w:rPr>
          <w:rFonts w:asciiTheme="majorHAnsi" w:hAnsiTheme="majorHAnsi" w:cs="Times New Roman"/>
        </w:rPr>
        <w:t xml:space="preserve">the </w:t>
      </w:r>
      <w:r w:rsidR="00100AAB" w:rsidRPr="001D3B11">
        <w:rPr>
          <w:rFonts w:asciiTheme="majorHAnsi" w:hAnsiTheme="majorHAnsi" w:cs="Times New Roman"/>
        </w:rPr>
        <w:t>impact</w:t>
      </w:r>
      <w:r w:rsidR="00735CDE" w:rsidRPr="001D3B11">
        <w:rPr>
          <w:rFonts w:asciiTheme="majorHAnsi" w:hAnsiTheme="majorHAnsi" w:cs="Times New Roman"/>
        </w:rPr>
        <w:t xml:space="preserve"> of the learning</w:t>
      </w:r>
      <w:r w:rsidR="00100AAB" w:rsidRPr="001D3B11">
        <w:rPr>
          <w:rFonts w:asciiTheme="majorHAnsi" w:hAnsiTheme="majorHAnsi" w:cs="Times New Roman"/>
        </w:rPr>
        <w:t xml:space="preserve"> </w:t>
      </w:r>
      <w:r w:rsidR="00F931E2" w:rsidRPr="001D3B11">
        <w:rPr>
          <w:rFonts w:asciiTheme="majorHAnsi" w:hAnsiTheme="majorHAnsi" w:cs="Times New Roman"/>
        </w:rPr>
        <w:t>on his/her practice</w:t>
      </w:r>
      <w:r w:rsidR="00070C6A">
        <w:rPr>
          <w:rFonts w:asciiTheme="majorHAnsi" w:hAnsiTheme="majorHAnsi" w:cs="Times New Roman"/>
        </w:rPr>
        <w:t xml:space="preserve">. </w:t>
      </w:r>
      <w:r w:rsidR="001C2278" w:rsidRPr="001C2278">
        <w:rPr>
          <w:rFonts w:asciiTheme="majorHAnsi" w:hAnsiTheme="majorHAnsi" w:cs="Times New Roman"/>
          <w:highlight w:val="yellow"/>
        </w:rPr>
        <w:t>If completion of an activity occurred late in the year, and the counselor has not had an opportunity to utilize the knowledge or skills in practice, the score of the PGP will be impacted (See PGP Scoring Form on EES Portal</w:t>
      </w:r>
      <w:r w:rsidR="001C2278">
        <w:rPr>
          <w:rFonts w:asciiTheme="majorHAnsi" w:hAnsiTheme="majorHAnsi" w:cs="Times New Roman"/>
        </w:rPr>
        <w:t xml:space="preserve">). </w:t>
      </w:r>
      <w:r w:rsidR="00697DE2" w:rsidRPr="001D3B11">
        <w:rPr>
          <w:rFonts w:asciiTheme="majorHAnsi" w:hAnsiTheme="majorHAnsi" w:cs="Times New Roman"/>
        </w:rPr>
        <w:t>The Summative Meeting is scheduled in TalentEd and typically held in</w:t>
      </w:r>
      <w:r w:rsidR="002B002E">
        <w:rPr>
          <w:rFonts w:asciiTheme="majorHAnsi" w:hAnsiTheme="majorHAnsi" w:cs="Times New Roman"/>
        </w:rPr>
        <w:t xml:space="preserve"> May or</w:t>
      </w:r>
      <w:r w:rsidR="00697DE2" w:rsidRPr="001D3B11">
        <w:rPr>
          <w:rFonts w:asciiTheme="majorHAnsi" w:hAnsiTheme="majorHAnsi" w:cs="Times New Roman"/>
        </w:rPr>
        <w:t xml:space="preserve"> June. </w:t>
      </w:r>
    </w:p>
    <w:p w14:paraId="7E80D5BC" w14:textId="77777777" w:rsidR="001B081A" w:rsidRPr="001D3B11" w:rsidRDefault="001B081A" w:rsidP="00D45169">
      <w:pPr>
        <w:widowControl w:val="0"/>
        <w:autoSpaceDE w:val="0"/>
        <w:autoSpaceDN w:val="0"/>
        <w:adjustRightInd w:val="0"/>
        <w:rPr>
          <w:rFonts w:asciiTheme="majorHAnsi" w:hAnsiTheme="majorHAnsi" w:cs="Times New Roman"/>
        </w:rPr>
      </w:pPr>
    </w:p>
    <w:p w14:paraId="2A121327" w14:textId="12A84D36" w:rsidR="008C1F1A" w:rsidRPr="00686ACA" w:rsidRDefault="006E69A7" w:rsidP="00686ACA">
      <w:pPr>
        <w:widowControl w:val="0"/>
        <w:autoSpaceDE w:val="0"/>
        <w:autoSpaceDN w:val="0"/>
        <w:adjustRightInd w:val="0"/>
        <w:jc w:val="center"/>
        <w:rPr>
          <w:rFonts w:asciiTheme="majorHAnsi" w:hAnsiTheme="majorHAnsi" w:cs="Times New Roman"/>
          <w:b/>
          <w:sz w:val="28"/>
          <w:szCs w:val="28"/>
        </w:rPr>
      </w:pPr>
      <w:r w:rsidRPr="00686ACA">
        <w:rPr>
          <w:rFonts w:asciiTheme="majorHAnsi" w:hAnsiTheme="majorHAnsi" w:cs="Times New Roman"/>
          <w:b/>
          <w:sz w:val="28"/>
          <w:szCs w:val="28"/>
        </w:rPr>
        <w:t xml:space="preserve">Measure 2: </w:t>
      </w:r>
      <w:r w:rsidR="00534E07" w:rsidRPr="00686ACA">
        <w:rPr>
          <w:rFonts w:asciiTheme="majorHAnsi" w:hAnsiTheme="majorHAnsi" w:cs="Times New Roman"/>
          <w:b/>
          <w:sz w:val="28"/>
          <w:szCs w:val="28"/>
        </w:rPr>
        <w:t>Artifact Review</w:t>
      </w:r>
      <w:r w:rsidR="00C10D81" w:rsidRPr="00686ACA">
        <w:rPr>
          <w:rFonts w:asciiTheme="majorHAnsi" w:hAnsiTheme="majorHAnsi" w:cs="Times New Roman"/>
          <w:b/>
          <w:sz w:val="28"/>
          <w:szCs w:val="28"/>
        </w:rPr>
        <w:t xml:space="preserve"> and/or Observation</w:t>
      </w:r>
    </w:p>
    <w:p w14:paraId="5E4E5521" w14:textId="77777777" w:rsidR="008560C2" w:rsidRPr="001D3B11" w:rsidRDefault="008560C2" w:rsidP="00D45169">
      <w:pPr>
        <w:widowControl w:val="0"/>
        <w:autoSpaceDE w:val="0"/>
        <w:autoSpaceDN w:val="0"/>
        <w:adjustRightInd w:val="0"/>
        <w:rPr>
          <w:rFonts w:asciiTheme="majorHAnsi" w:hAnsiTheme="majorHAnsi" w:cs="Times New Roman"/>
        </w:rPr>
      </w:pPr>
    </w:p>
    <w:p w14:paraId="2312BCD5" w14:textId="11FD57E6" w:rsidR="00164E0F" w:rsidRPr="001D3B11" w:rsidRDefault="008560C2" w:rsidP="00D45169">
      <w:pPr>
        <w:widowControl w:val="0"/>
        <w:autoSpaceDE w:val="0"/>
        <w:autoSpaceDN w:val="0"/>
        <w:adjustRightInd w:val="0"/>
        <w:rPr>
          <w:rFonts w:asciiTheme="majorHAnsi" w:hAnsiTheme="majorHAnsi" w:cs="Times New Roman"/>
        </w:rPr>
      </w:pPr>
      <w:r w:rsidRPr="001D3B11">
        <w:rPr>
          <w:rFonts w:asciiTheme="majorHAnsi" w:hAnsiTheme="majorHAnsi" w:cs="Times New Roman"/>
        </w:rPr>
        <w:t xml:space="preserve">Each </w:t>
      </w:r>
      <w:r w:rsidR="005A03E0" w:rsidRPr="001D3B11">
        <w:rPr>
          <w:rFonts w:asciiTheme="majorHAnsi" w:hAnsiTheme="majorHAnsi" w:cs="Times New Roman"/>
        </w:rPr>
        <w:t xml:space="preserve">academic year, four components from the </w:t>
      </w:r>
      <w:r w:rsidRPr="001D3B11">
        <w:rPr>
          <w:rFonts w:asciiTheme="majorHAnsi" w:hAnsiTheme="majorHAnsi" w:cs="Times New Roman"/>
        </w:rPr>
        <w:t xml:space="preserve">USVI Performance Evaluation Framework for Guidance Counselors </w:t>
      </w:r>
      <w:r w:rsidR="005A03E0" w:rsidRPr="001D3B11">
        <w:rPr>
          <w:rFonts w:asciiTheme="majorHAnsi" w:hAnsiTheme="majorHAnsi" w:cs="Times New Roman"/>
        </w:rPr>
        <w:t>are selected for the Artifact Review</w:t>
      </w:r>
      <w:r w:rsidR="00F931E2" w:rsidRPr="001D3B11">
        <w:rPr>
          <w:rFonts w:asciiTheme="majorHAnsi" w:hAnsiTheme="majorHAnsi" w:cs="Times New Roman"/>
        </w:rPr>
        <w:t xml:space="preserve"> and/or Observation</w:t>
      </w:r>
      <w:r w:rsidRPr="001D3B11">
        <w:rPr>
          <w:rFonts w:asciiTheme="majorHAnsi" w:hAnsiTheme="majorHAnsi" w:cs="Times New Roman"/>
        </w:rPr>
        <w:t>:</w:t>
      </w:r>
    </w:p>
    <w:p w14:paraId="7168BD60" w14:textId="77777777" w:rsidR="002659D1" w:rsidRPr="001D3B11" w:rsidRDefault="002659D1" w:rsidP="00D45169">
      <w:pPr>
        <w:widowControl w:val="0"/>
        <w:autoSpaceDE w:val="0"/>
        <w:autoSpaceDN w:val="0"/>
        <w:adjustRightInd w:val="0"/>
        <w:rPr>
          <w:rFonts w:asciiTheme="majorHAnsi" w:hAnsiTheme="majorHAnsi" w:cs="Times New Roman"/>
        </w:rPr>
      </w:pPr>
    </w:p>
    <w:p w14:paraId="00A912F3" w14:textId="416E24C3" w:rsidR="00474F40" w:rsidRPr="001D3B11" w:rsidRDefault="00C50D95" w:rsidP="00D45169">
      <w:pPr>
        <w:pStyle w:val="ListParagraph"/>
        <w:widowControl w:val="0"/>
        <w:numPr>
          <w:ilvl w:val="0"/>
          <w:numId w:val="17"/>
        </w:numPr>
        <w:autoSpaceDE w:val="0"/>
        <w:autoSpaceDN w:val="0"/>
        <w:adjustRightInd w:val="0"/>
        <w:ind w:left="360"/>
        <w:rPr>
          <w:rFonts w:asciiTheme="majorHAnsi" w:hAnsiTheme="majorHAnsi" w:cs="Times New Roman"/>
        </w:rPr>
      </w:pPr>
      <w:r w:rsidRPr="001D3B11">
        <w:rPr>
          <w:rFonts w:asciiTheme="majorHAnsi" w:hAnsiTheme="majorHAnsi" w:cs="Times New Roman"/>
          <w:i/>
        </w:rPr>
        <w:t>One component chosen by the administrator</w:t>
      </w:r>
      <w:r w:rsidRPr="001D3B11">
        <w:rPr>
          <w:rFonts w:asciiTheme="majorHAnsi" w:hAnsiTheme="majorHAnsi" w:cs="Times New Roman"/>
        </w:rPr>
        <w:t>. This is a school-wide component</w:t>
      </w:r>
      <w:r w:rsidR="00474F40" w:rsidRPr="001D3B11">
        <w:rPr>
          <w:rFonts w:asciiTheme="majorHAnsi" w:hAnsiTheme="majorHAnsi" w:cs="Times New Roman"/>
        </w:rPr>
        <w:t xml:space="preserve"> for all guidance counselors in the school</w:t>
      </w:r>
      <w:r w:rsidRPr="001D3B11">
        <w:rPr>
          <w:rFonts w:asciiTheme="majorHAnsi" w:hAnsiTheme="majorHAnsi" w:cs="Times New Roman"/>
        </w:rPr>
        <w:t>.</w:t>
      </w:r>
      <w:r w:rsidR="00474F40" w:rsidRPr="001D3B11">
        <w:rPr>
          <w:rFonts w:asciiTheme="majorHAnsi" w:hAnsiTheme="majorHAnsi" w:cs="Times New Roman"/>
        </w:rPr>
        <w:t xml:space="preserve"> Administrators consider the needs of the school and how the guidance counselor(s) may contribute to meeting those needs. I</w:t>
      </w:r>
      <w:r w:rsidR="005A03E0" w:rsidRPr="001D3B11">
        <w:rPr>
          <w:rFonts w:asciiTheme="majorHAnsi" w:hAnsiTheme="majorHAnsi" w:cs="Times New Roman"/>
        </w:rPr>
        <w:t xml:space="preserve">n choosing this component, </w:t>
      </w:r>
      <w:r w:rsidR="00474F40" w:rsidRPr="001D3B11">
        <w:rPr>
          <w:rFonts w:asciiTheme="majorHAnsi" w:hAnsiTheme="majorHAnsi" w:cs="Times New Roman"/>
        </w:rPr>
        <w:t xml:space="preserve">the </w:t>
      </w:r>
      <w:r w:rsidR="00786B20">
        <w:rPr>
          <w:rFonts w:asciiTheme="majorHAnsi" w:hAnsiTheme="majorHAnsi" w:cs="Times New Roman"/>
        </w:rPr>
        <w:t>administrator</w:t>
      </w:r>
      <w:r w:rsidR="00474F40" w:rsidRPr="001D3B11">
        <w:rPr>
          <w:rFonts w:asciiTheme="majorHAnsi" w:hAnsiTheme="majorHAnsi" w:cs="Times New Roman"/>
        </w:rPr>
        <w:t xml:space="preserve"> should involve the counselor(s) in a disc</w:t>
      </w:r>
      <w:r w:rsidR="00A7378E" w:rsidRPr="001D3B11">
        <w:rPr>
          <w:rFonts w:asciiTheme="majorHAnsi" w:hAnsiTheme="majorHAnsi" w:cs="Times New Roman"/>
        </w:rPr>
        <w:t>ussion of the rationale for the</w:t>
      </w:r>
      <w:r w:rsidR="00474F40" w:rsidRPr="001D3B11">
        <w:rPr>
          <w:rFonts w:asciiTheme="majorHAnsi" w:hAnsiTheme="majorHAnsi" w:cs="Times New Roman"/>
        </w:rPr>
        <w:t xml:space="preserve"> choice. </w:t>
      </w:r>
    </w:p>
    <w:p w14:paraId="55CA5214" w14:textId="4D1230F4" w:rsidR="008560C2" w:rsidRPr="001D3B11" w:rsidRDefault="008560C2" w:rsidP="00D45169">
      <w:pPr>
        <w:widowControl w:val="0"/>
        <w:autoSpaceDE w:val="0"/>
        <w:autoSpaceDN w:val="0"/>
        <w:adjustRightInd w:val="0"/>
        <w:rPr>
          <w:rFonts w:asciiTheme="majorHAnsi" w:hAnsiTheme="majorHAnsi"/>
        </w:rPr>
      </w:pPr>
    </w:p>
    <w:p w14:paraId="50F7D42D" w14:textId="37AD925A" w:rsidR="00C50D95" w:rsidRPr="001D3B11" w:rsidRDefault="00C241F1" w:rsidP="00D45169">
      <w:pPr>
        <w:pStyle w:val="ListParagraph"/>
        <w:widowControl w:val="0"/>
        <w:numPr>
          <w:ilvl w:val="0"/>
          <w:numId w:val="8"/>
        </w:numPr>
        <w:autoSpaceDE w:val="0"/>
        <w:autoSpaceDN w:val="0"/>
        <w:adjustRightInd w:val="0"/>
        <w:ind w:left="360"/>
        <w:rPr>
          <w:rFonts w:asciiTheme="majorHAnsi" w:hAnsiTheme="majorHAnsi" w:cs="Times New Roman"/>
          <w:i/>
        </w:rPr>
      </w:pPr>
      <w:r>
        <w:rPr>
          <w:rFonts w:asciiTheme="majorHAnsi" w:hAnsiTheme="majorHAnsi" w:cs="Times New Roman"/>
          <w:i/>
        </w:rPr>
        <w:t>Three components</w:t>
      </w:r>
      <w:r w:rsidR="00C50D95" w:rsidRPr="001D3B11">
        <w:rPr>
          <w:rFonts w:asciiTheme="majorHAnsi" w:hAnsiTheme="majorHAnsi" w:cs="Times New Roman"/>
          <w:i/>
        </w:rPr>
        <w:t xml:space="preserve"> chosen by </w:t>
      </w:r>
      <w:r w:rsidR="00A7378E" w:rsidRPr="001D3B11">
        <w:rPr>
          <w:rFonts w:asciiTheme="majorHAnsi" w:hAnsiTheme="majorHAnsi" w:cs="Times New Roman"/>
          <w:i/>
        </w:rPr>
        <w:t xml:space="preserve">the </w:t>
      </w:r>
      <w:r w:rsidR="00C50D95" w:rsidRPr="001D3B11">
        <w:rPr>
          <w:rFonts w:asciiTheme="majorHAnsi" w:hAnsiTheme="majorHAnsi" w:cs="Times New Roman"/>
          <w:i/>
        </w:rPr>
        <w:t>counselor in consultation with th</w:t>
      </w:r>
      <w:r w:rsidR="00A7378E" w:rsidRPr="001D3B11">
        <w:rPr>
          <w:rFonts w:asciiTheme="majorHAnsi" w:hAnsiTheme="majorHAnsi" w:cs="Times New Roman"/>
          <w:i/>
        </w:rPr>
        <w:t>e</w:t>
      </w:r>
      <w:r w:rsidR="00C50D95" w:rsidRPr="001D3B11">
        <w:rPr>
          <w:rFonts w:asciiTheme="majorHAnsi" w:hAnsiTheme="majorHAnsi" w:cs="Times New Roman"/>
          <w:i/>
        </w:rPr>
        <w:t xml:space="preserve"> administrator.</w:t>
      </w:r>
    </w:p>
    <w:p w14:paraId="04AAD550" w14:textId="047D56A1" w:rsidR="00C50D95" w:rsidRPr="001D3B11" w:rsidRDefault="00A7378E" w:rsidP="00D45169">
      <w:pPr>
        <w:widowControl w:val="0"/>
        <w:autoSpaceDE w:val="0"/>
        <w:autoSpaceDN w:val="0"/>
        <w:adjustRightInd w:val="0"/>
        <w:ind w:left="360"/>
        <w:rPr>
          <w:rFonts w:asciiTheme="majorHAnsi" w:hAnsiTheme="majorHAnsi" w:cs="Times New Roman"/>
        </w:rPr>
      </w:pPr>
      <w:r w:rsidRPr="001D3B11">
        <w:rPr>
          <w:rFonts w:asciiTheme="majorHAnsi" w:hAnsiTheme="majorHAnsi" w:cs="Times New Roman"/>
        </w:rPr>
        <w:t>The guidance counselor</w:t>
      </w:r>
      <w:r w:rsidR="00444AEA" w:rsidRPr="001D3B11">
        <w:rPr>
          <w:rFonts w:asciiTheme="majorHAnsi" w:hAnsiTheme="majorHAnsi" w:cs="Times New Roman"/>
        </w:rPr>
        <w:t xml:space="preserve"> consider</w:t>
      </w:r>
      <w:r w:rsidRPr="001D3B11">
        <w:rPr>
          <w:rFonts w:asciiTheme="majorHAnsi" w:hAnsiTheme="majorHAnsi" w:cs="Times New Roman"/>
        </w:rPr>
        <w:t>s</w:t>
      </w:r>
      <w:r w:rsidR="00444AEA" w:rsidRPr="001D3B11">
        <w:rPr>
          <w:rFonts w:asciiTheme="majorHAnsi" w:hAnsiTheme="majorHAnsi" w:cs="Times New Roman"/>
        </w:rPr>
        <w:t xml:space="preserve"> those components that will enhance </w:t>
      </w:r>
      <w:r w:rsidRPr="001D3B11">
        <w:rPr>
          <w:rFonts w:asciiTheme="majorHAnsi" w:hAnsiTheme="majorHAnsi" w:cs="Times New Roman"/>
        </w:rPr>
        <w:t>his or her</w:t>
      </w:r>
      <w:r w:rsidR="00444AEA" w:rsidRPr="001D3B11">
        <w:rPr>
          <w:rFonts w:asciiTheme="majorHAnsi" w:hAnsiTheme="majorHAnsi" w:cs="Times New Roman"/>
        </w:rPr>
        <w:t xml:space="preserve"> practice. The evaluation system is meant to promote growth, so </w:t>
      </w:r>
      <w:r w:rsidRPr="001D3B11">
        <w:rPr>
          <w:rFonts w:asciiTheme="majorHAnsi" w:hAnsiTheme="majorHAnsi" w:cs="Times New Roman"/>
        </w:rPr>
        <w:t>the counselor</w:t>
      </w:r>
      <w:r w:rsidR="00444AEA" w:rsidRPr="001D3B11">
        <w:rPr>
          <w:rFonts w:asciiTheme="majorHAnsi" w:hAnsiTheme="majorHAnsi" w:cs="Times New Roman"/>
        </w:rPr>
        <w:t xml:space="preserve"> discuss</w:t>
      </w:r>
      <w:r w:rsidRPr="001D3B11">
        <w:rPr>
          <w:rFonts w:asciiTheme="majorHAnsi" w:hAnsiTheme="majorHAnsi" w:cs="Times New Roman"/>
        </w:rPr>
        <w:t>es with the</w:t>
      </w:r>
      <w:r w:rsidR="00444AEA" w:rsidRPr="001D3B11">
        <w:rPr>
          <w:rFonts w:asciiTheme="majorHAnsi" w:hAnsiTheme="majorHAnsi" w:cs="Times New Roman"/>
        </w:rPr>
        <w:t xml:space="preserve"> administrator the components that will increase </w:t>
      </w:r>
      <w:r w:rsidRPr="001D3B11">
        <w:rPr>
          <w:rFonts w:asciiTheme="majorHAnsi" w:hAnsiTheme="majorHAnsi" w:cs="Times New Roman"/>
        </w:rPr>
        <w:t>his or her</w:t>
      </w:r>
      <w:r w:rsidR="00444AEA" w:rsidRPr="001D3B11">
        <w:rPr>
          <w:rFonts w:asciiTheme="majorHAnsi" w:hAnsiTheme="majorHAnsi" w:cs="Times New Roman"/>
        </w:rPr>
        <w:t xml:space="preserve"> effectiveness and improve practice. </w:t>
      </w:r>
    </w:p>
    <w:p w14:paraId="0DEC7D82" w14:textId="77777777" w:rsidR="00385CC3" w:rsidRPr="001D3B11" w:rsidRDefault="00385CC3" w:rsidP="00D45169">
      <w:pPr>
        <w:widowControl w:val="0"/>
        <w:autoSpaceDE w:val="0"/>
        <w:autoSpaceDN w:val="0"/>
        <w:adjustRightInd w:val="0"/>
        <w:rPr>
          <w:rFonts w:asciiTheme="majorHAnsi" w:hAnsiTheme="majorHAnsi" w:cs="Times New Roman"/>
        </w:rPr>
      </w:pPr>
    </w:p>
    <w:p w14:paraId="734887F8" w14:textId="6FF8AA2D" w:rsidR="004E44A5" w:rsidRPr="00BC540D" w:rsidRDefault="00BC540D" w:rsidP="00D45169">
      <w:pPr>
        <w:widowControl w:val="0"/>
        <w:autoSpaceDE w:val="0"/>
        <w:autoSpaceDN w:val="0"/>
        <w:adjustRightInd w:val="0"/>
        <w:rPr>
          <w:rFonts w:asciiTheme="majorHAnsi" w:hAnsiTheme="majorHAnsi" w:cs="Times New Roman"/>
          <w:i/>
          <w:highlight w:val="yellow"/>
        </w:rPr>
      </w:pPr>
      <w:r w:rsidRPr="00D45052">
        <w:rPr>
          <w:rFonts w:asciiTheme="majorHAnsi" w:hAnsiTheme="majorHAnsi" w:cs="Times New Roman"/>
          <w:i/>
        </w:rPr>
        <w:t>Selecting evidence to demonstrate competency</w:t>
      </w:r>
      <w:r w:rsidRPr="001D3B11">
        <w:rPr>
          <w:rFonts w:asciiTheme="majorHAnsi" w:hAnsiTheme="majorHAnsi" w:cs="Times New Roman"/>
        </w:rPr>
        <w:t xml:space="preserve"> </w:t>
      </w:r>
      <w:r w:rsidR="00385CC3" w:rsidRPr="001D3B11">
        <w:rPr>
          <w:rFonts w:asciiTheme="majorHAnsi" w:hAnsiTheme="majorHAnsi" w:cs="Times New Roman"/>
        </w:rPr>
        <w:t xml:space="preserve">The components </w:t>
      </w:r>
      <w:r w:rsidR="008B60BC" w:rsidRPr="001D3B11">
        <w:rPr>
          <w:rFonts w:asciiTheme="majorHAnsi" w:hAnsiTheme="majorHAnsi" w:cs="Times New Roman"/>
        </w:rPr>
        <w:t>the counselor wishes to propose</w:t>
      </w:r>
      <w:r w:rsidR="00385CC3" w:rsidRPr="001D3B11">
        <w:rPr>
          <w:rFonts w:asciiTheme="majorHAnsi" w:hAnsiTheme="majorHAnsi" w:cs="Times New Roman"/>
        </w:rPr>
        <w:t xml:space="preserve"> are recorded on the </w:t>
      </w:r>
      <w:r w:rsidR="00A7378E" w:rsidRPr="002B002E">
        <w:rPr>
          <w:rFonts w:asciiTheme="majorHAnsi" w:hAnsiTheme="majorHAnsi" w:cs="Times New Roman"/>
          <w:i/>
        </w:rPr>
        <w:t>Evaluation</w:t>
      </w:r>
      <w:r>
        <w:rPr>
          <w:rFonts w:asciiTheme="majorHAnsi" w:hAnsiTheme="majorHAnsi" w:cs="Times New Roman"/>
          <w:i/>
        </w:rPr>
        <w:t xml:space="preserve"> </w:t>
      </w:r>
      <w:r w:rsidR="00A7378E" w:rsidRPr="002B002E">
        <w:rPr>
          <w:rFonts w:asciiTheme="majorHAnsi" w:hAnsiTheme="majorHAnsi" w:cs="Times New Roman"/>
          <w:i/>
        </w:rPr>
        <w:t>Planning</w:t>
      </w:r>
      <w:r w:rsidR="00385CC3" w:rsidRPr="002B002E">
        <w:rPr>
          <w:rFonts w:asciiTheme="majorHAnsi" w:hAnsiTheme="majorHAnsi" w:cs="Times New Roman"/>
          <w:i/>
        </w:rPr>
        <w:t xml:space="preserve"> Form</w:t>
      </w:r>
      <w:r w:rsidR="00385CC3" w:rsidRPr="001D3B11">
        <w:rPr>
          <w:rFonts w:asciiTheme="majorHAnsi" w:hAnsiTheme="majorHAnsi" w:cs="Times New Roman"/>
        </w:rPr>
        <w:t xml:space="preserve"> (see</w:t>
      </w:r>
      <w:r w:rsidR="00466503">
        <w:rPr>
          <w:rFonts w:asciiTheme="majorHAnsi" w:hAnsiTheme="majorHAnsi" w:cs="Times New Roman"/>
        </w:rPr>
        <w:t xml:space="preserve"> </w:t>
      </w:r>
      <w:r w:rsidR="00786B20">
        <w:rPr>
          <w:rFonts w:asciiTheme="majorHAnsi" w:hAnsiTheme="majorHAnsi" w:cs="Times New Roman"/>
        </w:rPr>
        <w:t>EES</w:t>
      </w:r>
      <w:r w:rsidR="00385CC3" w:rsidRPr="001D3B11">
        <w:rPr>
          <w:rFonts w:asciiTheme="majorHAnsi" w:hAnsiTheme="majorHAnsi" w:cs="Times New Roman"/>
        </w:rPr>
        <w:t xml:space="preserve"> </w:t>
      </w:r>
      <w:hyperlink r:id="rId47" w:history="1">
        <w:r w:rsidR="00385CC3" w:rsidRPr="001D3B11">
          <w:rPr>
            <w:rStyle w:val="Hyperlink"/>
            <w:rFonts w:asciiTheme="majorHAnsi" w:hAnsiTheme="majorHAnsi" w:cs="Times New Roman"/>
          </w:rPr>
          <w:t>Portal</w:t>
        </w:r>
      </w:hyperlink>
      <w:r w:rsidR="00385CC3" w:rsidRPr="001D3B11">
        <w:rPr>
          <w:rFonts w:asciiTheme="majorHAnsi" w:hAnsiTheme="majorHAnsi" w:cs="Times New Roman"/>
        </w:rPr>
        <w:t>)</w:t>
      </w:r>
      <w:r w:rsidR="008B60BC" w:rsidRPr="001D3B11">
        <w:rPr>
          <w:rFonts w:asciiTheme="majorHAnsi" w:hAnsiTheme="majorHAnsi" w:cs="Times New Roman"/>
        </w:rPr>
        <w:t xml:space="preserve">, along with suggestions for </w:t>
      </w:r>
      <w:r w:rsidR="00474F40" w:rsidRPr="001D3B11">
        <w:rPr>
          <w:rFonts w:asciiTheme="majorHAnsi" w:hAnsiTheme="majorHAnsi" w:cs="Times New Roman"/>
        </w:rPr>
        <w:t xml:space="preserve">how specific artifacts or an observation will provide </w:t>
      </w:r>
      <w:r w:rsidR="008B60BC" w:rsidRPr="001D3B11">
        <w:rPr>
          <w:rFonts w:asciiTheme="majorHAnsi" w:hAnsiTheme="majorHAnsi" w:cs="Times New Roman"/>
        </w:rPr>
        <w:t>evidence</w:t>
      </w:r>
      <w:r w:rsidR="00474F40" w:rsidRPr="001D3B11">
        <w:rPr>
          <w:rFonts w:asciiTheme="majorHAnsi" w:hAnsiTheme="majorHAnsi" w:cs="Times New Roman"/>
        </w:rPr>
        <w:t xml:space="preserve"> for evaluating performance</w:t>
      </w:r>
      <w:r w:rsidR="00385CC3" w:rsidRPr="001D3B11">
        <w:rPr>
          <w:rFonts w:asciiTheme="majorHAnsi" w:hAnsiTheme="majorHAnsi" w:cs="Times New Roman"/>
        </w:rPr>
        <w:t xml:space="preserve">. </w:t>
      </w:r>
      <w:r w:rsidR="004E44A5" w:rsidRPr="001D3B11">
        <w:rPr>
          <w:rFonts w:asciiTheme="majorHAnsi" w:hAnsiTheme="majorHAnsi" w:cs="Times New Roman"/>
        </w:rPr>
        <w:t xml:space="preserve">The </w:t>
      </w:r>
      <w:r w:rsidR="00F90220" w:rsidRPr="001D3B11">
        <w:rPr>
          <w:rFonts w:asciiTheme="majorHAnsi" w:hAnsiTheme="majorHAnsi" w:cs="Times New Roman"/>
        </w:rPr>
        <w:t xml:space="preserve">Guidance Counselor </w:t>
      </w:r>
      <w:r w:rsidR="00A7378E" w:rsidRPr="001D3B11">
        <w:rPr>
          <w:rFonts w:asciiTheme="majorHAnsi" w:hAnsiTheme="majorHAnsi" w:cs="Times New Roman"/>
        </w:rPr>
        <w:t>Task Force</w:t>
      </w:r>
      <w:r w:rsidR="004E44A5" w:rsidRPr="001D3B11">
        <w:rPr>
          <w:rFonts w:asciiTheme="majorHAnsi" w:hAnsiTheme="majorHAnsi" w:cs="Times New Roman"/>
        </w:rPr>
        <w:t xml:space="preserve"> generated a helpful list of possible evidence for the </w:t>
      </w:r>
      <w:r w:rsidR="00786B20">
        <w:rPr>
          <w:rFonts w:asciiTheme="majorHAnsi" w:hAnsiTheme="majorHAnsi" w:cs="Times New Roman"/>
        </w:rPr>
        <w:t>components of the framework. This</w:t>
      </w:r>
      <w:r w:rsidR="004E44A5" w:rsidRPr="001D3B11">
        <w:rPr>
          <w:rFonts w:asciiTheme="majorHAnsi" w:hAnsiTheme="majorHAnsi" w:cs="Times New Roman"/>
        </w:rPr>
        <w:t xml:space="preserve"> document, entitled </w:t>
      </w:r>
      <w:r w:rsidR="00BC54B2">
        <w:rPr>
          <w:rFonts w:asciiTheme="majorHAnsi" w:hAnsiTheme="majorHAnsi" w:cs="Times New Roman"/>
          <w:i/>
        </w:rPr>
        <w:t>Examples of</w:t>
      </w:r>
      <w:r w:rsidR="004E44A5" w:rsidRPr="00BC54B2">
        <w:rPr>
          <w:rFonts w:asciiTheme="majorHAnsi" w:hAnsiTheme="majorHAnsi" w:cs="Times New Roman"/>
          <w:i/>
        </w:rPr>
        <w:t xml:space="preserve"> Evidence for Guidance Counselors</w:t>
      </w:r>
      <w:r w:rsidR="004E44A5" w:rsidRPr="001D3B11">
        <w:rPr>
          <w:rFonts w:asciiTheme="majorHAnsi" w:hAnsiTheme="majorHAnsi" w:cs="Times New Roman"/>
        </w:rPr>
        <w:t xml:space="preserve"> is in the Resources on the </w:t>
      </w:r>
      <w:r w:rsidR="00786B20">
        <w:rPr>
          <w:rFonts w:asciiTheme="majorHAnsi" w:hAnsiTheme="majorHAnsi" w:cs="Times New Roman"/>
        </w:rPr>
        <w:t xml:space="preserve">EES </w:t>
      </w:r>
      <w:hyperlink r:id="rId48" w:history="1">
        <w:r w:rsidR="004E44A5" w:rsidRPr="00C241F1">
          <w:rPr>
            <w:rStyle w:val="Hyperlink"/>
            <w:rFonts w:asciiTheme="majorHAnsi" w:hAnsiTheme="majorHAnsi" w:cs="Times New Roman"/>
          </w:rPr>
          <w:t>Portal</w:t>
        </w:r>
      </w:hyperlink>
      <w:r w:rsidR="004E44A5" w:rsidRPr="001D3B11">
        <w:rPr>
          <w:rFonts w:asciiTheme="majorHAnsi" w:hAnsiTheme="majorHAnsi" w:cs="Times New Roman"/>
        </w:rPr>
        <w:t>.</w:t>
      </w:r>
    </w:p>
    <w:p w14:paraId="0F573211" w14:textId="77777777" w:rsidR="00A27A70" w:rsidRDefault="00A27A70" w:rsidP="00D45169">
      <w:pPr>
        <w:widowControl w:val="0"/>
        <w:autoSpaceDE w:val="0"/>
        <w:autoSpaceDN w:val="0"/>
        <w:adjustRightInd w:val="0"/>
        <w:rPr>
          <w:rFonts w:asciiTheme="majorHAnsi" w:hAnsiTheme="majorHAnsi" w:cs="Times New Roman"/>
          <w:i/>
        </w:rPr>
      </w:pPr>
    </w:p>
    <w:p w14:paraId="3892C11C" w14:textId="31A56414" w:rsidR="00A62DE4" w:rsidRDefault="00385CC3" w:rsidP="00D45169">
      <w:pPr>
        <w:widowControl w:val="0"/>
        <w:autoSpaceDE w:val="0"/>
        <w:autoSpaceDN w:val="0"/>
        <w:adjustRightInd w:val="0"/>
        <w:rPr>
          <w:rFonts w:asciiTheme="majorHAnsi" w:hAnsiTheme="majorHAnsi" w:cs="Times New Roman"/>
        </w:rPr>
      </w:pPr>
      <w:r w:rsidRPr="001D3B11">
        <w:rPr>
          <w:rFonts w:asciiTheme="majorHAnsi" w:hAnsiTheme="majorHAnsi" w:cs="Times New Roman"/>
        </w:rPr>
        <w:t xml:space="preserve">There are two </w:t>
      </w:r>
      <w:r w:rsidR="00765956" w:rsidRPr="001D3B11">
        <w:rPr>
          <w:rFonts w:asciiTheme="majorHAnsi" w:hAnsiTheme="majorHAnsi" w:cs="Times New Roman"/>
        </w:rPr>
        <w:t>methods of evidence collection</w:t>
      </w:r>
      <w:r w:rsidRPr="001D3B11">
        <w:rPr>
          <w:rFonts w:asciiTheme="majorHAnsi" w:hAnsiTheme="majorHAnsi" w:cs="Times New Roman"/>
        </w:rPr>
        <w:t xml:space="preserve"> for the co</w:t>
      </w:r>
      <w:r w:rsidR="00A7378E" w:rsidRPr="001D3B11">
        <w:rPr>
          <w:rFonts w:asciiTheme="majorHAnsi" w:hAnsiTheme="majorHAnsi" w:cs="Times New Roman"/>
        </w:rPr>
        <w:t>unselor</w:t>
      </w:r>
      <w:r w:rsidRPr="001D3B11">
        <w:rPr>
          <w:rFonts w:asciiTheme="majorHAnsi" w:hAnsiTheme="majorHAnsi" w:cs="Times New Roman"/>
        </w:rPr>
        <w:t xml:space="preserve"> to consider as </w:t>
      </w:r>
      <w:r w:rsidR="00A7378E" w:rsidRPr="001D3B11">
        <w:rPr>
          <w:rFonts w:asciiTheme="majorHAnsi" w:hAnsiTheme="majorHAnsi" w:cs="Times New Roman"/>
        </w:rPr>
        <w:t>s/he</w:t>
      </w:r>
      <w:r w:rsidRPr="001D3B11">
        <w:rPr>
          <w:rFonts w:asciiTheme="majorHAnsi" w:hAnsiTheme="majorHAnsi" w:cs="Times New Roman"/>
        </w:rPr>
        <w:t xml:space="preserve"> decide</w:t>
      </w:r>
      <w:r w:rsidR="00A7378E" w:rsidRPr="001D3B11">
        <w:rPr>
          <w:rFonts w:asciiTheme="majorHAnsi" w:hAnsiTheme="majorHAnsi" w:cs="Times New Roman"/>
        </w:rPr>
        <w:t>s</w:t>
      </w:r>
      <w:r w:rsidRPr="001D3B11">
        <w:rPr>
          <w:rFonts w:asciiTheme="majorHAnsi" w:hAnsiTheme="majorHAnsi" w:cs="Times New Roman"/>
        </w:rPr>
        <w:t xml:space="preserve"> how to demonstrate competency in the four components: artifacts</w:t>
      </w:r>
      <w:r w:rsidR="00C10D81" w:rsidRPr="001D3B11">
        <w:rPr>
          <w:rFonts w:asciiTheme="majorHAnsi" w:hAnsiTheme="majorHAnsi" w:cs="Times New Roman"/>
        </w:rPr>
        <w:t xml:space="preserve"> and/or observation</w:t>
      </w:r>
      <w:r w:rsidRPr="001D3B11">
        <w:rPr>
          <w:rFonts w:asciiTheme="majorHAnsi" w:hAnsiTheme="majorHAnsi" w:cs="Times New Roman"/>
        </w:rPr>
        <w:t xml:space="preserve">. </w:t>
      </w:r>
      <w:r w:rsidR="005F677F" w:rsidRPr="001D3B11">
        <w:rPr>
          <w:rFonts w:asciiTheme="majorHAnsi" w:hAnsiTheme="majorHAnsi" w:cs="Times New Roman"/>
        </w:rPr>
        <w:t xml:space="preserve">At the Evaluation Planning Meeting held at the beginning of the year (Sept/Oct), the counselor and the </w:t>
      </w:r>
      <w:r w:rsidR="00786B20">
        <w:rPr>
          <w:rFonts w:asciiTheme="majorHAnsi" w:hAnsiTheme="majorHAnsi" w:cs="Times New Roman"/>
        </w:rPr>
        <w:t>administrator</w:t>
      </w:r>
      <w:r w:rsidR="005F677F" w:rsidRPr="001D3B11">
        <w:rPr>
          <w:rFonts w:asciiTheme="majorHAnsi" w:hAnsiTheme="majorHAnsi" w:cs="Times New Roman"/>
        </w:rPr>
        <w:t xml:space="preserve"> discuss the proposed components and </w:t>
      </w:r>
      <w:r w:rsidRPr="001D3B11">
        <w:rPr>
          <w:rFonts w:asciiTheme="majorHAnsi" w:hAnsiTheme="majorHAnsi" w:cs="Times New Roman"/>
        </w:rPr>
        <w:t>what they would consider to be</w:t>
      </w:r>
      <w:r w:rsidR="008560C2" w:rsidRPr="001D3B11">
        <w:rPr>
          <w:rFonts w:asciiTheme="majorHAnsi" w:hAnsiTheme="majorHAnsi" w:cs="Times New Roman"/>
        </w:rPr>
        <w:t xml:space="preserve"> strong evidence for </w:t>
      </w:r>
      <w:r w:rsidRPr="001D3B11">
        <w:rPr>
          <w:rFonts w:asciiTheme="majorHAnsi" w:hAnsiTheme="majorHAnsi" w:cs="Times New Roman"/>
        </w:rPr>
        <w:t xml:space="preserve">the evaluation of </w:t>
      </w:r>
      <w:r w:rsidR="005F677F" w:rsidRPr="001D3B11">
        <w:rPr>
          <w:rFonts w:asciiTheme="majorHAnsi" w:hAnsiTheme="majorHAnsi" w:cs="Times New Roman"/>
        </w:rPr>
        <w:t xml:space="preserve">each </w:t>
      </w:r>
      <w:r w:rsidRPr="001D3B11">
        <w:rPr>
          <w:rFonts w:asciiTheme="majorHAnsi" w:hAnsiTheme="majorHAnsi" w:cs="Times New Roman"/>
        </w:rPr>
        <w:t xml:space="preserve">component. If artifacts are the best evidence, the </w:t>
      </w:r>
      <w:r w:rsidR="008560C2" w:rsidRPr="001D3B11">
        <w:rPr>
          <w:rFonts w:asciiTheme="majorHAnsi" w:hAnsiTheme="majorHAnsi" w:cs="Times New Roman"/>
        </w:rPr>
        <w:t xml:space="preserve">counselor is responsible for identifying and uploading artifacts to </w:t>
      </w:r>
      <w:r w:rsidR="008560C2" w:rsidRPr="001D3B11">
        <w:rPr>
          <w:rFonts w:asciiTheme="majorHAnsi" w:hAnsiTheme="majorHAnsi" w:cs="Times New Roman"/>
          <w:b/>
        </w:rPr>
        <w:t>BriteLocker</w:t>
      </w:r>
      <w:r w:rsidR="008560C2" w:rsidRPr="001D3B11">
        <w:rPr>
          <w:rFonts w:asciiTheme="majorHAnsi" w:hAnsiTheme="majorHAnsi" w:cs="Times New Roman"/>
        </w:rPr>
        <w:t>, the electronic storage system</w:t>
      </w:r>
      <w:r w:rsidR="004830E3" w:rsidRPr="001D3B11">
        <w:rPr>
          <w:rFonts w:asciiTheme="majorHAnsi" w:hAnsiTheme="majorHAnsi" w:cs="Times New Roman"/>
        </w:rPr>
        <w:t xml:space="preserve"> within TalentEd</w:t>
      </w:r>
      <w:r w:rsidR="008560C2" w:rsidRPr="001D3B11">
        <w:rPr>
          <w:rFonts w:asciiTheme="majorHAnsi" w:hAnsiTheme="majorHAnsi" w:cs="Times New Roman"/>
        </w:rPr>
        <w:t xml:space="preserve">. </w:t>
      </w:r>
    </w:p>
    <w:p w14:paraId="371413EC" w14:textId="77777777" w:rsidR="00A62DE4" w:rsidRDefault="00A62DE4" w:rsidP="00D45169">
      <w:pPr>
        <w:widowControl w:val="0"/>
        <w:autoSpaceDE w:val="0"/>
        <w:autoSpaceDN w:val="0"/>
        <w:adjustRightInd w:val="0"/>
        <w:rPr>
          <w:rFonts w:asciiTheme="majorHAnsi" w:hAnsiTheme="majorHAnsi" w:cs="Times New Roman"/>
        </w:rPr>
      </w:pPr>
    </w:p>
    <w:p w14:paraId="1EC61F05" w14:textId="285F142B" w:rsidR="00F90220" w:rsidRPr="001D3B11" w:rsidRDefault="00385CC3" w:rsidP="00D45169">
      <w:pPr>
        <w:widowControl w:val="0"/>
        <w:autoSpaceDE w:val="0"/>
        <w:autoSpaceDN w:val="0"/>
        <w:adjustRightInd w:val="0"/>
        <w:rPr>
          <w:rFonts w:asciiTheme="majorHAnsi" w:hAnsiTheme="majorHAnsi" w:cs="Times New Roman"/>
        </w:rPr>
      </w:pPr>
      <w:r w:rsidRPr="001D3B11">
        <w:rPr>
          <w:rFonts w:asciiTheme="majorHAnsi" w:hAnsiTheme="majorHAnsi" w:cs="Times New Roman"/>
        </w:rPr>
        <w:t>Although an observation is not</w:t>
      </w:r>
      <w:r w:rsidRPr="001D3B11">
        <w:rPr>
          <w:rFonts w:asciiTheme="majorHAnsi" w:hAnsiTheme="majorHAnsi" w:cs="Times New Roman"/>
          <w:b/>
        </w:rPr>
        <w:t xml:space="preserve"> </w:t>
      </w:r>
      <w:r w:rsidRPr="001D3B11">
        <w:rPr>
          <w:rFonts w:asciiTheme="majorHAnsi" w:hAnsiTheme="majorHAnsi" w:cs="Times New Roman"/>
          <w:i/>
        </w:rPr>
        <w:t>required</w:t>
      </w:r>
      <w:r w:rsidRPr="001D3B11">
        <w:rPr>
          <w:rFonts w:asciiTheme="majorHAnsi" w:hAnsiTheme="majorHAnsi" w:cs="Times New Roman"/>
        </w:rPr>
        <w:t xml:space="preserve"> for guidance counselors, the components that are chosen will determine </w:t>
      </w:r>
      <w:r w:rsidR="004830E3" w:rsidRPr="001D3B11">
        <w:rPr>
          <w:rFonts w:asciiTheme="majorHAnsi" w:hAnsiTheme="majorHAnsi" w:cs="Times New Roman"/>
        </w:rPr>
        <w:t xml:space="preserve">whether an observation would be the preferred </w:t>
      </w:r>
      <w:r w:rsidRPr="001D3B11">
        <w:rPr>
          <w:rFonts w:asciiTheme="majorHAnsi" w:hAnsiTheme="majorHAnsi" w:cs="Times New Roman"/>
        </w:rPr>
        <w:t xml:space="preserve">method </w:t>
      </w:r>
      <w:r w:rsidR="004830E3" w:rsidRPr="001D3B11">
        <w:rPr>
          <w:rFonts w:asciiTheme="majorHAnsi" w:hAnsiTheme="majorHAnsi" w:cs="Times New Roman"/>
        </w:rPr>
        <w:t>for evaluating the guidance counselor</w:t>
      </w:r>
      <w:r w:rsidR="004D43A4" w:rsidRPr="001D3B11">
        <w:rPr>
          <w:rFonts w:asciiTheme="majorHAnsi" w:hAnsiTheme="majorHAnsi" w:cs="Times New Roman"/>
        </w:rPr>
        <w:t>’</w:t>
      </w:r>
      <w:r w:rsidR="004830E3" w:rsidRPr="001D3B11">
        <w:rPr>
          <w:rFonts w:asciiTheme="majorHAnsi" w:hAnsiTheme="majorHAnsi" w:cs="Times New Roman"/>
        </w:rPr>
        <w:t>s performance on one or more of the selected components</w:t>
      </w:r>
      <w:r w:rsidRPr="001D3B11">
        <w:rPr>
          <w:rFonts w:asciiTheme="majorHAnsi" w:hAnsiTheme="majorHAnsi" w:cs="Times New Roman"/>
        </w:rPr>
        <w:t xml:space="preserve">. If a counselor </w:t>
      </w:r>
      <w:r w:rsidR="00F4494E">
        <w:rPr>
          <w:rFonts w:asciiTheme="majorHAnsi" w:hAnsiTheme="majorHAnsi" w:cs="Times New Roman"/>
        </w:rPr>
        <w:t>and the administrator agreed that</w:t>
      </w:r>
      <w:r w:rsidRPr="001D3B11">
        <w:rPr>
          <w:rFonts w:asciiTheme="majorHAnsi" w:hAnsiTheme="majorHAnsi" w:cs="Times New Roman"/>
        </w:rPr>
        <w:t xml:space="preserve"> a </w:t>
      </w:r>
      <w:r w:rsidR="00F4494E">
        <w:rPr>
          <w:rFonts w:asciiTheme="majorHAnsi" w:hAnsiTheme="majorHAnsi" w:cs="Times New Roman"/>
        </w:rPr>
        <w:t>component(s)</w:t>
      </w:r>
      <w:r w:rsidRPr="001D3B11">
        <w:rPr>
          <w:rFonts w:asciiTheme="majorHAnsi" w:hAnsiTheme="majorHAnsi" w:cs="Times New Roman"/>
        </w:rPr>
        <w:t xml:space="preserve"> can only be evaluated </w:t>
      </w:r>
      <w:r w:rsidR="008F2177" w:rsidRPr="001D3B11">
        <w:rPr>
          <w:rFonts w:asciiTheme="majorHAnsi" w:hAnsiTheme="majorHAnsi" w:cs="Times New Roman"/>
        </w:rPr>
        <w:t>or is best evaluated through observation</w:t>
      </w:r>
      <w:r w:rsidRPr="001D3B11">
        <w:rPr>
          <w:rFonts w:asciiTheme="majorHAnsi" w:hAnsiTheme="majorHAnsi" w:cs="Times New Roman"/>
        </w:rPr>
        <w:t xml:space="preserve">, then the observation </w:t>
      </w:r>
      <w:r w:rsidR="008F2177" w:rsidRPr="001D3B11">
        <w:rPr>
          <w:rFonts w:asciiTheme="majorHAnsi" w:hAnsiTheme="majorHAnsi" w:cs="Times New Roman"/>
        </w:rPr>
        <w:t>is</w:t>
      </w:r>
      <w:r w:rsidRPr="001D3B11">
        <w:rPr>
          <w:rFonts w:asciiTheme="majorHAnsi" w:hAnsiTheme="majorHAnsi" w:cs="Times New Roman"/>
        </w:rPr>
        <w:t xml:space="preserve"> scheduled with the </w:t>
      </w:r>
      <w:r w:rsidR="00786B20">
        <w:rPr>
          <w:rFonts w:asciiTheme="majorHAnsi" w:hAnsiTheme="majorHAnsi" w:cs="Times New Roman"/>
        </w:rPr>
        <w:t>administrator</w:t>
      </w:r>
      <w:r w:rsidRPr="001D3B11">
        <w:rPr>
          <w:rFonts w:asciiTheme="majorHAnsi" w:hAnsiTheme="majorHAnsi" w:cs="Times New Roman"/>
        </w:rPr>
        <w:t xml:space="preserve">. The counselor and the </w:t>
      </w:r>
      <w:r w:rsidR="00786B20">
        <w:rPr>
          <w:rFonts w:asciiTheme="majorHAnsi" w:hAnsiTheme="majorHAnsi" w:cs="Times New Roman"/>
        </w:rPr>
        <w:t>administrator</w:t>
      </w:r>
      <w:r w:rsidRPr="001D3B11">
        <w:rPr>
          <w:rFonts w:asciiTheme="majorHAnsi" w:hAnsiTheme="majorHAnsi" w:cs="Times New Roman"/>
        </w:rPr>
        <w:t xml:space="preserve"> may also decide that a combination of an observation and an artifact would best provide the evidence needed to </w:t>
      </w:r>
      <w:r w:rsidR="004502F7" w:rsidRPr="001D3B11">
        <w:rPr>
          <w:rFonts w:asciiTheme="majorHAnsi" w:hAnsiTheme="majorHAnsi" w:cs="Times New Roman"/>
        </w:rPr>
        <w:t>evaluate performance</w:t>
      </w:r>
      <w:r w:rsidRPr="001D3B11">
        <w:rPr>
          <w:rFonts w:asciiTheme="majorHAnsi" w:hAnsiTheme="majorHAnsi" w:cs="Times New Roman"/>
        </w:rPr>
        <w:t xml:space="preserve">. </w:t>
      </w:r>
      <w:r w:rsidR="00F90220" w:rsidRPr="001D3B11">
        <w:rPr>
          <w:rFonts w:asciiTheme="majorHAnsi" w:hAnsiTheme="majorHAnsi" w:cs="Times New Roman"/>
        </w:rPr>
        <w:t xml:space="preserve">Revisions </w:t>
      </w:r>
      <w:r w:rsidR="00A12BA7" w:rsidRPr="001D3B11">
        <w:rPr>
          <w:rFonts w:asciiTheme="majorHAnsi" w:hAnsiTheme="majorHAnsi" w:cs="Times New Roman"/>
        </w:rPr>
        <w:t xml:space="preserve">to the Evaluation Planning Form </w:t>
      </w:r>
      <w:r w:rsidR="00F90220" w:rsidRPr="001D3B11">
        <w:rPr>
          <w:rFonts w:asciiTheme="majorHAnsi" w:hAnsiTheme="majorHAnsi" w:cs="Times New Roman"/>
        </w:rPr>
        <w:t xml:space="preserve">are made based on the discussion. The </w:t>
      </w:r>
      <w:r w:rsidR="005F677F" w:rsidRPr="001D3B11">
        <w:rPr>
          <w:rFonts w:asciiTheme="majorHAnsi" w:hAnsiTheme="majorHAnsi" w:cs="Times New Roman"/>
        </w:rPr>
        <w:t>Evaluation Planning</w:t>
      </w:r>
      <w:r w:rsidR="00F90220" w:rsidRPr="001D3B11">
        <w:rPr>
          <w:rFonts w:asciiTheme="majorHAnsi" w:hAnsiTheme="majorHAnsi" w:cs="Times New Roman"/>
        </w:rPr>
        <w:t xml:space="preserve"> Form is </w:t>
      </w:r>
      <w:r w:rsidR="001C2278" w:rsidRPr="001C2278">
        <w:rPr>
          <w:rFonts w:asciiTheme="majorHAnsi" w:hAnsiTheme="majorHAnsi" w:cs="Times New Roman"/>
          <w:highlight w:val="yellow"/>
        </w:rPr>
        <w:t xml:space="preserve">saved and </w:t>
      </w:r>
      <w:r w:rsidR="00F90220" w:rsidRPr="001C2278">
        <w:rPr>
          <w:rFonts w:asciiTheme="majorHAnsi" w:hAnsiTheme="majorHAnsi" w:cs="Times New Roman"/>
          <w:highlight w:val="yellow"/>
        </w:rPr>
        <w:t>submitted</w:t>
      </w:r>
      <w:r w:rsidR="001C2278">
        <w:rPr>
          <w:rFonts w:asciiTheme="majorHAnsi" w:hAnsiTheme="majorHAnsi" w:cs="Times New Roman"/>
        </w:rPr>
        <w:t xml:space="preserve"> in</w:t>
      </w:r>
      <w:r w:rsidR="00F90220" w:rsidRPr="001D3B11">
        <w:rPr>
          <w:rFonts w:asciiTheme="majorHAnsi" w:hAnsiTheme="majorHAnsi" w:cs="Times New Roman"/>
        </w:rPr>
        <w:t xml:space="preserve"> TalentEd.</w:t>
      </w:r>
    </w:p>
    <w:p w14:paraId="10E01F66" w14:textId="77777777" w:rsidR="005F677F" w:rsidRPr="001D3B11" w:rsidRDefault="005F677F" w:rsidP="00D45169">
      <w:pPr>
        <w:widowControl w:val="0"/>
        <w:autoSpaceDE w:val="0"/>
        <w:autoSpaceDN w:val="0"/>
        <w:adjustRightInd w:val="0"/>
        <w:rPr>
          <w:rFonts w:asciiTheme="majorHAnsi" w:hAnsiTheme="majorHAnsi" w:cs="Times New Roman"/>
        </w:rPr>
      </w:pPr>
    </w:p>
    <w:p w14:paraId="673EA948" w14:textId="59C8F850" w:rsidR="00A5361B" w:rsidRPr="001D3B11" w:rsidRDefault="005F677F" w:rsidP="00D45169">
      <w:pPr>
        <w:widowControl w:val="0"/>
        <w:autoSpaceDE w:val="0"/>
        <w:autoSpaceDN w:val="0"/>
        <w:adjustRightInd w:val="0"/>
        <w:rPr>
          <w:rFonts w:asciiTheme="majorHAnsi" w:hAnsiTheme="majorHAnsi" w:cs="Times New Roman"/>
        </w:rPr>
      </w:pPr>
      <w:r w:rsidRPr="001D3B11">
        <w:rPr>
          <w:rFonts w:asciiTheme="majorHAnsi" w:hAnsiTheme="majorHAnsi" w:cs="Times New Roman"/>
        </w:rPr>
        <w:t>More information about Artifact</w:t>
      </w:r>
      <w:r w:rsidR="00877657" w:rsidRPr="001D3B11">
        <w:rPr>
          <w:rFonts w:asciiTheme="majorHAnsi" w:hAnsiTheme="majorHAnsi" w:cs="Times New Roman"/>
        </w:rPr>
        <w:t>s</w:t>
      </w:r>
      <w:r w:rsidR="00C10D81" w:rsidRPr="001D3B11">
        <w:rPr>
          <w:rFonts w:asciiTheme="majorHAnsi" w:hAnsiTheme="majorHAnsi" w:cs="Times New Roman"/>
        </w:rPr>
        <w:t xml:space="preserve"> and Observation</w:t>
      </w:r>
      <w:r w:rsidRPr="001D3B11">
        <w:rPr>
          <w:rFonts w:asciiTheme="majorHAnsi" w:hAnsiTheme="majorHAnsi" w:cs="Times New Roman"/>
        </w:rPr>
        <w:t xml:space="preserve"> is found below.</w:t>
      </w:r>
    </w:p>
    <w:p w14:paraId="60021BCA" w14:textId="77777777" w:rsidR="0000064D" w:rsidRPr="001D3B11" w:rsidRDefault="0000064D" w:rsidP="00D45169">
      <w:pPr>
        <w:widowControl w:val="0"/>
        <w:autoSpaceDE w:val="0"/>
        <w:autoSpaceDN w:val="0"/>
        <w:adjustRightInd w:val="0"/>
        <w:rPr>
          <w:rFonts w:asciiTheme="majorHAnsi" w:hAnsiTheme="majorHAnsi" w:cs="Times New Roman"/>
        </w:rPr>
      </w:pPr>
    </w:p>
    <w:p w14:paraId="1F8DB209" w14:textId="64DC49D8" w:rsidR="0031507C" w:rsidRPr="001D3B11" w:rsidRDefault="00A5361B" w:rsidP="00D45169">
      <w:pPr>
        <w:pStyle w:val="ListParagraph"/>
        <w:widowControl w:val="0"/>
        <w:numPr>
          <w:ilvl w:val="0"/>
          <w:numId w:val="9"/>
        </w:numPr>
        <w:autoSpaceDE w:val="0"/>
        <w:autoSpaceDN w:val="0"/>
        <w:adjustRightInd w:val="0"/>
        <w:ind w:left="0"/>
        <w:rPr>
          <w:rFonts w:asciiTheme="majorHAnsi" w:hAnsiTheme="majorHAnsi" w:cs="Times New Roman"/>
          <w:i/>
        </w:rPr>
      </w:pPr>
      <w:r w:rsidRPr="001D3B11">
        <w:rPr>
          <w:rFonts w:asciiTheme="majorHAnsi" w:hAnsiTheme="majorHAnsi" w:cs="Times New Roman"/>
          <w:i/>
        </w:rPr>
        <w:t>Artifacts</w:t>
      </w:r>
    </w:p>
    <w:p w14:paraId="630E788D" w14:textId="5E7FA264" w:rsidR="00B41128" w:rsidRPr="001D3B11" w:rsidRDefault="00E16D5D" w:rsidP="00D45169">
      <w:pPr>
        <w:widowControl w:val="0"/>
        <w:autoSpaceDE w:val="0"/>
        <w:autoSpaceDN w:val="0"/>
        <w:adjustRightInd w:val="0"/>
        <w:spacing w:after="240"/>
        <w:rPr>
          <w:rFonts w:asciiTheme="majorHAnsi" w:hAnsiTheme="majorHAnsi" w:cs="Times"/>
        </w:rPr>
      </w:pPr>
      <w:r w:rsidRPr="001D3B11">
        <w:rPr>
          <w:rFonts w:asciiTheme="majorHAnsi" w:hAnsiTheme="majorHAnsi" w:cs="Times New Roman"/>
        </w:rPr>
        <w:t xml:space="preserve">Artifacts </w:t>
      </w:r>
      <w:r w:rsidR="00A87A28" w:rsidRPr="001D3B11">
        <w:rPr>
          <w:rFonts w:asciiTheme="majorHAnsi" w:hAnsiTheme="majorHAnsi" w:cs="Times New Roman"/>
        </w:rPr>
        <w:t>demonstrate</w:t>
      </w:r>
      <w:r w:rsidRPr="001D3B11">
        <w:rPr>
          <w:rFonts w:asciiTheme="majorHAnsi" w:hAnsiTheme="majorHAnsi" w:cs="Times New Roman"/>
        </w:rPr>
        <w:t xml:space="preserve"> professional accomplishments related to</w:t>
      </w:r>
      <w:r w:rsidR="00C10D81" w:rsidRPr="001D3B11">
        <w:rPr>
          <w:rFonts w:asciiTheme="majorHAnsi" w:hAnsiTheme="majorHAnsi" w:cs="Times New Roman"/>
        </w:rPr>
        <w:t xml:space="preserve"> domains </w:t>
      </w:r>
      <w:r w:rsidRPr="001D3B11">
        <w:rPr>
          <w:rFonts w:asciiTheme="majorHAnsi" w:hAnsiTheme="majorHAnsi" w:cs="Times New Roman"/>
        </w:rPr>
        <w:t xml:space="preserve">and </w:t>
      </w:r>
      <w:r w:rsidR="00A87A28" w:rsidRPr="001D3B11">
        <w:rPr>
          <w:rFonts w:asciiTheme="majorHAnsi" w:hAnsiTheme="majorHAnsi" w:cs="Times New Roman"/>
        </w:rPr>
        <w:t>the components of the framework</w:t>
      </w:r>
      <w:r w:rsidR="00B561D0" w:rsidRPr="001D3B11">
        <w:rPr>
          <w:rFonts w:asciiTheme="majorHAnsi" w:hAnsiTheme="majorHAnsi" w:cs="Times New Roman"/>
        </w:rPr>
        <w:t xml:space="preserve"> chosen for the evaluation</w:t>
      </w:r>
      <w:r w:rsidR="00A87A28" w:rsidRPr="001D3B11">
        <w:rPr>
          <w:rFonts w:asciiTheme="majorHAnsi" w:hAnsiTheme="majorHAnsi" w:cs="Times New Roman"/>
        </w:rPr>
        <w:t xml:space="preserve">. </w:t>
      </w:r>
      <w:r w:rsidR="00B41128" w:rsidRPr="001D3B11">
        <w:rPr>
          <w:rFonts w:asciiTheme="majorHAnsi" w:hAnsiTheme="majorHAnsi" w:cs="Times New Roman"/>
        </w:rPr>
        <w:t xml:space="preserve">Collecting artifacts is not intended to </w:t>
      </w:r>
      <w:r w:rsidR="0007634E" w:rsidRPr="001D3B11">
        <w:rPr>
          <w:rFonts w:asciiTheme="majorHAnsi" w:hAnsiTheme="majorHAnsi" w:cs="Times New Roman"/>
        </w:rPr>
        <w:t xml:space="preserve">create </w:t>
      </w:r>
      <w:r w:rsidR="00B41128" w:rsidRPr="001D3B11">
        <w:rPr>
          <w:rFonts w:asciiTheme="majorHAnsi" w:hAnsiTheme="majorHAnsi" w:cs="Times New Roman"/>
        </w:rPr>
        <w:t xml:space="preserve">additional work; rather, </w:t>
      </w:r>
      <w:r w:rsidR="008C4E3B" w:rsidRPr="001D3B11">
        <w:rPr>
          <w:rFonts w:asciiTheme="majorHAnsi" w:hAnsiTheme="majorHAnsi" w:cs="Times New Roman"/>
        </w:rPr>
        <w:t xml:space="preserve">the </w:t>
      </w:r>
      <w:r w:rsidR="00B41128" w:rsidRPr="001D3B11">
        <w:rPr>
          <w:rFonts w:asciiTheme="majorHAnsi" w:hAnsiTheme="majorHAnsi" w:cs="Times New Roman"/>
        </w:rPr>
        <w:t>c</w:t>
      </w:r>
      <w:r w:rsidR="008C4E3B" w:rsidRPr="001D3B11">
        <w:rPr>
          <w:rFonts w:asciiTheme="majorHAnsi" w:hAnsiTheme="majorHAnsi" w:cs="Times New Roman"/>
        </w:rPr>
        <w:t>ounselor</w:t>
      </w:r>
      <w:r w:rsidRPr="001D3B11">
        <w:rPr>
          <w:rFonts w:asciiTheme="majorHAnsi" w:hAnsiTheme="majorHAnsi" w:cs="Times New Roman"/>
        </w:rPr>
        <w:t xml:space="preserve"> “harvest</w:t>
      </w:r>
      <w:r w:rsidR="008C4E3B" w:rsidRPr="001D3B11">
        <w:rPr>
          <w:rFonts w:asciiTheme="majorHAnsi" w:hAnsiTheme="majorHAnsi" w:cs="Times New Roman"/>
        </w:rPr>
        <w:t>s</w:t>
      </w:r>
      <w:r w:rsidRPr="001D3B11">
        <w:rPr>
          <w:rFonts w:asciiTheme="majorHAnsi" w:hAnsiTheme="majorHAnsi" w:cs="Times New Roman"/>
        </w:rPr>
        <w:t xml:space="preserve">” artifacts during the academic year to document </w:t>
      </w:r>
      <w:r w:rsidR="008C4E3B" w:rsidRPr="001D3B11">
        <w:rPr>
          <w:rFonts w:asciiTheme="majorHAnsi" w:hAnsiTheme="majorHAnsi" w:cs="Times New Roman"/>
        </w:rPr>
        <w:t>his or her</w:t>
      </w:r>
      <w:r w:rsidRPr="001D3B11">
        <w:rPr>
          <w:rFonts w:asciiTheme="majorHAnsi" w:hAnsiTheme="majorHAnsi" w:cs="Times New Roman"/>
        </w:rPr>
        <w:t xml:space="preserve"> work. </w:t>
      </w:r>
      <w:r w:rsidR="00B41128" w:rsidRPr="001D3B11">
        <w:rPr>
          <w:rFonts w:asciiTheme="majorHAnsi" w:hAnsiTheme="majorHAnsi" w:cs="Times New Roman"/>
        </w:rPr>
        <w:t xml:space="preserve">“Harvesting” means that materials created during the day-to-day work of the counselor should be selected as evidence of competency. </w:t>
      </w:r>
      <w:r w:rsidR="00B41128" w:rsidRPr="00863C4C">
        <w:rPr>
          <w:rFonts w:asciiTheme="majorHAnsi" w:hAnsiTheme="majorHAnsi" w:cs="Times New Roman"/>
          <w:b/>
        </w:rPr>
        <w:t xml:space="preserve">Harvesting avoids increasing the counselor’s workload. </w:t>
      </w:r>
      <w:r w:rsidR="008C4E3B" w:rsidRPr="00863C4C">
        <w:rPr>
          <w:rFonts w:asciiTheme="majorHAnsi" w:hAnsiTheme="majorHAnsi" w:cs="Times New Roman"/>
          <w:b/>
        </w:rPr>
        <w:t>The counselor</w:t>
      </w:r>
      <w:r w:rsidR="00B41128" w:rsidRPr="00863C4C">
        <w:rPr>
          <w:rFonts w:asciiTheme="majorHAnsi" w:hAnsiTheme="majorHAnsi" w:cs="Times New Roman"/>
          <w:b/>
        </w:rPr>
        <w:t xml:space="preserve"> should not be creating additional materials solely for the purpose of the evaluation process.</w:t>
      </w:r>
      <w:r w:rsidR="00B41128" w:rsidRPr="001D3B11">
        <w:rPr>
          <w:rFonts w:asciiTheme="majorHAnsi" w:hAnsiTheme="majorHAnsi" w:cs="Times New Roman"/>
        </w:rPr>
        <w:t xml:space="preserve"> By selecting artifacts from what </w:t>
      </w:r>
      <w:r w:rsidR="008C4E3B" w:rsidRPr="001D3B11">
        <w:rPr>
          <w:rFonts w:asciiTheme="majorHAnsi" w:hAnsiTheme="majorHAnsi" w:cs="Times New Roman"/>
        </w:rPr>
        <w:t>s/he</w:t>
      </w:r>
      <w:r w:rsidR="00B41128" w:rsidRPr="001D3B11">
        <w:rPr>
          <w:rFonts w:asciiTheme="majorHAnsi" w:hAnsiTheme="majorHAnsi" w:cs="Times New Roman"/>
        </w:rPr>
        <w:t xml:space="preserve"> do</w:t>
      </w:r>
      <w:r w:rsidR="008C4E3B" w:rsidRPr="001D3B11">
        <w:rPr>
          <w:rFonts w:asciiTheme="majorHAnsi" w:hAnsiTheme="majorHAnsi" w:cs="Times New Roman"/>
        </w:rPr>
        <w:t>es</w:t>
      </w:r>
      <w:r w:rsidR="00B41128" w:rsidRPr="001D3B11">
        <w:rPr>
          <w:rFonts w:asciiTheme="majorHAnsi" w:hAnsiTheme="majorHAnsi" w:cs="Times New Roman"/>
        </w:rPr>
        <w:t xml:space="preserve"> each day to provide services for students and other stakehold</w:t>
      </w:r>
      <w:r w:rsidR="008C4E3B" w:rsidRPr="001D3B11">
        <w:rPr>
          <w:rFonts w:asciiTheme="majorHAnsi" w:hAnsiTheme="majorHAnsi" w:cs="Times New Roman"/>
        </w:rPr>
        <w:t>ers, the counselor</w:t>
      </w:r>
      <w:r w:rsidR="00B41128" w:rsidRPr="001D3B11">
        <w:rPr>
          <w:rFonts w:asciiTheme="majorHAnsi" w:hAnsiTheme="majorHAnsi" w:cs="Times New Roman"/>
        </w:rPr>
        <w:t xml:space="preserve"> </w:t>
      </w:r>
      <w:r w:rsidR="008C4E3B" w:rsidRPr="001D3B11">
        <w:rPr>
          <w:rFonts w:asciiTheme="majorHAnsi" w:hAnsiTheme="majorHAnsi" w:cs="Times New Roman"/>
        </w:rPr>
        <w:t>is</w:t>
      </w:r>
      <w:r w:rsidR="00B41128" w:rsidRPr="001D3B11">
        <w:rPr>
          <w:rFonts w:asciiTheme="majorHAnsi" w:hAnsiTheme="majorHAnsi" w:cs="Times New Roman"/>
        </w:rPr>
        <w:t xml:space="preserve"> b</w:t>
      </w:r>
      <w:r w:rsidR="008C4E3B" w:rsidRPr="001D3B11">
        <w:rPr>
          <w:rFonts w:asciiTheme="majorHAnsi" w:hAnsiTheme="majorHAnsi" w:cs="Times New Roman"/>
        </w:rPr>
        <w:t>uilding a true picture of his or her</w:t>
      </w:r>
      <w:r w:rsidR="00B41128" w:rsidRPr="001D3B11">
        <w:rPr>
          <w:rFonts w:asciiTheme="majorHAnsi" w:hAnsiTheme="majorHAnsi" w:cs="Times New Roman"/>
        </w:rPr>
        <w:t xml:space="preserve"> professional activities. </w:t>
      </w:r>
    </w:p>
    <w:p w14:paraId="5827D14F" w14:textId="55BABF79" w:rsidR="00A87A28" w:rsidRPr="001D3B11" w:rsidRDefault="008C4E3B" w:rsidP="00D45169">
      <w:pPr>
        <w:widowControl w:val="0"/>
        <w:autoSpaceDE w:val="0"/>
        <w:autoSpaceDN w:val="0"/>
        <w:adjustRightInd w:val="0"/>
        <w:spacing w:after="240"/>
        <w:rPr>
          <w:rFonts w:asciiTheme="majorHAnsi" w:hAnsiTheme="majorHAnsi" w:cs="Times New Roman"/>
        </w:rPr>
      </w:pPr>
      <w:r w:rsidRPr="001D3B11">
        <w:rPr>
          <w:rFonts w:asciiTheme="majorHAnsi" w:hAnsiTheme="majorHAnsi" w:cs="Times New Roman"/>
        </w:rPr>
        <w:t>The counselor</w:t>
      </w:r>
      <w:r w:rsidR="00A87A28" w:rsidRPr="001D3B11">
        <w:rPr>
          <w:rFonts w:asciiTheme="majorHAnsi" w:hAnsiTheme="majorHAnsi" w:cs="Times New Roman"/>
        </w:rPr>
        <w:t xml:space="preserve"> select</w:t>
      </w:r>
      <w:r w:rsidRPr="001D3B11">
        <w:rPr>
          <w:rFonts w:asciiTheme="majorHAnsi" w:hAnsiTheme="majorHAnsi" w:cs="Times New Roman"/>
        </w:rPr>
        <w:t>s</w:t>
      </w:r>
      <w:r w:rsidR="00A87A28" w:rsidRPr="001D3B11">
        <w:rPr>
          <w:rFonts w:asciiTheme="majorHAnsi" w:hAnsiTheme="majorHAnsi" w:cs="Times New Roman"/>
        </w:rPr>
        <w:t xml:space="preserve"> artifacts that demonstrate performance on specific components of the </w:t>
      </w:r>
      <w:r w:rsidRPr="001D3B11">
        <w:rPr>
          <w:rFonts w:asciiTheme="majorHAnsi" w:hAnsiTheme="majorHAnsi" w:cs="Times New Roman"/>
        </w:rPr>
        <w:t>USVI</w:t>
      </w:r>
      <w:r w:rsidR="00A87A28" w:rsidRPr="001D3B11">
        <w:rPr>
          <w:rFonts w:asciiTheme="majorHAnsi" w:hAnsiTheme="majorHAnsi" w:cs="Times New Roman"/>
        </w:rPr>
        <w:t xml:space="preserve"> </w:t>
      </w:r>
      <w:r w:rsidRPr="001D3B11">
        <w:rPr>
          <w:rFonts w:asciiTheme="majorHAnsi" w:hAnsiTheme="majorHAnsi" w:cs="Times New Roman"/>
        </w:rPr>
        <w:t>Performance Evaluation Framework for Guidance Counselors</w:t>
      </w:r>
      <w:r w:rsidR="00A87A28" w:rsidRPr="001D3B11">
        <w:rPr>
          <w:rFonts w:asciiTheme="majorHAnsi" w:hAnsiTheme="majorHAnsi" w:cs="Times New Roman"/>
        </w:rPr>
        <w:t xml:space="preserve">. </w:t>
      </w:r>
      <w:r w:rsidR="008D5098" w:rsidRPr="00B32B61">
        <w:rPr>
          <w:rFonts w:asciiTheme="majorHAnsi" w:hAnsiTheme="majorHAnsi" w:cs="Times New Roman"/>
          <w:highlight w:val="yellow"/>
        </w:rPr>
        <w:t xml:space="preserve">The </w:t>
      </w:r>
      <w:r w:rsidR="008D5098">
        <w:rPr>
          <w:rFonts w:asciiTheme="majorHAnsi" w:hAnsiTheme="majorHAnsi" w:cs="Times New Roman"/>
          <w:highlight w:val="yellow"/>
        </w:rPr>
        <w:t xml:space="preserve">counselor </w:t>
      </w:r>
      <w:r w:rsidR="008D5098" w:rsidRPr="00B32B61">
        <w:rPr>
          <w:rFonts w:asciiTheme="majorHAnsi" w:hAnsiTheme="majorHAnsi" w:cs="Times New Roman"/>
          <w:highlight w:val="yellow"/>
        </w:rPr>
        <w:t xml:space="preserve">completes the </w:t>
      </w:r>
      <w:r w:rsidR="008D5098" w:rsidRPr="00B32B61">
        <w:rPr>
          <w:rFonts w:asciiTheme="majorHAnsi" w:hAnsiTheme="majorHAnsi" w:cs="Times New Roman"/>
          <w:i/>
          <w:highlight w:val="yellow"/>
        </w:rPr>
        <w:t xml:space="preserve">Artifact Reflection Form </w:t>
      </w:r>
      <w:r w:rsidR="008D5098" w:rsidRPr="00B32B61">
        <w:rPr>
          <w:rFonts w:asciiTheme="majorHAnsi" w:hAnsiTheme="majorHAnsi" w:cs="Times New Roman"/>
          <w:highlight w:val="yellow"/>
        </w:rPr>
        <w:t>and uploads the selected artifacts to BriteLocker.</w:t>
      </w:r>
      <w:r w:rsidR="008D5098">
        <w:rPr>
          <w:rFonts w:asciiTheme="majorHAnsi" w:hAnsiTheme="majorHAnsi" w:cs="Times New Roman"/>
        </w:rPr>
        <w:t xml:space="preserve"> </w:t>
      </w:r>
      <w:r w:rsidR="00A87A28" w:rsidRPr="001D3B11">
        <w:rPr>
          <w:rFonts w:asciiTheme="majorHAnsi" w:hAnsiTheme="majorHAnsi" w:cs="Times New Roman"/>
        </w:rPr>
        <w:t>The administrator reviews the artifacts during the last quarter of the school year</w:t>
      </w:r>
      <w:r w:rsidR="009D4326" w:rsidRPr="001D3B11">
        <w:rPr>
          <w:rFonts w:asciiTheme="majorHAnsi" w:hAnsiTheme="majorHAnsi" w:cs="Times New Roman"/>
        </w:rPr>
        <w:t>, prior to the Summative Meeting</w:t>
      </w:r>
      <w:r w:rsidR="00A87A28" w:rsidRPr="001D3B11">
        <w:rPr>
          <w:rFonts w:asciiTheme="majorHAnsi" w:hAnsiTheme="majorHAnsi" w:cs="Times New Roman"/>
        </w:rPr>
        <w:t xml:space="preserve">. </w:t>
      </w:r>
      <w:r w:rsidR="007862EE" w:rsidRPr="001D3B11">
        <w:rPr>
          <w:rFonts w:asciiTheme="majorHAnsi" w:hAnsiTheme="majorHAnsi" w:cs="Times New Roman"/>
        </w:rPr>
        <w:t xml:space="preserve"> </w:t>
      </w:r>
      <w:r w:rsidR="001A50F2" w:rsidRPr="001D3B11">
        <w:rPr>
          <w:rFonts w:asciiTheme="majorHAnsi" w:hAnsiTheme="majorHAnsi" w:cs="Times New Roman"/>
        </w:rPr>
        <w:t xml:space="preserve">The </w:t>
      </w:r>
      <w:r w:rsidR="00786B20">
        <w:rPr>
          <w:rFonts w:asciiTheme="majorHAnsi" w:hAnsiTheme="majorHAnsi" w:cs="Times New Roman"/>
        </w:rPr>
        <w:t>administrator</w:t>
      </w:r>
      <w:r w:rsidR="00B50A89" w:rsidRPr="001D3B11">
        <w:rPr>
          <w:rFonts w:asciiTheme="majorHAnsi" w:hAnsiTheme="majorHAnsi" w:cs="Times New Roman"/>
        </w:rPr>
        <w:t xml:space="preserve"> will set a date for the Artifact R</w:t>
      </w:r>
      <w:r w:rsidR="001A50F2" w:rsidRPr="001D3B11">
        <w:rPr>
          <w:rFonts w:asciiTheme="majorHAnsi" w:hAnsiTheme="majorHAnsi" w:cs="Times New Roman"/>
        </w:rPr>
        <w:t xml:space="preserve">eview; the </w:t>
      </w:r>
      <w:r w:rsidR="00786B20">
        <w:rPr>
          <w:rFonts w:asciiTheme="majorHAnsi" w:hAnsiTheme="majorHAnsi" w:cs="Times New Roman"/>
        </w:rPr>
        <w:t>administrator</w:t>
      </w:r>
      <w:r w:rsidR="001A50F2" w:rsidRPr="001D3B11">
        <w:rPr>
          <w:rFonts w:asciiTheme="majorHAnsi" w:hAnsiTheme="majorHAnsi" w:cs="Times New Roman"/>
        </w:rPr>
        <w:t xml:space="preserve"> and the counselor </w:t>
      </w:r>
      <w:r w:rsidR="001A50F2" w:rsidRPr="001D3B11">
        <w:rPr>
          <w:rFonts w:asciiTheme="majorHAnsi" w:hAnsiTheme="majorHAnsi" w:cs="Times New Roman"/>
        </w:rPr>
        <w:lastRenderedPageBreak/>
        <w:t xml:space="preserve">can decide whether this will be handled through TalentEd communications or in a face-to-face meeting. </w:t>
      </w:r>
      <w:r w:rsidR="007862EE" w:rsidRPr="001D3B11">
        <w:rPr>
          <w:rFonts w:asciiTheme="majorHAnsi" w:hAnsiTheme="majorHAnsi" w:cs="Times New Roman"/>
        </w:rPr>
        <w:t>Th</w:t>
      </w:r>
      <w:r w:rsidR="001C3FCF" w:rsidRPr="001D3B11">
        <w:rPr>
          <w:rFonts w:asciiTheme="majorHAnsi" w:hAnsiTheme="majorHAnsi" w:cs="Times New Roman"/>
        </w:rPr>
        <w:t xml:space="preserve">e artifacts are scored using the </w:t>
      </w:r>
      <w:r w:rsidR="009D0892" w:rsidRPr="002B002E">
        <w:rPr>
          <w:rFonts w:asciiTheme="majorHAnsi" w:hAnsiTheme="majorHAnsi" w:cs="Times New Roman"/>
          <w:i/>
        </w:rPr>
        <w:t>Artifact</w:t>
      </w:r>
      <w:r w:rsidR="001C3FCF" w:rsidRPr="002B002E">
        <w:rPr>
          <w:rFonts w:asciiTheme="majorHAnsi" w:hAnsiTheme="majorHAnsi" w:cs="Times New Roman"/>
          <w:i/>
        </w:rPr>
        <w:t xml:space="preserve"> </w:t>
      </w:r>
      <w:r w:rsidR="00B50A89" w:rsidRPr="002B002E">
        <w:rPr>
          <w:rFonts w:asciiTheme="majorHAnsi" w:hAnsiTheme="majorHAnsi" w:cs="Times New Roman"/>
          <w:i/>
        </w:rPr>
        <w:t xml:space="preserve">and Observation </w:t>
      </w:r>
      <w:r w:rsidR="001C3FCF" w:rsidRPr="002B002E">
        <w:rPr>
          <w:rFonts w:asciiTheme="majorHAnsi" w:hAnsiTheme="majorHAnsi" w:cs="Times New Roman"/>
          <w:i/>
        </w:rPr>
        <w:t>Scor</w:t>
      </w:r>
      <w:r w:rsidR="00D55F8A" w:rsidRPr="002B002E">
        <w:rPr>
          <w:rFonts w:asciiTheme="majorHAnsi" w:hAnsiTheme="majorHAnsi" w:cs="Times New Roman"/>
          <w:i/>
        </w:rPr>
        <w:t>ing Form</w:t>
      </w:r>
      <w:r w:rsidR="00D55F8A" w:rsidRPr="001D3B11">
        <w:rPr>
          <w:rFonts w:asciiTheme="majorHAnsi" w:hAnsiTheme="majorHAnsi" w:cs="Times New Roman"/>
        </w:rPr>
        <w:t>, which is the same rubric</w:t>
      </w:r>
      <w:r w:rsidR="001C3FCF" w:rsidRPr="001D3B11">
        <w:rPr>
          <w:rFonts w:asciiTheme="majorHAnsi" w:hAnsiTheme="majorHAnsi" w:cs="Times New Roman"/>
        </w:rPr>
        <w:t xml:space="preserve"> used to score observations.</w:t>
      </w:r>
      <w:r w:rsidR="00B46318" w:rsidRPr="001D3B11">
        <w:rPr>
          <w:rFonts w:asciiTheme="majorHAnsi" w:hAnsiTheme="majorHAnsi" w:cs="Times New Roman"/>
        </w:rPr>
        <w:t xml:space="preserve"> The Framework and the </w:t>
      </w:r>
      <w:r w:rsidR="009D0892" w:rsidRPr="001D3B11">
        <w:rPr>
          <w:rFonts w:asciiTheme="majorHAnsi" w:hAnsiTheme="majorHAnsi" w:cs="Times New Roman"/>
        </w:rPr>
        <w:t>c</w:t>
      </w:r>
      <w:r w:rsidR="00B46318" w:rsidRPr="001D3B11">
        <w:rPr>
          <w:rFonts w:asciiTheme="majorHAnsi" w:hAnsiTheme="majorHAnsi" w:cs="Times New Roman"/>
        </w:rPr>
        <w:t>omponent descripto</w:t>
      </w:r>
      <w:r w:rsidR="007B54D2">
        <w:rPr>
          <w:rFonts w:asciiTheme="majorHAnsi" w:hAnsiTheme="majorHAnsi" w:cs="Times New Roman"/>
        </w:rPr>
        <w:t>rs</w:t>
      </w:r>
      <w:r w:rsidR="00B46318" w:rsidRPr="001D3B11">
        <w:rPr>
          <w:rFonts w:asciiTheme="majorHAnsi" w:hAnsiTheme="majorHAnsi" w:cs="Times New Roman"/>
        </w:rPr>
        <w:t xml:space="preserve"> will serve as a point of reference for the discussion if the meeting is face-to-face. </w:t>
      </w:r>
    </w:p>
    <w:p w14:paraId="7BDF0B3F" w14:textId="36BF5D95" w:rsidR="007862EE" w:rsidRPr="001D3B11" w:rsidRDefault="007862EE" w:rsidP="00D45169">
      <w:pPr>
        <w:widowControl w:val="0"/>
        <w:autoSpaceDE w:val="0"/>
        <w:autoSpaceDN w:val="0"/>
        <w:adjustRightInd w:val="0"/>
        <w:spacing w:after="240"/>
        <w:rPr>
          <w:rFonts w:asciiTheme="majorHAnsi" w:hAnsiTheme="majorHAnsi" w:cs="Times New Roman"/>
        </w:rPr>
      </w:pPr>
      <w:r w:rsidRPr="001D3B11">
        <w:rPr>
          <w:rFonts w:asciiTheme="majorHAnsi" w:hAnsiTheme="majorHAnsi" w:cs="Times New Roman"/>
        </w:rPr>
        <w:t>Following are FAQs about artifact collection and review.</w:t>
      </w:r>
    </w:p>
    <w:p w14:paraId="4AF93AD1" w14:textId="6215D94D" w:rsidR="002B147C" w:rsidRPr="001D3B11" w:rsidRDefault="001B081A" w:rsidP="00D45169">
      <w:pPr>
        <w:widowControl w:val="0"/>
        <w:autoSpaceDE w:val="0"/>
        <w:autoSpaceDN w:val="0"/>
        <w:adjustRightInd w:val="0"/>
        <w:spacing w:after="240"/>
        <w:ind w:left="360"/>
        <w:rPr>
          <w:rFonts w:asciiTheme="majorHAnsi" w:hAnsiTheme="majorHAnsi" w:cs="Times New Roman"/>
        </w:rPr>
      </w:pPr>
      <w:r w:rsidRPr="001D3B11">
        <w:rPr>
          <w:rFonts w:asciiTheme="majorHAnsi" w:hAnsiTheme="majorHAnsi" w:cs="Times New Roman"/>
          <w:i/>
        </w:rPr>
        <w:t>How do I select my artifacts?</w:t>
      </w:r>
      <w:r w:rsidRPr="001D3B11">
        <w:rPr>
          <w:rFonts w:asciiTheme="majorHAnsi" w:hAnsiTheme="majorHAnsi" w:cs="Times New Roman"/>
        </w:rPr>
        <w:t xml:space="preserve"> </w:t>
      </w:r>
      <w:r w:rsidR="00A87A28" w:rsidRPr="001D3B11">
        <w:rPr>
          <w:rFonts w:asciiTheme="majorHAnsi" w:hAnsiTheme="majorHAnsi" w:cs="Times New Roman"/>
        </w:rPr>
        <w:t>Choosing artifacts is a reflective process. Every artifact selected will have a purpose</w:t>
      </w:r>
      <w:r w:rsidR="0076658B" w:rsidRPr="001D3B11">
        <w:rPr>
          <w:rFonts w:asciiTheme="majorHAnsi" w:hAnsiTheme="majorHAnsi" w:cs="Times New Roman"/>
        </w:rPr>
        <w:t xml:space="preserve"> and be </w:t>
      </w:r>
      <w:r w:rsidRPr="001D3B11">
        <w:rPr>
          <w:rFonts w:asciiTheme="majorHAnsi" w:hAnsiTheme="majorHAnsi" w:cs="Times New Roman"/>
        </w:rPr>
        <w:t>related</w:t>
      </w:r>
      <w:r w:rsidR="0076658B" w:rsidRPr="001D3B11">
        <w:rPr>
          <w:rFonts w:asciiTheme="majorHAnsi" w:hAnsiTheme="majorHAnsi" w:cs="Times New Roman"/>
        </w:rPr>
        <w:t xml:space="preserve"> to a </w:t>
      </w:r>
      <w:r w:rsidR="00C10D81" w:rsidRPr="001D3B11">
        <w:rPr>
          <w:rFonts w:asciiTheme="majorHAnsi" w:hAnsiTheme="majorHAnsi" w:cs="Times New Roman"/>
        </w:rPr>
        <w:t>domain</w:t>
      </w:r>
      <w:r w:rsidR="0076658B" w:rsidRPr="001D3B11">
        <w:rPr>
          <w:rFonts w:asciiTheme="majorHAnsi" w:hAnsiTheme="majorHAnsi" w:cs="Times New Roman"/>
        </w:rPr>
        <w:t xml:space="preserve"> and</w:t>
      </w:r>
      <w:r w:rsidRPr="001D3B11">
        <w:rPr>
          <w:rFonts w:asciiTheme="majorHAnsi" w:hAnsiTheme="majorHAnsi" w:cs="Times New Roman"/>
        </w:rPr>
        <w:t xml:space="preserve"> selected</w:t>
      </w:r>
      <w:r w:rsidR="0076658B" w:rsidRPr="001D3B11">
        <w:rPr>
          <w:rFonts w:asciiTheme="majorHAnsi" w:hAnsiTheme="majorHAnsi" w:cs="Times New Roman"/>
        </w:rPr>
        <w:t xml:space="preserve"> component. </w:t>
      </w:r>
      <w:r w:rsidR="009D0892" w:rsidRPr="001D3B11">
        <w:rPr>
          <w:rFonts w:asciiTheme="majorHAnsi" w:hAnsiTheme="majorHAnsi" w:cs="Times New Roman"/>
        </w:rPr>
        <w:t>The counselor</w:t>
      </w:r>
      <w:r w:rsidR="002B147C" w:rsidRPr="001D3B11">
        <w:rPr>
          <w:rFonts w:asciiTheme="majorHAnsi" w:hAnsiTheme="majorHAnsi" w:cs="Times New Roman"/>
        </w:rPr>
        <w:t xml:space="preserve"> discuss</w:t>
      </w:r>
      <w:r w:rsidR="009D0892" w:rsidRPr="001D3B11">
        <w:rPr>
          <w:rFonts w:asciiTheme="majorHAnsi" w:hAnsiTheme="majorHAnsi" w:cs="Times New Roman"/>
        </w:rPr>
        <w:t>es ideas for artifacts with the</w:t>
      </w:r>
      <w:r w:rsidR="002B147C" w:rsidRPr="001D3B11">
        <w:rPr>
          <w:rFonts w:asciiTheme="majorHAnsi" w:hAnsiTheme="majorHAnsi" w:cs="Times New Roman"/>
        </w:rPr>
        <w:t xml:space="preserve"> administrator during the </w:t>
      </w:r>
      <w:r w:rsidR="009D0892" w:rsidRPr="001D3B11">
        <w:rPr>
          <w:rFonts w:asciiTheme="majorHAnsi" w:hAnsiTheme="majorHAnsi" w:cs="Times New Roman"/>
        </w:rPr>
        <w:t>Evaluation</w:t>
      </w:r>
      <w:r w:rsidR="006F6B82" w:rsidRPr="001D3B11">
        <w:rPr>
          <w:rFonts w:asciiTheme="majorHAnsi" w:hAnsiTheme="majorHAnsi" w:cs="Times New Roman"/>
        </w:rPr>
        <w:t xml:space="preserve"> Planning Meeting. </w:t>
      </w:r>
      <w:r w:rsidR="009D0892" w:rsidRPr="001D3B11">
        <w:rPr>
          <w:rFonts w:asciiTheme="majorHAnsi" w:hAnsiTheme="majorHAnsi" w:cs="Times New Roman"/>
        </w:rPr>
        <w:t>The counselor is</w:t>
      </w:r>
      <w:r w:rsidR="00F121BD" w:rsidRPr="001D3B11">
        <w:rPr>
          <w:rFonts w:asciiTheme="majorHAnsi" w:hAnsiTheme="majorHAnsi" w:cs="Times New Roman"/>
        </w:rPr>
        <w:t xml:space="preserve"> encouraged to</w:t>
      </w:r>
      <w:r w:rsidR="002B147C" w:rsidRPr="001D3B11">
        <w:rPr>
          <w:rFonts w:asciiTheme="majorHAnsi" w:hAnsiTheme="majorHAnsi" w:cs="Times New Roman"/>
        </w:rPr>
        <w:t xml:space="preserve"> collaborate </w:t>
      </w:r>
      <w:r w:rsidR="00F121BD" w:rsidRPr="001D3B11">
        <w:rPr>
          <w:rFonts w:asciiTheme="majorHAnsi" w:hAnsiTheme="majorHAnsi" w:cs="Times New Roman"/>
        </w:rPr>
        <w:t xml:space="preserve">with </w:t>
      </w:r>
      <w:r w:rsidR="002B147C" w:rsidRPr="001D3B11">
        <w:rPr>
          <w:rFonts w:asciiTheme="majorHAnsi" w:hAnsiTheme="majorHAnsi" w:cs="Times New Roman"/>
        </w:rPr>
        <w:t>and share ideas for artifacts with fellow counselors</w:t>
      </w:r>
      <w:r w:rsidR="00F121BD" w:rsidRPr="001D3B11">
        <w:rPr>
          <w:rFonts w:asciiTheme="majorHAnsi" w:hAnsiTheme="majorHAnsi" w:cs="Times New Roman"/>
        </w:rPr>
        <w:t xml:space="preserve"> and </w:t>
      </w:r>
      <w:r w:rsidR="006F6B82" w:rsidRPr="001D3B11">
        <w:rPr>
          <w:rFonts w:asciiTheme="majorHAnsi" w:hAnsiTheme="majorHAnsi" w:cs="Times New Roman"/>
        </w:rPr>
        <w:t>teachers</w:t>
      </w:r>
      <w:r w:rsidR="002B147C" w:rsidRPr="001D3B11">
        <w:rPr>
          <w:rFonts w:asciiTheme="majorHAnsi" w:hAnsiTheme="majorHAnsi" w:cs="Times New Roman"/>
        </w:rPr>
        <w:t xml:space="preserve">. </w:t>
      </w:r>
      <w:r w:rsidR="009D0892" w:rsidRPr="001D3B11">
        <w:rPr>
          <w:rFonts w:asciiTheme="majorHAnsi" w:hAnsiTheme="majorHAnsi" w:cs="Times New Roman"/>
        </w:rPr>
        <w:t>The counselor</w:t>
      </w:r>
      <w:r w:rsidR="002B147C" w:rsidRPr="001D3B11">
        <w:rPr>
          <w:rFonts w:asciiTheme="majorHAnsi" w:hAnsiTheme="majorHAnsi" w:cs="Times New Roman"/>
        </w:rPr>
        <w:t xml:space="preserve"> may collect a number of artifacts </w:t>
      </w:r>
      <w:r w:rsidR="00F121BD" w:rsidRPr="001D3B11">
        <w:rPr>
          <w:rFonts w:asciiTheme="majorHAnsi" w:hAnsiTheme="majorHAnsi" w:cs="Times New Roman"/>
        </w:rPr>
        <w:t>during the year</w:t>
      </w:r>
      <w:r w:rsidR="00312E5F" w:rsidRPr="001D3B11">
        <w:rPr>
          <w:rFonts w:asciiTheme="majorHAnsi" w:hAnsiTheme="majorHAnsi" w:cs="Times New Roman"/>
        </w:rPr>
        <w:t>. Then a final decision on which artifacts are most comprehensive and relevant to the chosen components</w:t>
      </w:r>
      <w:r w:rsidR="009D0892" w:rsidRPr="001D3B11">
        <w:rPr>
          <w:rFonts w:asciiTheme="majorHAnsi" w:hAnsiTheme="majorHAnsi" w:cs="Times New Roman"/>
        </w:rPr>
        <w:t xml:space="preserve"> can be made when it is time to upload them</w:t>
      </w:r>
      <w:r w:rsidR="00312E5F" w:rsidRPr="001D3B11">
        <w:rPr>
          <w:rFonts w:asciiTheme="majorHAnsi" w:hAnsiTheme="majorHAnsi" w:cs="Times New Roman"/>
        </w:rPr>
        <w:t>.</w:t>
      </w:r>
    </w:p>
    <w:p w14:paraId="1D53EF32" w14:textId="1C299083" w:rsidR="0076658B" w:rsidRPr="001D3B11" w:rsidRDefault="002B147C" w:rsidP="00D45169">
      <w:pPr>
        <w:widowControl w:val="0"/>
        <w:autoSpaceDE w:val="0"/>
        <w:autoSpaceDN w:val="0"/>
        <w:adjustRightInd w:val="0"/>
        <w:spacing w:after="240"/>
        <w:ind w:left="360"/>
        <w:rPr>
          <w:rFonts w:asciiTheme="majorHAnsi" w:hAnsiTheme="majorHAnsi" w:cs="Times"/>
        </w:rPr>
      </w:pPr>
      <w:r w:rsidRPr="001D3B11">
        <w:rPr>
          <w:rFonts w:asciiTheme="majorHAnsi" w:hAnsiTheme="majorHAnsi" w:cs="Times New Roman"/>
          <w:i/>
        </w:rPr>
        <w:t>Where will my artifacts be housed?</w:t>
      </w:r>
      <w:r w:rsidRPr="001D3B11">
        <w:rPr>
          <w:rFonts w:asciiTheme="majorHAnsi" w:hAnsiTheme="majorHAnsi" w:cs="Times New Roman"/>
        </w:rPr>
        <w:t xml:space="preserve"> </w:t>
      </w:r>
      <w:r w:rsidR="009D0892" w:rsidRPr="001D3B11">
        <w:rPr>
          <w:rFonts w:asciiTheme="majorHAnsi" w:hAnsiTheme="majorHAnsi" w:cs="Times New Roman"/>
        </w:rPr>
        <w:t>The counselor</w:t>
      </w:r>
      <w:r w:rsidR="00B41128" w:rsidRPr="001D3B11">
        <w:rPr>
          <w:rFonts w:asciiTheme="majorHAnsi" w:hAnsiTheme="majorHAnsi" w:cs="Times New Roman"/>
        </w:rPr>
        <w:t xml:space="preserve"> save</w:t>
      </w:r>
      <w:r w:rsidR="009D0892" w:rsidRPr="001D3B11">
        <w:rPr>
          <w:rFonts w:asciiTheme="majorHAnsi" w:hAnsiTheme="majorHAnsi" w:cs="Times New Roman"/>
        </w:rPr>
        <w:t>s</w:t>
      </w:r>
      <w:r w:rsidR="00B41128" w:rsidRPr="001D3B11">
        <w:rPr>
          <w:rFonts w:asciiTheme="majorHAnsi" w:hAnsiTheme="majorHAnsi" w:cs="Times New Roman"/>
        </w:rPr>
        <w:t xml:space="preserve"> electronic</w:t>
      </w:r>
      <w:r w:rsidR="009D0892" w:rsidRPr="001D3B11">
        <w:rPr>
          <w:rFonts w:asciiTheme="majorHAnsi" w:hAnsiTheme="majorHAnsi" w:cs="Times New Roman"/>
        </w:rPr>
        <w:t xml:space="preserve"> PDF</w:t>
      </w:r>
      <w:r w:rsidR="00B41128" w:rsidRPr="001D3B11">
        <w:rPr>
          <w:rFonts w:asciiTheme="majorHAnsi" w:hAnsiTheme="majorHAnsi" w:cs="Times New Roman"/>
        </w:rPr>
        <w:t xml:space="preserve"> versions of the artifacts (e.g., scanned or photographed) on </w:t>
      </w:r>
      <w:r w:rsidR="009D0892" w:rsidRPr="001D3B11">
        <w:rPr>
          <w:rFonts w:asciiTheme="majorHAnsi" w:hAnsiTheme="majorHAnsi" w:cs="Times New Roman"/>
        </w:rPr>
        <w:t>his or her computer</w:t>
      </w:r>
      <w:r w:rsidR="00534E07" w:rsidRPr="001D3B11">
        <w:rPr>
          <w:rFonts w:asciiTheme="majorHAnsi" w:hAnsiTheme="majorHAnsi" w:cs="Times New Roman"/>
        </w:rPr>
        <w:t xml:space="preserve"> </w:t>
      </w:r>
      <w:r w:rsidR="00F121BD" w:rsidRPr="001D3B11">
        <w:rPr>
          <w:rFonts w:asciiTheme="majorHAnsi" w:hAnsiTheme="majorHAnsi" w:cs="Times New Roman"/>
        </w:rPr>
        <w:t>for</w:t>
      </w:r>
      <w:r w:rsidR="00534E07" w:rsidRPr="001D3B11">
        <w:rPr>
          <w:rFonts w:asciiTheme="majorHAnsi" w:hAnsiTheme="majorHAnsi" w:cs="Times New Roman"/>
        </w:rPr>
        <w:t xml:space="preserve"> consider</w:t>
      </w:r>
      <w:r w:rsidR="00F121BD" w:rsidRPr="001D3B11">
        <w:rPr>
          <w:rFonts w:asciiTheme="majorHAnsi" w:hAnsiTheme="majorHAnsi" w:cs="Times New Roman"/>
        </w:rPr>
        <w:t>ation</w:t>
      </w:r>
      <w:r w:rsidR="00534E07" w:rsidRPr="001D3B11">
        <w:rPr>
          <w:rFonts w:asciiTheme="majorHAnsi" w:hAnsiTheme="majorHAnsi" w:cs="Times New Roman"/>
        </w:rPr>
        <w:t xml:space="preserve"> as evidence for components </w:t>
      </w:r>
      <w:r w:rsidR="009D0892" w:rsidRPr="001D3B11">
        <w:rPr>
          <w:rFonts w:asciiTheme="majorHAnsi" w:hAnsiTheme="majorHAnsi" w:cs="Times New Roman"/>
        </w:rPr>
        <w:t>chosen for the</w:t>
      </w:r>
      <w:r w:rsidR="00534E07" w:rsidRPr="001D3B11">
        <w:rPr>
          <w:rFonts w:asciiTheme="majorHAnsi" w:hAnsiTheme="majorHAnsi" w:cs="Times New Roman"/>
        </w:rPr>
        <w:t xml:space="preserve"> evaluation</w:t>
      </w:r>
      <w:r w:rsidR="00B41128" w:rsidRPr="001D3B11">
        <w:rPr>
          <w:rFonts w:asciiTheme="majorHAnsi" w:hAnsiTheme="majorHAnsi" w:cs="Times New Roman"/>
        </w:rPr>
        <w:t xml:space="preserve">. </w:t>
      </w:r>
      <w:r w:rsidR="00F121BD" w:rsidRPr="001D3B11">
        <w:rPr>
          <w:rFonts w:asciiTheme="majorHAnsi" w:hAnsiTheme="majorHAnsi" w:cs="Times New Roman"/>
        </w:rPr>
        <w:t xml:space="preserve">Before uploading the artifacts to Britelocker, </w:t>
      </w:r>
      <w:r w:rsidR="009D0892" w:rsidRPr="001D3B11">
        <w:rPr>
          <w:rFonts w:asciiTheme="majorHAnsi" w:hAnsiTheme="majorHAnsi" w:cs="Times New Roman"/>
        </w:rPr>
        <w:t xml:space="preserve">the </w:t>
      </w:r>
      <w:r w:rsidR="00F121BD" w:rsidRPr="001D3B11">
        <w:rPr>
          <w:rFonts w:asciiTheme="majorHAnsi" w:hAnsiTheme="majorHAnsi" w:cs="Times New Roman"/>
        </w:rPr>
        <w:t>counselor should examine the artifacts collected and determine</w:t>
      </w:r>
      <w:r w:rsidR="00B41128" w:rsidRPr="001D3B11">
        <w:rPr>
          <w:rFonts w:asciiTheme="majorHAnsi" w:hAnsiTheme="majorHAnsi" w:cs="Times New Roman"/>
        </w:rPr>
        <w:t xml:space="preserve"> which of the harvested evidence best demonstrates </w:t>
      </w:r>
      <w:r w:rsidR="009D0892" w:rsidRPr="001D3B11">
        <w:rPr>
          <w:rFonts w:asciiTheme="majorHAnsi" w:hAnsiTheme="majorHAnsi" w:cs="Times New Roman"/>
        </w:rPr>
        <w:t>his or her</w:t>
      </w:r>
      <w:r w:rsidR="00B41128" w:rsidRPr="001D3B11">
        <w:rPr>
          <w:rFonts w:asciiTheme="majorHAnsi" w:hAnsiTheme="majorHAnsi" w:cs="Times New Roman"/>
        </w:rPr>
        <w:t xml:space="preserve"> practice in a particular </w:t>
      </w:r>
      <w:r w:rsidRPr="001D3B11">
        <w:rPr>
          <w:rFonts w:asciiTheme="majorHAnsi" w:hAnsiTheme="majorHAnsi" w:cs="Times New Roman"/>
        </w:rPr>
        <w:t>component</w:t>
      </w:r>
      <w:r w:rsidR="006851E7" w:rsidRPr="001D3B11">
        <w:rPr>
          <w:rFonts w:asciiTheme="majorHAnsi" w:hAnsiTheme="majorHAnsi" w:cs="Times New Roman"/>
        </w:rPr>
        <w:t xml:space="preserve">. </w:t>
      </w:r>
      <w:r w:rsidR="009D0892" w:rsidRPr="001D3B11">
        <w:rPr>
          <w:rFonts w:asciiTheme="majorHAnsi" w:hAnsiTheme="majorHAnsi" w:cs="Times New Roman"/>
        </w:rPr>
        <w:t>The counselor</w:t>
      </w:r>
      <w:r w:rsidR="00B41128" w:rsidRPr="001D3B11">
        <w:rPr>
          <w:rFonts w:asciiTheme="majorHAnsi" w:hAnsiTheme="majorHAnsi" w:cs="Times New Roman"/>
        </w:rPr>
        <w:t xml:space="preserve"> </w:t>
      </w:r>
      <w:r w:rsidR="006851E7" w:rsidRPr="001D3B11">
        <w:rPr>
          <w:rFonts w:asciiTheme="majorHAnsi" w:hAnsiTheme="majorHAnsi" w:cs="Times New Roman"/>
        </w:rPr>
        <w:t xml:space="preserve">then </w:t>
      </w:r>
      <w:r w:rsidR="00B41128" w:rsidRPr="001D3B11">
        <w:rPr>
          <w:rFonts w:asciiTheme="majorHAnsi" w:hAnsiTheme="majorHAnsi" w:cs="Times New Roman"/>
        </w:rPr>
        <w:t>upload</w:t>
      </w:r>
      <w:r w:rsidR="009D0892" w:rsidRPr="001D3B11">
        <w:rPr>
          <w:rFonts w:asciiTheme="majorHAnsi" w:hAnsiTheme="majorHAnsi" w:cs="Times New Roman"/>
        </w:rPr>
        <w:t>s</w:t>
      </w:r>
      <w:r w:rsidR="00B41128" w:rsidRPr="001D3B11">
        <w:rPr>
          <w:rFonts w:asciiTheme="majorHAnsi" w:hAnsiTheme="majorHAnsi" w:cs="Times New Roman"/>
        </w:rPr>
        <w:t xml:space="preserve"> </w:t>
      </w:r>
      <w:r w:rsidR="00273778" w:rsidRPr="001D3B11">
        <w:rPr>
          <w:rFonts w:asciiTheme="majorHAnsi" w:hAnsiTheme="majorHAnsi" w:cs="Times New Roman"/>
        </w:rPr>
        <w:t>the artifacts to BriteLocker, the electronic storage</w:t>
      </w:r>
      <w:r w:rsidR="006851E7" w:rsidRPr="001D3B11">
        <w:rPr>
          <w:rFonts w:asciiTheme="majorHAnsi" w:hAnsiTheme="majorHAnsi" w:cs="Times New Roman"/>
        </w:rPr>
        <w:t xml:space="preserve"> site within TalentEd</w:t>
      </w:r>
      <w:r w:rsidR="00273778" w:rsidRPr="001D3B11">
        <w:rPr>
          <w:rFonts w:asciiTheme="majorHAnsi" w:hAnsiTheme="majorHAnsi" w:cs="Times New Roman"/>
        </w:rPr>
        <w:t>. A</w:t>
      </w:r>
      <w:r w:rsidR="00B41128" w:rsidRPr="001D3B11">
        <w:rPr>
          <w:rFonts w:asciiTheme="majorHAnsi" w:hAnsiTheme="majorHAnsi" w:cs="Times New Roman"/>
        </w:rPr>
        <w:t xml:space="preserve"> </w:t>
      </w:r>
      <w:r w:rsidR="00B41128" w:rsidRPr="001D3B11">
        <w:rPr>
          <w:rFonts w:asciiTheme="majorHAnsi" w:hAnsiTheme="majorHAnsi" w:cs="Times New Roman"/>
          <w:b/>
        </w:rPr>
        <w:t>maximum of 7 artifacts</w:t>
      </w:r>
      <w:r w:rsidR="00356479" w:rsidRPr="001D3B11">
        <w:rPr>
          <w:rFonts w:asciiTheme="majorHAnsi" w:hAnsiTheme="majorHAnsi" w:cs="Times New Roman"/>
          <w:b/>
        </w:rPr>
        <w:t xml:space="preserve"> for all four components</w:t>
      </w:r>
      <w:r w:rsidR="00273778" w:rsidRPr="001D3B11">
        <w:rPr>
          <w:rFonts w:asciiTheme="majorHAnsi" w:hAnsiTheme="majorHAnsi" w:cs="Times New Roman"/>
          <w:b/>
        </w:rPr>
        <w:t xml:space="preserve"> may be uploaded</w:t>
      </w:r>
      <w:r w:rsidR="00B41128" w:rsidRPr="001D3B11">
        <w:rPr>
          <w:rFonts w:asciiTheme="majorHAnsi" w:hAnsiTheme="majorHAnsi" w:cs="Times New Roman"/>
          <w:b/>
        </w:rPr>
        <w:t xml:space="preserve"> to BriteLocker</w:t>
      </w:r>
      <w:r w:rsidR="00B41128" w:rsidRPr="001D3B11">
        <w:rPr>
          <w:rFonts w:asciiTheme="majorHAnsi" w:hAnsiTheme="majorHAnsi" w:cs="Times New Roman"/>
        </w:rPr>
        <w:t xml:space="preserve">. </w:t>
      </w:r>
      <w:r w:rsidR="00592D0F" w:rsidRPr="001D3B11">
        <w:rPr>
          <w:rFonts w:asciiTheme="majorHAnsi" w:hAnsiTheme="majorHAnsi" w:cs="Times New Roman"/>
          <w:b/>
        </w:rPr>
        <w:t xml:space="preserve">Captions or brief descriptions should be included on each artifact to ensure that </w:t>
      </w:r>
      <w:r w:rsidR="009D0892" w:rsidRPr="001D3B11">
        <w:rPr>
          <w:rFonts w:asciiTheme="majorHAnsi" w:hAnsiTheme="majorHAnsi" w:cs="Times New Roman"/>
          <w:b/>
        </w:rPr>
        <w:t xml:space="preserve">the </w:t>
      </w:r>
      <w:r w:rsidR="00E1636C">
        <w:rPr>
          <w:rFonts w:asciiTheme="majorHAnsi" w:hAnsiTheme="majorHAnsi" w:cs="Times New Roman"/>
          <w:b/>
        </w:rPr>
        <w:t>administrator</w:t>
      </w:r>
      <w:r w:rsidR="00592D0F" w:rsidRPr="001D3B11">
        <w:rPr>
          <w:rFonts w:asciiTheme="majorHAnsi" w:hAnsiTheme="majorHAnsi" w:cs="Times New Roman"/>
          <w:b/>
        </w:rPr>
        <w:t xml:space="preserve"> understand</w:t>
      </w:r>
      <w:r w:rsidR="009D0892" w:rsidRPr="001D3B11">
        <w:rPr>
          <w:rFonts w:asciiTheme="majorHAnsi" w:hAnsiTheme="majorHAnsi" w:cs="Times New Roman"/>
          <w:b/>
        </w:rPr>
        <w:t>s</w:t>
      </w:r>
      <w:r w:rsidR="00592D0F" w:rsidRPr="001D3B11">
        <w:rPr>
          <w:rFonts w:asciiTheme="majorHAnsi" w:hAnsiTheme="majorHAnsi" w:cs="Times New Roman"/>
          <w:b/>
        </w:rPr>
        <w:t xml:space="preserve"> the relationship of the materials to the component. </w:t>
      </w:r>
      <w:r w:rsidR="001C2278">
        <w:rPr>
          <w:rFonts w:asciiTheme="majorHAnsi" w:hAnsiTheme="majorHAnsi" w:cs="Times New Roman"/>
          <w:i/>
        </w:rPr>
        <w:t>Note: A</w:t>
      </w:r>
      <w:r w:rsidR="006851E7" w:rsidRPr="001D3B11">
        <w:rPr>
          <w:rFonts w:asciiTheme="majorHAnsi" w:hAnsiTheme="majorHAnsi" w:cs="Times New Roman"/>
          <w:i/>
        </w:rPr>
        <w:t xml:space="preserve"> set of artifacts that provides evidence for a </w:t>
      </w:r>
      <w:r w:rsidR="00592D0F" w:rsidRPr="001D3B11">
        <w:rPr>
          <w:rFonts w:asciiTheme="majorHAnsi" w:hAnsiTheme="majorHAnsi" w:cs="Times New Roman"/>
          <w:i/>
        </w:rPr>
        <w:t xml:space="preserve">single </w:t>
      </w:r>
      <w:r w:rsidR="006851E7" w:rsidRPr="001D3B11">
        <w:rPr>
          <w:rFonts w:asciiTheme="majorHAnsi" w:hAnsiTheme="majorHAnsi" w:cs="Times New Roman"/>
          <w:i/>
        </w:rPr>
        <w:t xml:space="preserve">component can be combined into </w:t>
      </w:r>
      <w:r w:rsidR="00592D0F" w:rsidRPr="001D3B11">
        <w:rPr>
          <w:rFonts w:asciiTheme="majorHAnsi" w:hAnsiTheme="majorHAnsi" w:cs="Times New Roman"/>
          <w:i/>
        </w:rPr>
        <w:t>one</w:t>
      </w:r>
      <w:r w:rsidR="006851E7" w:rsidRPr="001D3B11">
        <w:rPr>
          <w:rFonts w:asciiTheme="majorHAnsi" w:hAnsiTheme="majorHAnsi" w:cs="Times New Roman"/>
          <w:i/>
        </w:rPr>
        <w:t xml:space="preserve"> PDF</w:t>
      </w:r>
      <w:r w:rsidR="006851E7" w:rsidRPr="001D3B11">
        <w:rPr>
          <w:rFonts w:asciiTheme="majorHAnsi" w:hAnsiTheme="majorHAnsi" w:cs="Times New Roman"/>
        </w:rPr>
        <w:t xml:space="preserve">.  </w:t>
      </w:r>
    </w:p>
    <w:p w14:paraId="194F298F" w14:textId="33025F0E" w:rsidR="00AD5D55" w:rsidRPr="001D3B11" w:rsidRDefault="00AD5D55" w:rsidP="00D45169">
      <w:pPr>
        <w:widowControl w:val="0"/>
        <w:autoSpaceDE w:val="0"/>
        <w:autoSpaceDN w:val="0"/>
        <w:adjustRightInd w:val="0"/>
        <w:spacing w:after="240"/>
        <w:ind w:left="360"/>
        <w:rPr>
          <w:rFonts w:asciiTheme="majorHAnsi" w:hAnsiTheme="majorHAnsi" w:cs="Times"/>
        </w:rPr>
      </w:pPr>
      <w:r w:rsidRPr="001D3B11">
        <w:rPr>
          <w:rFonts w:asciiTheme="majorHAnsi" w:hAnsiTheme="majorHAnsi" w:cs="Times"/>
          <w:i/>
          <w:iCs/>
        </w:rPr>
        <w:t xml:space="preserve">Who </w:t>
      </w:r>
      <w:r w:rsidR="002B147C" w:rsidRPr="001D3B11">
        <w:rPr>
          <w:rFonts w:asciiTheme="majorHAnsi" w:hAnsiTheme="majorHAnsi" w:cs="Times"/>
          <w:i/>
          <w:iCs/>
        </w:rPr>
        <w:t>selects artifacts</w:t>
      </w:r>
      <w:r w:rsidRPr="001D3B11">
        <w:rPr>
          <w:rFonts w:asciiTheme="majorHAnsi" w:hAnsiTheme="majorHAnsi" w:cs="Times"/>
          <w:i/>
          <w:iCs/>
        </w:rPr>
        <w:t xml:space="preserve">? </w:t>
      </w:r>
      <w:r w:rsidR="001D31EB" w:rsidRPr="001D3B11">
        <w:rPr>
          <w:rFonts w:asciiTheme="majorHAnsi" w:hAnsiTheme="majorHAnsi" w:cs="Times New Roman"/>
        </w:rPr>
        <w:t>The counselor</w:t>
      </w:r>
      <w:r w:rsidRPr="001D3B11">
        <w:rPr>
          <w:rFonts w:asciiTheme="majorHAnsi" w:hAnsiTheme="majorHAnsi" w:cs="Times New Roman"/>
        </w:rPr>
        <w:t xml:space="preserve"> will </w:t>
      </w:r>
      <w:r w:rsidR="002B147C" w:rsidRPr="001D3B11">
        <w:rPr>
          <w:rFonts w:asciiTheme="majorHAnsi" w:hAnsiTheme="majorHAnsi" w:cs="Times New Roman"/>
        </w:rPr>
        <w:t>select artifacts as evidence for the</w:t>
      </w:r>
      <w:r w:rsidR="008B3B76" w:rsidRPr="001D3B11">
        <w:rPr>
          <w:rFonts w:asciiTheme="majorHAnsi" w:hAnsiTheme="majorHAnsi" w:cs="Times New Roman"/>
        </w:rPr>
        <w:t xml:space="preserve"> selected </w:t>
      </w:r>
      <w:r w:rsidR="00956F4A">
        <w:rPr>
          <w:rFonts w:asciiTheme="majorHAnsi" w:hAnsiTheme="majorHAnsi" w:cs="Times New Roman"/>
        </w:rPr>
        <w:t>components each year</w:t>
      </w:r>
      <w:r w:rsidR="002B147C" w:rsidRPr="001D3B11">
        <w:rPr>
          <w:rFonts w:asciiTheme="majorHAnsi" w:hAnsiTheme="majorHAnsi" w:cs="Times New Roman"/>
        </w:rPr>
        <w:t xml:space="preserve"> if that is the method </w:t>
      </w:r>
      <w:r w:rsidR="001D31EB" w:rsidRPr="001D3B11">
        <w:rPr>
          <w:rFonts w:asciiTheme="majorHAnsi" w:hAnsiTheme="majorHAnsi" w:cs="Times New Roman"/>
        </w:rPr>
        <w:t>s/he</w:t>
      </w:r>
      <w:r w:rsidR="002B147C" w:rsidRPr="001D3B11">
        <w:rPr>
          <w:rFonts w:asciiTheme="majorHAnsi" w:hAnsiTheme="majorHAnsi" w:cs="Times New Roman"/>
        </w:rPr>
        <w:t xml:space="preserve"> choose</w:t>
      </w:r>
      <w:r w:rsidR="001D31EB" w:rsidRPr="001D3B11">
        <w:rPr>
          <w:rFonts w:asciiTheme="majorHAnsi" w:hAnsiTheme="majorHAnsi" w:cs="Times New Roman"/>
        </w:rPr>
        <w:t>s</w:t>
      </w:r>
      <w:r w:rsidR="002B147C" w:rsidRPr="001D3B11">
        <w:rPr>
          <w:rFonts w:asciiTheme="majorHAnsi" w:hAnsiTheme="majorHAnsi" w:cs="Times New Roman"/>
        </w:rPr>
        <w:t xml:space="preserve"> to document </w:t>
      </w:r>
      <w:r w:rsidR="006851E7" w:rsidRPr="001D3B11">
        <w:rPr>
          <w:rFonts w:asciiTheme="majorHAnsi" w:hAnsiTheme="majorHAnsi" w:cs="Times New Roman"/>
        </w:rPr>
        <w:t>performance</w:t>
      </w:r>
      <w:r w:rsidRPr="001D3B11">
        <w:rPr>
          <w:rFonts w:asciiTheme="majorHAnsi" w:hAnsiTheme="majorHAnsi" w:cs="Times New Roman"/>
        </w:rPr>
        <w:t xml:space="preserve">. </w:t>
      </w:r>
      <w:r w:rsidR="001D31EB" w:rsidRPr="001D3B11">
        <w:rPr>
          <w:rFonts w:asciiTheme="majorHAnsi" w:hAnsiTheme="majorHAnsi" w:cs="Times New Roman"/>
        </w:rPr>
        <w:t>S/he</w:t>
      </w:r>
      <w:r w:rsidRPr="001D3B11">
        <w:rPr>
          <w:rFonts w:asciiTheme="majorHAnsi" w:hAnsiTheme="majorHAnsi" w:cs="Times New Roman"/>
        </w:rPr>
        <w:t xml:space="preserve"> may refer to information from prior years and reflect upon progress over time, but should not re-use </w:t>
      </w:r>
      <w:r w:rsidR="006851E7" w:rsidRPr="001D3B11">
        <w:rPr>
          <w:rFonts w:asciiTheme="majorHAnsi" w:hAnsiTheme="majorHAnsi" w:cs="Times New Roman"/>
        </w:rPr>
        <w:t xml:space="preserve">the same </w:t>
      </w:r>
      <w:r w:rsidRPr="001D3B11">
        <w:rPr>
          <w:rFonts w:asciiTheme="majorHAnsi" w:hAnsiTheme="majorHAnsi" w:cs="Times New Roman"/>
        </w:rPr>
        <w:t xml:space="preserve">materials from year to year. </w:t>
      </w:r>
      <w:r w:rsidR="006851E7" w:rsidRPr="001D3B11">
        <w:rPr>
          <w:rFonts w:asciiTheme="majorHAnsi" w:hAnsiTheme="majorHAnsi" w:cs="Times New Roman"/>
        </w:rPr>
        <w:t>An exception might be a report that the counselor creates each year.  While the report is the same, the data within the report will vary.</w:t>
      </w:r>
    </w:p>
    <w:p w14:paraId="00FC8290" w14:textId="15E5EDD2" w:rsidR="00AD5D55" w:rsidRPr="001D3B11" w:rsidRDefault="00AD5D55" w:rsidP="00D45169">
      <w:pPr>
        <w:widowControl w:val="0"/>
        <w:autoSpaceDE w:val="0"/>
        <w:autoSpaceDN w:val="0"/>
        <w:adjustRightInd w:val="0"/>
        <w:spacing w:after="240"/>
        <w:ind w:left="360"/>
        <w:rPr>
          <w:rFonts w:asciiTheme="majorHAnsi" w:hAnsiTheme="majorHAnsi" w:cs="Times New Roman"/>
        </w:rPr>
      </w:pPr>
      <w:r w:rsidRPr="001D3B11">
        <w:rPr>
          <w:rFonts w:asciiTheme="majorHAnsi" w:hAnsiTheme="majorHAnsi" w:cs="Times"/>
          <w:i/>
          <w:iCs/>
        </w:rPr>
        <w:t>What types of artif</w:t>
      </w:r>
      <w:r w:rsidR="00E1504A" w:rsidRPr="001D3B11">
        <w:rPr>
          <w:rFonts w:asciiTheme="majorHAnsi" w:hAnsiTheme="majorHAnsi" w:cs="Times"/>
          <w:i/>
          <w:iCs/>
        </w:rPr>
        <w:t>acts might be selected</w:t>
      </w:r>
      <w:r w:rsidRPr="001D3B11">
        <w:rPr>
          <w:rFonts w:asciiTheme="majorHAnsi" w:hAnsiTheme="majorHAnsi" w:cs="Times"/>
          <w:i/>
          <w:iCs/>
        </w:rPr>
        <w:t xml:space="preserve">? </w:t>
      </w:r>
      <w:r w:rsidRPr="001D3B11">
        <w:rPr>
          <w:rFonts w:asciiTheme="majorHAnsi" w:hAnsiTheme="majorHAnsi" w:cs="Times New Roman"/>
        </w:rPr>
        <w:t xml:space="preserve"> </w:t>
      </w:r>
      <w:r w:rsidR="0068563C" w:rsidRPr="001D3B11">
        <w:rPr>
          <w:rFonts w:asciiTheme="majorHAnsi" w:hAnsiTheme="majorHAnsi" w:cs="Times New Roman"/>
        </w:rPr>
        <w:t>Refer to</w:t>
      </w:r>
      <w:r w:rsidR="00A737F6" w:rsidRPr="001D3B11">
        <w:rPr>
          <w:rFonts w:asciiTheme="majorHAnsi" w:hAnsiTheme="majorHAnsi" w:cs="Times New Roman"/>
        </w:rPr>
        <w:t xml:space="preserve"> the </w:t>
      </w:r>
      <w:r w:rsidR="00A737F6" w:rsidRPr="00997EA8">
        <w:rPr>
          <w:rFonts w:asciiTheme="majorHAnsi" w:hAnsiTheme="majorHAnsi" w:cs="Times New Roman"/>
        </w:rPr>
        <w:t>documen</w:t>
      </w:r>
      <w:r w:rsidR="00A737F6" w:rsidRPr="00997EA8">
        <w:rPr>
          <w:rFonts w:asciiTheme="majorHAnsi" w:hAnsiTheme="majorHAnsi" w:cs="Times New Roman"/>
          <w:i/>
        </w:rPr>
        <w:t>t</w:t>
      </w:r>
      <w:r w:rsidR="001D31EB" w:rsidRPr="00685065">
        <w:rPr>
          <w:rFonts w:asciiTheme="majorHAnsi" w:hAnsiTheme="majorHAnsi" w:cs="Times New Roman"/>
          <w:i/>
        </w:rPr>
        <w:t xml:space="preserve"> </w:t>
      </w:r>
      <w:r w:rsidR="00997EA8" w:rsidRPr="00685065">
        <w:rPr>
          <w:rFonts w:asciiTheme="majorHAnsi" w:hAnsiTheme="majorHAnsi" w:cs="Times New Roman"/>
          <w:i/>
        </w:rPr>
        <w:t>Examples of</w:t>
      </w:r>
      <w:r w:rsidR="0068563C" w:rsidRPr="00685065">
        <w:rPr>
          <w:rFonts w:asciiTheme="majorHAnsi" w:hAnsiTheme="majorHAnsi" w:cs="Times New Roman"/>
          <w:i/>
        </w:rPr>
        <w:t xml:space="preserve"> </w:t>
      </w:r>
      <w:r w:rsidR="00A737F6" w:rsidRPr="00685065">
        <w:rPr>
          <w:rFonts w:asciiTheme="majorHAnsi" w:hAnsiTheme="majorHAnsi" w:cs="Times New Roman"/>
          <w:i/>
        </w:rPr>
        <w:t>Evidence for Guidance Counselors</w:t>
      </w:r>
      <w:r w:rsidR="0068563C" w:rsidRPr="00997EA8">
        <w:rPr>
          <w:rFonts w:asciiTheme="majorHAnsi" w:hAnsiTheme="majorHAnsi" w:cs="Times New Roman"/>
          <w:i/>
        </w:rPr>
        <w:t xml:space="preserve"> </w:t>
      </w:r>
      <w:r w:rsidR="0068563C" w:rsidRPr="001D3B11">
        <w:rPr>
          <w:rFonts w:asciiTheme="majorHAnsi" w:hAnsiTheme="majorHAnsi" w:cs="Times New Roman"/>
        </w:rPr>
        <w:t>generated by t</w:t>
      </w:r>
      <w:r w:rsidR="002B147C" w:rsidRPr="001D3B11">
        <w:rPr>
          <w:rFonts w:asciiTheme="majorHAnsi" w:hAnsiTheme="majorHAnsi" w:cs="Times New Roman"/>
        </w:rPr>
        <w:t>he</w:t>
      </w:r>
      <w:r w:rsidR="0068563C" w:rsidRPr="001D3B11">
        <w:rPr>
          <w:rFonts w:asciiTheme="majorHAnsi" w:hAnsiTheme="majorHAnsi" w:cs="Times New Roman"/>
        </w:rPr>
        <w:t xml:space="preserve"> Task Force </w:t>
      </w:r>
      <w:r w:rsidR="004B4447" w:rsidRPr="001D3B11">
        <w:rPr>
          <w:rFonts w:asciiTheme="majorHAnsi" w:hAnsiTheme="majorHAnsi" w:cs="Times New Roman"/>
        </w:rPr>
        <w:t>(see</w:t>
      </w:r>
      <w:r w:rsidR="00786B20">
        <w:rPr>
          <w:rFonts w:asciiTheme="majorHAnsi" w:hAnsiTheme="majorHAnsi" w:cs="Times New Roman"/>
        </w:rPr>
        <w:t xml:space="preserve"> VIDE EES</w:t>
      </w:r>
      <w:r w:rsidR="004B4447" w:rsidRPr="001D3B11">
        <w:rPr>
          <w:rFonts w:asciiTheme="majorHAnsi" w:hAnsiTheme="majorHAnsi" w:cs="Times New Roman"/>
        </w:rPr>
        <w:t xml:space="preserve"> </w:t>
      </w:r>
      <w:hyperlink r:id="rId49" w:history="1">
        <w:r w:rsidR="004B4447" w:rsidRPr="001D3B11">
          <w:rPr>
            <w:rStyle w:val="Hyperlink"/>
            <w:rFonts w:asciiTheme="majorHAnsi" w:hAnsiTheme="majorHAnsi" w:cs="Times New Roman"/>
          </w:rPr>
          <w:t>Portal</w:t>
        </w:r>
      </w:hyperlink>
      <w:r w:rsidR="004B4447" w:rsidRPr="001D3B11">
        <w:rPr>
          <w:rFonts w:asciiTheme="majorHAnsi" w:hAnsiTheme="majorHAnsi" w:cs="Times New Roman"/>
        </w:rPr>
        <w:t>)</w:t>
      </w:r>
      <w:r w:rsidR="00E1504A" w:rsidRPr="001D3B11">
        <w:rPr>
          <w:rFonts w:asciiTheme="majorHAnsi" w:hAnsiTheme="majorHAnsi" w:cs="Times New Roman"/>
        </w:rPr>
        <w:t xml:space="preserve">. </w:t>
      </w:r>
      <w:r w:rsidR="002B147C" w:rsidRPr="001D3B11">
        <w:rPr>
          <w:rFonts w:asciiTheme="majorHAnsi" w:hAnsiTheme="majorHAnsi" w:cs="Times New Roman"/>
        </w:rPr>
        <w:t xml:space="preserve">Please keep </w:t>
      </w:r>
      <w:r w:rsidR="00694D26" w:rsidRPr="001D3B11">
        <w:rPr>
          <w:rFonts w:asciiTheme="majorHAnsi" w:hAnsiTheme="majorHAnsi" w:cs="Times New Roman"/>
        </w:rPr>
        <w:t>in</w:t>
      </w:r>
      <w:r w:rsidR="001D31EB" w:rsidRPr="001D3B11">
        <w:rPr>
          <w:rFonts w:asciiTheme="majorHAnsi" w:hAnsiTheme="majorHAnsi" w:cs="Times New Roman"/>
        </w:rPr>
        <w:t xml:space="preserve"> mind that these are examples. Each counselor</w:t>
      </w:r>
      <w:r w:rsidR="002B147C" w:rsidRPr="001D3B11">
        <w:rPr>
          <w:rFonts w:asciiTheme="majorHAnsi" w:hAnsiTheme="majorHAnsi" w:cs="Times New Roman"/>
        </w:rPr>
        <w:t xml:space="preserve"> will generate ideas for artifacts based on the </w:t>
      </w:r>
      <w:r w:rsidR="00F779EF">
        <w:rPr>
          <w:rFonts w:asciiTheme="majorHAnsi" w:hAnsiTheme="majorHAnsi" w:cs="Times New Roman"/>
        </w:rPr>
        <w:t xml:space="preserve">chosen </w:t>
      </w:r>
      <w:r w:rsidR="002B147C" w:rsidRPr="001D3B11">
        <w:rPr>
          <w:rFonts w:asciiTheme="majorHAnsi" w:hAnsiTheme="majorHAnsi" w:cs="Times New Roman"/>
        </w:rPr>
        <w:t>componen</w:t>
      </w:r>
      <w:r w:rsidR="00F779EF">
        <w:rPr>
          <w:rFonts w:asciiTheme="majorHAnsi" w:hAnsiTheme="majorHAnsi" w:cs="Times New Roman"/>
        </w:rPr>
        <w:t>ts</w:t>
      </w:r>
      <w:r w:rsidR="00694D26" w:rsidRPr="001D3B11">
        <w:rPr>
          <w:rFonts w:asciiTheme="majorHAnsi" w:hAnsiTheme="majorHAnsi" w:cs="Times New Roman"/>
        </w:rPr>
        <w:t>,</w:t>
      </w:r>
      <w:r w:rsidR="001D31EB" w:rsidRPr="001D3B11">
        <w:rPr>
          <w:rFonts w:asciiTheme="majorHAnsi" w:hAnsiTheme="majorHAnsi" w:cs="Times New Roman"/>
        </w:rPr>
        <w:t xml:space="preserve"> the activities in which s/he</w:t>
      </w:r>
      <w:r w:rsidR="002B147C" w:rsidRPr="001D3B11">
        <w:rPr>
          <w:rFonts w:asciiTheme="majorHAnsi" w:hAnsiTheme="majorHAnsi" w:cs="Times New Roman"/>
        </w:rPr>
        <w:t xml:space="preserve"> engage</w:t>
      </w:r>
      <w:r w:rsidR="001D31EB" w:rsidRPr="001D3B11">
        <w:rPr>
          <w:rFonts w:asciiTheme="majorHAnsi" w:hAnsiTheme="majorHAnsi" w:cs="Times New Roman"/>
        </w:rPr>
        <w:t>s during</w:t>
      </w:r>
      <w:r w:rsidR="00F779EF">
        <w:rPr>
          <w:rFonts w:asciiTheme="majorHAnsi" w:hAnsiTheme="majorHAnsi" w:cs="Times New Roman"/>
        </w:rPr>
        <w:t xml:space="preserve"> day-to day </w:t>
      </w:r>
      <w:r w:rsidR="002B147C" w:rsidRPr="001D3B11">
        <w:rPr>
          <w:rFonts w:asciiTheme="majorHAnsi" w:hAnsiTheme="majorHAnsi" w:cs="Times New Roman"/>
        </w:rPr>
        <w:t>work</w:t>
      </w:r>
      <w:r w:rsidR="00694D26" w:rsidRPr="001D3B11">
        <w:rPr>
          <w:rFonts w:asciiTheme="majorHAnsi" w:hAnsiTheme="majorHAnsi" w:cs="Times New Roman"/>
        </w:rPr>
        <w:t>, and discu</w:t>
      </w:r>
      <w:r w:rsidR="001D31EB" w:rsidRPr="001D3B11">
        <w:rPr>
          <w:rFonts w:asciiTheme="majorHAnsi" w:hAnsiTheme="majorHAnsi" w:cs="Times New Roman"/>
        </w:rPr>
        <w:t>ssions with the administrator</w:t>
      </w:r>
      <w:r w:rsidR="002B147C" w:rsidRPr="001D3B11">
        <w:rPr>
          <w:rFonts w:asciiTheme="majorHAnsi" w:hAnsiTheme="majorHAnsi" w:cs="Times New Roman"/>
        </w:rPr>
        <w:t>.</w:t>
      </w:r>
      <w:r w:rsidRPr="001D3B11">
        <w:rPr>
          <w:rFonts w:asciiTheme="majorHAnsi" w:hAnsiTheme="majorHAnsi" w:cs="Times New Roman"/>
          <w:b/>
        </w:rPr>
        <w:t xml:space="preserve"> </w:t>
      </w:r>
    </w:p>
    <w:p w14:paraId="3D31FA0A" w14:textId="3CC02B09" w:rsidR="00A635B3" w:rsidRPr="001D3B11" w:rsidRDefault="00AD5D55" w:rsidP="00D45169">
      <w:pPr>
        <w:pStyle w:val="CommentText"/>
        <w:ind w:left="360"/>
        <w:rPr>
          <w:rFonts w:asciiTheme="majorHAnsi" w:hAnsiTheme="majorHAnsi" w:cs="Times New Roman"/>
        </w:rPr>
      </w:pPr>
      <w:r w:rsidRPr="001D3B11">
        <w:rPr>
          <w:rFonts w:asciiTheme="majorHAnsi" w:hAnsiTheme="majorHAnsi" w:cs="Times"/>
          <w:i/>
          <w:iCs/>
        </w:rPr>
        <w:t xml:space="preserve">When should I start </w:t>
      </w:r>
      <w:r w:rsidR="007A6314" w:rsidRPr="001D3B11">
        <w:rPr>
          <w:rFonts w:asciiTheme="majorHAnsi" w:hAnsiTheme="majorHAnsi" w:cs="Times"/>
          <w:i/>
          <w:iCs/>
        </w:rPr>
        <w:t>harvesting my artifacts</w:t>
      </w:r>
      <w:r w:rsidRPr="001D3B11">
        <w:rPr>
          <w:rFonts w:asciiTheme="majorHAnsi" w:hAnsiTheme="majorHAnsi" w:cs="Times"/>
          <w:i/>
          <w:iCs/>
        </w:rPr>
        <w:t xml:space="preserve">? </w:t>
      </w:r>
      <w:r w:rsidR="00F91E08" w:rsidRPr="001D3B11">
        <w:rPr>
          <w:rFonts w:asciiTheme="majorHAnsi" w:hAnsiTheme="majorHAnsi" w:cs="Times"/>
          <w:iCs/>
        </w:rPr>
        <w:t xml:space="preserve">As soon as possible! </w:t>
      </w:r>
      <w:r w:rsidR="00E1504A" w:rsidRPr="001D3B11">
        <w:rPr>
          <w:rFonts w:asciiTheme="majorHAnsi" w:hAnsiTheme="majorHAnsi" w:cs="Times New Roman"/>
        </w:rPr>
        <w:t>Once the c</w:t>
      </w:r>
      <w:r w:rsidR="001D31EB" w:rsidRPr="001D3B11">
        <w:rPr>
          <w:rFonts w:asciiTheme="majorHAnsi" w:hAnsiTheme="majorHAnsi" w:cs="Times New Roman"/>
        </w:rPr>
        <w:t>ounselor</w:t>
      </w:r>
      <w:r w:rsidRPr="001D3B11">
        <w:rPr>
          <w:rFonts w:asciiTheme="majorHAnsi" w:hAnsiTheme="majorHAnsi" w:cs="Times New Roman"/>
        </w:rPr>
        <w:t xml:space="preserve"> </w:t>
      </w:r>
      <w:r w:rsidR="00E1504A" w:rsidRPr="001D3B11">
        <w:rPr>
          <w:rFonts w:asciiTheme="majorHAnsi" w:hAnsiTheme="majorHAnsi" w:cs="Times New Roman"/>
        </w:rPr>
        <w:t>meet</w:t>
      </w:r>
      <w:r w:rsidR="001D31EB" w:rsidRPr="001D3B11">
        <w:rPr>
          <w:rFonts w:asciiTheme="majorHAnsi" w:hAnsiTheme="majorHAnsi" w:cs="Times New Roman"/>
        </w:rPr>
        <w:t>s with the</w:t>
      </w:r>
      <w:r w:rsidR="00F91E08" w:rsidRPr="001D3B11">
        <w:rPr>
          <w:rFonts w:asciiTheme="majorHAnsi" w:hAnsiTheme="majorHAnsi" w:cs="Times New Roman"/>
        </w:rPr>
        <w:t xml:space="preserve"> administrator</w:t>
      </w:r>
      <w:r w:rsidR="00E1504A" w:rsidRPr="001D3B11">
        <w:rPr>
          <w:rFonts w:asciiTheme="majorHAnsi" w:hAnsiTheme="majorHAnsi" w:cs="Times New Roman"/>
        </w:rPr>
        <w:t xml:space="preserve"> an</w:t>
      </w:r>
      <w:r w:rsidR="00F91E08" w:rsidRPr="001D3B11">
        <w:rPr>
          <w:rFonts w:asciiTheme="majorHAnsi" w:hAnsiTheme="majorHAnsi" w:cs="Times New Roman"/>
        </w:rPr>
        <w:t>d has</w:t>
      </w:r>
      <w:r w:rsidR="00E1504A" w:rsidRPr="001D3B11">
        <w:rPr>
          <w:rFonts w:asciiTheme="majorHAnsi" w:hAnsiTheme="majorHAnsi" w:cs="Times New Roman"/>
        </w:rPr>
        <w:t xml:space="preserve"> approval on the</w:t>
      </w:r>
      <w:r w:rsidRPr="001D3B11">
        <w:rPr>
          <w:rFonts w:asciiTheme="majorHAnsi" w:hAnsiTheme="majorHAnsi" w:cs="Times New Roman"/>
        </w:rPr>
        <w:t xml:space="preserve"> individual components</w:t>
      </w:r>
      <w:r w:rsidR="00E1504A" w:rsidRPr="001D3B11">
        <w:rPr>
          <w:rFonts w:asciiTheme="majorHAnsi" w:hAnsiTheme="majorHAnsi" w:cs="Times New Roman"/>
        </w:rPr>
        <w:t xml:space="preserve">, </w:t>
      </w:r>
      <w:r w:rsidR="00F91E08" w:rsidRPr="001D3B11">
        <w:rPr>
          <w:rFonts w:asciiTheme="majorHAnsi" w:hAnsiTheme="majorHAnsi" w:cs="Times New Roman"/>
        </w:rPr>
        <w:t>s/he</w:t>
      </w:r>
      <w:r w:rsidR="00E1504A" w:rsidRPr="001D3B11">
        <w:rPr>
          <w:rFonts w:asciiTheme="majorHAnsi" w:hAnsiTheme="majorHAnsi" w:cs="Times New Roman"/>
        </w:rPr>
        <w:t xml:space="preserve"> can begin harvesting artifacts. </w:t>
      </w:r>
      <w:r w:rsidR="00997EA8">
        <w:rPr>
          <w:rFonts w:asciiTheme="majorHAnsi" w:hAnsiTheme="majorHAnsi" w:cs="Times New Roman"/>
        </w:rPr>
        <w:t>Harvesting</w:t>
      </w:r>
      <w:r w:rsidRPr="001D3B11">
        <w:rPr>
          <w:rFonts w:asciiTheme="majorHAnsi" w:hAnsiTheme="majorHAnsi" w:cs="Times New Roman"/>
        </w:rPr>
        <w:t xml:space="preserve"> artifacts works best when </w:t>
      </w:r>
      <w:r w:rsidR="00F91E08" w:rsidRPr="001D3B11">
        <w:rPr>
          <w:rFonts w:asciiTheme="majorHAnsi" w:hAnsiTheme="majorHAnsi" w:cs="Times New Roman"/>
        </w:rPr>
        <w:t>the counselor identifies</w:t>
      </w:r>
      <w:r w:rsidRPr="001D3B11">
        <w:rPr>
          <w:rFonts w:asciiTheme="majorHAnsi" w:hAnsiTheme="majorHAnsi" w:cs="Times New Roman"/>
        </w:rPr>
        <w:t xml:space="preserve"> the types of artifacts that are needed, and collect</w:t>
      </w:r>
      <w:r w:rsidR="00F91E08" w:rsidRPr="001D3B11">
        <w:rPr>
          <w:rFonts w:asciiTheme="majorHAnsi" w:hAnsiTheme="majorHAnsi" w:cs="Times New Roman"/>
        </w:rPr>
        <w:t>s</w:t>
      </w:r>
      <w:r w:rsidRPr="001D3B11">
        <w:rPr>
          <w:rFonts w:asciiTheme="majorHAnsi" w:hAnsiTheme="majorHAnsi" w:cs="Times New Roman"/>
        </w:rPr>
        <w:t xml:space="preserve"> them as they are created and used</w:t>
      </w:r>
      <w:r w:rsidR="00592D0F" w:rsidRPr="001D3B11">
        <w:rPr>
          <w:rFonts w:asciiTheme="majorHAnsi" w:hAnsiTheme="majorHAnsi" w:cs="Times New Roman"/>
        </w:rPr>
        <w:t xml:space="preserve"> during the performance of </w:t>
      </w:r>
      <w:r w:rsidR="00F91E08" w:rsidRPr="001D3B11">
        <w:rPr>
          <w:rFonts w:asciiTheme="majorHAnsi" w:hAnsiTheme="majorHAnsi" w:cs="Times New Roman"/>
        </w:rPr>
        <w:t>his or her</w:t>
      </w:r>
      <w:r w:rsidR="00592D0F" w:rsidRPr="001D3B11">
        <w:rPr>
          <w:rFonts w:asciiTheme="majorHAnsi" w:hAnsiTheme="majorHAnsi" w:cs="Times New Roman"/>
        </w:rPr>
        <w:t xml:space="preserve"> regular duties</w:t>
      </w:r>
      <w:r w:rsidR="00043A60">
        <w:rPr>
          <w:rFonts w:asciiTheme="majorHAnsi" w:hAnsiTheme="majorHAnsi" w:cs="Times New Roman"/>
        </w:rPr>
        <w:t>.</w:t>
      </w:r>
      <w:r w:rsidRPr="001D3B11">
        <w:rPr>
          <w:rFonts w:asciiTheme="majorHAnsi" w:hAnsiTheme="majorHAnsi" w:cs="Times New Roman"/>
        </w:rPr>
        <w:t xml:space="preserve"> For example, if a counselor is planning a group </w:t>
      </w:r>
      <w:r w:rsidRPr="001D3B11">
        <w:rPr>
          <w:rFonts w:asciiTheme="majorHAnsi" w:hAnsiTheme="majorHAnsi" w:cs="Times New Roman"/>
        </w:rPr>
        <w:lastRenderedPageBreak/>
        <w:t xml:space="preserve">session that will generate artifacts that are appropriate for a component, s/he </w:t>
      </w:r>
      <w:r w:rsidR="001F5A2C" w:rsidRPr="001D3B11">
        <w:rPr>
          <w:rFonts w:asciiTheme="majorHAnsi" w:hAnsiTheme="majorHAnsi" w:cs="Times New Roman"/>
        </w:rPr>
        <w:t xml:space="preserve">should capture those artifacts </w:t>
      </w:r>
      <w:r w:rsidRPr="001D3B11">
        <w:rPr>
          <w:rFonts w:asciiTheme="majorHAnsi" w:hAnsiTheme="majorHAnsi" w:cs="Times New Roman"/>
        </w:rPr>
        <w:t>electronically</w:t>
      </w:r>
      <w:r w:rsidR="00E1504A" w:rsidRPr="001D3B11">
        <w:rPr>
          <w:rFonts w:asciiTheme="majorHAnsi" w:hAnsiTheme="majorHAnsi" w:cs="Times New Roman"/>
        </w:rPr>
        <w:t>.</w:t>
      </w:r>
      <w:r w:rsidRPr="001D3B11">
        <w:rPr>
          <w:rFonts w:asciiTheme="majorHAnsi" w:hAnsiTheme="majorHAnsi" w:cs="Times New Roman"/>
        </w:rPr>
        <w:t xml:space="preserve"> </w:t>
      </w:r>
      <w:r w:rsidR="001F5A2C" w:rsidRPr="001D3B11">
        <w:rPr>
          <w:rFonts w:asciiTheme="majorHAnsi" w:hAnsiTheme="majorHAnsi" w:cs="Times New Roman"/>
        </w:rPr>
        <w:t>There is</w:t>
      </w:r>
      <w:r w:rsidRPr="001D3B11">
        <w:rPr>
          <w:rFonts w:asciiTheme="majorHAnsi" w:hAnsiTheme="majorHAnsi" w:cs="Times New Roman"/>
        </w:rPr>
        <w:t xml:space="preserve"> real value in collecting artifacts early in the year, rather than hunting for them at the end of the year. </w:t>
      </w:r>
    </w:p>
    <w:p w14:paraId="7BAE0C3C" w14:textId="77777777" w:rsidR="001F5A2C" w:rsidRPr="001D3B11" w:rsidRDefault="001F5A2C" w:rsidP="00D45169">
      <w:pPr>
        <w:pStyle w:val="CommentText"/>
        <w:ind w:left="360"/>
        <w:rPr>
          <w:rFonts w:asciiTheme="majorHAnsi" w:hAnsiTheme="majorHAnsi"/>
        </w:rPr>
      </w:pPr>
    </w:p>
    <w:p w14:paraId="3F5EDD4B" w14:textId="1F0E6A03" w:rsidR="00AD5D55" w:rsidRPr="001D3B11" w:rsidRDefault="00AD5D55" w:rsidP="00D45169">
      <w:pPr>
        <w:widowControl w:val="0"/>
        <w:autoSpaceDE w:val="0"/>
        <w:autoSpaceDN w:val="0"/>
        <w:adjustRightInd w:val="0"/>
        <w:spacing w:after="240"/>
        <w:ind w:left="360"/>
        <w:rPr>
          <w:rFonts w:asciiTheme="majorHAnsi" w:hAnsiTheme="majorHAnsi" w:cs="Times"/>
        </w:rPr>
      </w:pPr>
      <w:r w:rsidRPr="001D3B11">
        <w:rPr>
          <w:rFonts w:asciiTheme="majorHAnsi" w:hAnsiTheme="majorHAnsi" w:cs="Times"/>
          <w:i/>
          <w:iCs/>
        </w:rPr>
        <w:t xml:space="preserve">Must artifacts be collected across the entire academic year? </w:t>
      </w:r>
      <w:r w:rsidRPr="001D3B11">
        <w:rPr>
          <w:rFonts w:asciiTheme="majorHAnsi" w:hAnsiTheme="majorHAnsi" w:cs="Times New Roman"/>
        </w:rPr>
        <w:t xml:space="preserve">No! </w:t>
      </w:r>
      <w:r w:rsidR="00F91E08" w:rsidRPr="001D3B11">
        <w:rPr>
          <w:rFonts w:asciiTheme="majorHAnsi" w:hAnsiTheme="majorHAnsi" w:cs="Times New Roman"/>
        </w:rPr>
        <w:t>The counselor</w:t>
      </w:r>
      <w:r w:rsidR="00FC6ED2" w:rsidRPr="001D3B11">
        <w:rPr>
          <w:rFonts w:asciiTheme="majorHAnsi" w:hAnsiTheme="majorHAnsi" w:cs="Times New Roman"/>
        </w:rPr>
        <w:t xml:space="preserve"> may complete the</w:t>
      </w:r>
      <w:r w:rsidRPr="001D3B11">
        <w:rPr>
          <w:rFonts w:asciiTheme="majorHAnsi" w:hAnsiTheme="majorHAnsi" w:cs="Times New Roman"/>
        </w:rPr>
        <w:t xml:space="preserve"> </w:t>
      </w:r>
      <w:r w:rsidR="00E1504A" w:rsidRPr="001D3B11">
        <w:rPr>
          <w:rFonts w:asciiTheme="majorHAnsi" w:hAnsiTheme="majorHAnsi" w:cs="Times New Roman"/>
        </w:rPr>
        <w:t>evidence for a component</w:t>
      </w:r>
      <w:r w:rsidRPr="001D3B11">
        <w:rPr>
          <w:rFonts w:asciiTheme="majorHAnsi" w:hAnsiTheme="majorHAnsi" w:cs="Times New Roman"/>
        </w:rPr>
        <w:t xml:space="preserve"> using artifacts collected early in the school year. The purpose of the artifacts is to show good practice, and good practice can be demonstrated at the beginning of the year. </w:t>
      </w:r>
    </w:p>
    <w:p w14:paraId="2C2B6B8C" w14:textId="510FCEC4" w:rsidR="00210D3B" w:rsidRPr="001D3B11" w:rsidRDefault="00AD5D55" w:rsidP="00D45169">
      <w:pPr>
        <w:widowControl w:val="0"/>
        <w:autoSpaceDE w:val="0"/>
        <w:autoSpaceDN w:val="0"/>
        <w:adjustRightInd w:val="0"/>
        <w:ind w:left="360"/>
        <w:rPr>
          <w:rFonts w:asciiTheme="majorHAnsi" w:hAnsiTheme="majorHAnsi" w:cs="Times New Roman"/>
        </w:rPr>
      </w:pPr>
      <w:r w:rsidRPr="001D3B11">
        <w:rPr>
          <w:rFonts w:asciiTheme="majorHAnsi" w:hAnsiTheme="majorHAnsi" w:cs="Times"/>
          <w:i/>
          <w:iCs/>
        </w:rPr>
        <w:t xml:space="preserve">Can I discuss my </w:t>
      </w:r>
      <w:r w:rsidR="007A6314" w:rsidRPr="001D3B11">
        <w:rPr>
          <w:rFonts w:asciiTheme="majorHAnsi" w:hAnsiTheme="majorHAnsi" w:cs="Times"/>
          <w:i/>
          <w:iCs/>
        </w:rPr>
        <w:t>artifacts</w:t>
      </w:r>
      <w:r w:rsidRPr="001D3B11">
        <w:rPr>
          <w:rFonts w:asciiTheme="majorHAnsi" w:hAnsiTheme="majorHAnsi" w:cs="Times"/>
          <w:i/>
          <w:iCs/>
        </w:rPr>
        <w:t xml:space="preserve"> with my colleagues? </w:t>
      </w:r>
      <w:r w:rsidR="00FC6ED2" w:rsidRPr="001D3B11">
        <w:rPr>
          <w:rFonts w:asciiTheme="majorHAnsi" w:hAnsiTheme="majorHAnsi" w:cs="Times New Roman"/>
        </w:rPr>
        <w:t>Absolutely! The counselor is</w:t>
      </w:r>
      <w:r w:rsidRPr="001D3B11">
        <w:rPr>
          <w:rFonts w:asciiTheme="majorHAnsi" w:hAnsiTheme="majorHAnsi" w:cs="Times New Roman"/>
        </w:rPr>
        <w:t xml:space="preserve"> encouraged to meet with colleagues to discuss components, artifacts, etc., an</w:t>
      </w:r>
      <w:r w:rsidR="00210D3B" w:rsidRPr="001D3B11">
        <w:rPr>
          <w:rFonts w:asciiTheme="majorHAnsi" w:hAnsiTheme="majorHAnsi" w:cs="Times New Roman"/>
        </w:rPr>
        <w:t>d provide and receive feedback.</w:t>
      </w:r>
    </w:p>
    <w:p w14:paraId="1EA04A54" w14:textId="77777777" w:rsidR="00210D3B" w:rsidRPr="001D3B11" w:rsidRDefault="00210D3B" w:rsidP="00D45169">
      <w:pPr>
        <w:widowControl w:val="0"/>
        <w:autoSpaceDE w:val="0"/>
        <w:autoSpaceDN w:val="0"/>
        <w:adjustRightInd w:val="0"/>
        <w:ind w:left="360"/>
        <w:rPr>
          <w:rFonts w:asciiTheme="majorHAnsi" w:hAnsiTheme="majorHAnsi" w:cs="Times New Roman"/>
        </w:rPr>
      </w:pPr>
    </w:p>
    <w:p w14:paraId="7A9F4EB7" w14:textId="790A48B7" w:rsidR="00AD5D55" w:rsidRPr="001D3B11" w:rsidRDefault="0032690B" w:rsidP="00D45169">
      <w:pPr>
        <w:widowControl w:val="0"/>
        <w:autoSpaceDE w:val="0"/>
        <w:autoSpaceDN w:val="0"/>
        <w:adjustRightInd w:val="0"/>
        <w:spacing w:after="240"/>
        <w:ind w:left="360"/>
        <w:rPr>
          <w:rFonts w:asciiTheme="majorHAnsi" w:hAnsiTheme="majorHAnsi" w:cs="Times"/>
        </w:rPr>
      </w:pPr>
      <w:r w:rsidRPr="001D3B11">
        <w:rPr>
          <w:rFonts w:asciiTheme="majorHAnsi" w:hAnsiTheme="majorHAnsi" w:cs="Times"/>
          <w:i/>
          <w:iCs/>
          <w:noProof/>
        </w:rPr>
        <mc:AlternateContent>
          <mc:Choice Requires="wps">
            <w:drawing>
              <wp:anchor distT="0" distB="0" distL="114300" distR="114300" simplePos="0" relativeHeight="251674624" behindDoc="0" locked="0" layoutInCell="1" allowOverlap="1" wp14:anchorId="41E0C9EA" wp14:editId="3DD5E136">
                <wp:simplePos x="0" y="0"/>
                <wp:positionH relativeFrom="column">
                  <wp:posOffset>4118610</wp:posOffset>
                </wp:positionH>
                <wp:positionV relativeFrom="paragraph">
                  <wp:posOffset>419100</wp:posOffset>
                </wp:positionV>
                <wp:extent cx="1726565" cy="1323340"/>
                <wp:effectExtent l="50800" t="25400" r="76835" b="99060"/>
                <wp:wrapThrough wrapText="bothSides">
                  <wp:wrapPolygon edited="0">
                    <wp:start x="636" y="-415"/>
                    <wp:lineTo x="-636" y="0"/>
                    <wp:lineTo x="-636" y="19900"/>
                    <wp:lineTo x="953" y="22802"/>
                    <wp:lineTo x="20655" y="22802"/>
                    <wp:lineTo x="20972" y="22388"/>
                    <wp:lineTo x="22243" y="19900"/>
                    <wp:lineTo x="22243" y="6219"/>
                    <wp:lineTo x="21608" y="2073"/>
                    <wp:lineTo x="20972" y="-415"/>
                    <wp:lineTo x="636" y="-415"/>
                  </wp:wrapPolygon>
                </wp:wrapThrough>
                <wp:docPr id="11" name="Rounded Rectangle 11"/>
                <wp:cNvGraphicFramePr/>
                <a:graphic xmlns:a="http://schemas.openxmlformats.org/drawingml/2006/main">
                  <a:graphicData uri="http://schemas.microsoft.com/office/word/2010/wordprocessingShape">
                    <wps:wsp>
                      <wps:cNvSpPr/>
                      <wps:spPr>
                        <a:xfrm>
                          <a:off x="0" y="0"/>
                          <a:ext cx="1726565" cy="1323340"/>
                        </a:xfrm>
                        <a:prstGeom prst="roundRect">
                          <a:avLst/>
                        </a:prstGeom>
                        <a:solidFill>
                          <a:schemeClr val="accent1">
                            <a:tint val="100000"/>
                            <a:shade val="100000"/>
                            <a:satMod val="130000"/>
                          </a:schemeClr>
                        </a:solidFill>
                      </wps:spPr>
                      <wps:style>
                        <a:lnRef idx="1">
                          <a:schemeClr val="accent1"/>
                        </a:lnRef>
                        <a:fillRef idx="3">
                          <a:schemeClr val="accent1"/>
                        </a:fillRef>
                        <a:effectRef idx="2">
                          <a:schemeClr val="accent1"/>
                        </a:effectRef>
                        <a:fontRef idx="minor">
                          <a:schemeClr val="lt1"/>
                        </a:fontRef>
                      </wps:style>
                      <wps:txbx>
                        <w:txbxContent>
                          <w:p w14:paraId="21F5C168" w14:textId="2C1D7392" w:rsidR="00070C6A" w:rsidRPr="0032690B" w:rsidRDefault="00070C6A" w:rsidP="00747A7C">
                            <w:pPr>
                              <w:jc w:val="center"/>
                              <w:rPr>
                                <w:rFonts w:asciiTheme="majorHAnsi" w:hAnsiTheme="majorHAnsi"/>
                                <w:b/>
                              </w:rPr>
                            </w:pPr>
                            <w:r w:rsidRPr="0032690B">
                              <w:rPr>
                                <w:rFonts w:asciiTheme="majorHAnsi" w:hAnsiTheme="majorHAnsi"/>
                                <w:b/>
                              </w:rPr>
                              <w:t>Remember to include a caption or description on each artifact before uploading to BriteLocker.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1" o:spid="_x0000_s1032" style="position:absolute;left:0;text-align:left;margin-left:324.3pt;margin-top:33pt;width:135.95pt;height:104.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" fillcolor="#4f81bd [3204]" strokecolor="#4579b8 [3044]">
                <v:shadow on="t" opacity="22937f" mv:blur="40000f" origin=",.5" offset="0,23000emu"/>
                <v:textbox>
                  <w:txbxContent>
                    <w:p w14:paraId="21F5C168" w14:textId="2C1D7392" w:rsidR="00997EA8" w:rsidRPr="0032690B" w:rsidRDefault="00997EA8" w:rsidP="00747A7C">
                      <w:pPr>
                        <w:jc w:val="center"/>
                        <w:rPr>
                          <w:rFonts w:asciiTheme="majorHAnsi" w:hAnsiTheme="majorHAnsi"/>
                          <w:b/>
                        </w:rPr>
                      </w:pPr>
                      <w:r w:rsidRPr="0032690B">
                        <w:rPr>
                          <w:rFonts w:asciiTheme="majorHAnsi" w:hAnsiTheme="majorHAnsi"/>
                          <w:b/>
                        </w:rPr>
                        <w:t>Remember to include a caption or description on each artifact before uploading to BriteLocker.</w:t>
                      </w:r>
                    </w:p>
                  </w:txbxContent>
                </v:textbox>
                <w10:wrap type="through"/>
              </v:roundrect>
            </w:pict>
          </mc:Fallback>
        </mc:AlternateContent>
      </w:r>
      <w:r w:rsidR="00AD5D55" w:rsidRPr="001D3B11">
        <w:rPr>
          <w:rFonts w:asciiTheme="majorHAnsi" w:hAnsiTheme="majorHAnsi" w:cs="Times"/>
          <w:i/>
          <w:iCs/>
        </w:rPr>
        <w:t xml:space="preserve">How many artifacts are required for each component? </w:t>
      </w:r>
      <w:r w:rsidR="00AD5D55" w:rsidRPr="001D3B11">
        <w:rPr>
          <w:rFonts w:asciiTheme="majorHAnsi" w:hAnsiTheme="majorHAnsi" w:cs="Times New Roman"/>
        </w:rPr>
        <w:t>Ther</w:t>
      </w:r>
      <w:r w:rsidR="00E1504A" w:rsidRPr="001D3B11">
        <w:rPr>
          <w:rFonts w:asciiTheme="majorHAnsi" w:hAnsiTheme="majorHAnsi" w:cs="Times New Roman"/>
        </w:rPr>
        <w:t>e is no set number of artifacts for eac</w:t>
      </w:r>
      <w:r w:rsidR="00FC6ED2" w:rsidRPr="001D3B11">
        <w:rPr>
          <w:rFonts w:asciiTheme="majorHAnsi" w:hAnsiTheme="majorHAnsi" w:cs="Times New Roman"/>
        </w:rPr>
        <w:t>h component; however, the counselor</w:t>
      </w:r>
      <w:r w:rsidR="00E1504A" w:rsidRPr="001D3B11">
        <w:rPr>
          <w:rFonts w:asciiTheme="majorHAnsi" w:hAnsiTheme="majorHAnsi" w:cs="Times New Roman"/>
        </w:rPr>
        <w:t xml:space="preserve"> must keep in mind that the </w:t>
      </w:r>
      <w:r w:rsidR="00E1504A" w:rsidRPr="001D3B11">
        <w:rPr>
          <w:rFonts w:asciiTheme="majorHAnsi" w:hAnsiTheme="majorHAnsi" w:cs="Times New Roman"/>
          <w:b/>
        </w:rPr>
        <w:t>maximum number of artifacts that may be uploaded</w:t>
      </w:r>
      <w:r w:rsidR="00404F13" w:rsidRPr="001D3B11">
        <w:rPr>
          <w:rFonts w:asciiTheme="majorHAnsi" w:hAnsiTheme="majorHAnsi" w:cs="Times New Roman"/>
          <w:b/>
        </w:rPr>
        <w:t xml:space="preserve"> </w:t>
      </w:r>
      <w:r w:rsidR="00E1504A" w:rsidRPr="001D3B11">
        <w:rPr>
          <w:rFonts w:asciiTheme="majorHAnsi" w:hAnsiTheme="majorHAnsi" w:cs="Times New Roman"/>
          <w:b/>
        </w:rPr>
        <w:t>to BriteLocker</w:t>
      </w:r>
      <w:r w:rsidR="00404F13" w:rsidRPr="001D3B11">
        <w:rPr>
          <w:rFonts w:asciiTheme="majorHAnsi" w:hAnsiTheme="majorHAnsi" w:cs="Times New Roman"/>
          <w:b/>
        </w:rPr>
        <w:t xml:space="preserve"> for all 4 components</w:t>
      </w:r>
      <w:r w:rsidR="00E1504A" w:rsidRPr="001D3B11">
        <w:rPr>
          <w:rFonts w:asciiTheme="majorHAnsi" w:hAnsiTheme="majorHAnsi" w:cs="Times New Roman"/>
          <w:b/>
        </w:rPr>
        <w:t xml:space="preserve"> is 7.</w:t>
      </w:r>
      <w:r w:rsidR="00E1504A" w:rsidRPr="001D3B11">
        <w:rPr>
          <w:rFonts w:asciiTheme="majorHAnsi" w:hAnsiTheme="majorHAnsi" w:cs="Times New Roman"/>
        </w:rPr>
        <w:t xml:space="preserve"> </w:t>
      </w:r>
      <w:r w:rsidR="00AD5D55" w:rsidRPr="001D3B11">
        <w:rPr>
          <w:rFonts w:asciiTheme="majorHAnsi" w:hAnsiTheme="majorHAnsi" w:cs="Times New Roman"/>
        </w:rPr>
        <w:t xml:space="preserve">The key is to use the </w:t>
      </w:r>
      <w:r w:rsidR="00E1504A" w:rsidRPr="001D3B11">
        <w:rPr>
          <w:rFonts w:asciiTheme="majorHAnsi" w:hAnsiTheme="majorHAnsi" w:cs="Times New Roman"/>
        </w:rPr>
        <w:t>USVI Performance Evaluation Framework for Guidance Counselors</w:t>
      </w:r>
      <w:r w:rsidR="00AD5D55" w:rsidRPr="001D3B11">
        <w:rPr>
          <w:rFonts w:asciiTheme="majorHAnsi" w:hAnsiTheme="majorHAnsi" w:cs="Times New Roman"/>
        </w:rPr>
        <w:t xml:space="preserve"> to guide artifact collection. </w:t>
      </w:r>
      <w:r w:rsidR="00FC6ED2" w:rsidRPr="001D3B11">
        <w:rPr>
          <w:rFonts w:asciiTheme="majorHAnsi" w:hAnsiTheme="majorHAnsi" w:cs="Times New Roman"/>
        </w:rPr>
        <w:t>The counselor</w:t>
      </w:r>
      <w:r w:rsidR="00AD5D55" w:rsidRPr="001D3B11">
        <w:rPr>
          <w:rFonts w:asciiTheme="majorHAnsi" w:hAnsiTheme="majorHAnsi" w:cs="Times New Roman"/>
        </w:rPr>
        <w:t xml:space="preserve"> should look at</w:t>
      </w:r>
      <w:r w:rsidR="00411316">
        <w:rPr>
          <w:rFonts w:asciiTheme="majorHAnsi" w:hAnsiTheme="majorHAnsi" w:cs="Times New Roman"/>
        </w:rPr>
        <w:t xml:space="preserve"> the descript</w:t>
      </w:r>
      <w:r w:rsidR="00464B7D">
        <w:rPr>
          <w:rFonts w:asciiTheme="majorHAnsi" w:hAnsiTheme="majorHAnsi" w:cs="Times New Roman"/>
        </w:rPr>
        <w:t>o</w:t>
      </w:r>
      <w:r w:rsidR="00411316">
        <w:rPr>
          <w:rFonts w:asciiTheme="majorHAnsi" w:hAnsiTheme="majorHAnsi" w:cs="Times New Roman"/>
        </w:rPr>
        <w:t>rs</w:t>
      </w:r>
      <w:r w:rsidR="00464B7D">
        <w:rPr>
          <w:rFonts w:asciiTheme="majorHAnsi" w:hAnsiTheme="majorHAnsi" w:cs="Times New Roman"/>
        </w:rPr>
        <w:t xml:space="preserve"> of</w:t>
      </w:r>
      <w:r w:rsidR="00AD5D55" w:rsidRPr="001D3B11">
        <w:rPr>
          <w:rFonts w:asciiTheme="majorHAnsi" w:hAnsiTheme="majorHAnsi" w:cs="Times New Roman"/>
        </w:rPr>
        <w:t xml:space="preserve"> the highest level of performance (Level 4 – Distingu</w:t>
      </w:r>
      <w:r w:rsidR="007A6314" w:rsidRPr="001D3B11">
        <w:rPr>
          <w:rFonts w:asciiTheme="majorHAnsi" w:hAnsiTheme="majorHAnsi" w:cs="Times New Roman"/>
        </w:rPr>
        <w:t>ished) for the component</w:t>
      </w:r>
      <w:r w:rsidR="00AD5D55" w:rsidRPr="001D3B11">
        <w:rPr>
          <w:rFonts w:asciiTheme="majorHAnsi" w:hAnsiTheme="majorHAnsi" w:cs="Times New Roman"/>
        </w:rPr>
        <w:t xml:space="preserve"> to ensure that </w:t>
      </w:r>
      <w:r w:rsidR="00FC6ED2" w:rsidRPr="001D3B11">
        <w:rPr>
          <w:rFonts w:asciiTheme="majorHAnsi" w:hAnsiTheme="majorHAnsi" w:cs="Times New Roman"/>
        </w:rPr>
        <w:t>s/he is</w:t>
      </w:r>
      <w:r w:rsidR="00AD5D55" w:rsidRPr="001D3B11">
        <w:rPr>
          <w:rFonts w:asciiTheme="majorHAnsi" w:hAnsiTheme="majorHAnsi" w:cs="Times New Roman"/>
        </w:rPr>
        <w:t xml:space="preserve"> providing artifacts that clearly demonstrate performance at that level. While </w:t>
      </w:r>
      <w:r w:rsidR="00FC6ED2" w:rsidRPr="001D3B11">
        <w:rPr>
          <w:rFonts w:asciiTheme="majorHAnsi" w:hAnsiTheme="majorHAnsi" w:cs="Times New Roman"/>
        </w:rPr>
        <w:t>the counselor</w:t>
      </w:r>
      <w:r w:rsidR="00AD5D55" w:rsidRPr="001D3B11">
        <w:rPr>
          <w:rFonts w:asciiTheme="majorHAnsi" w:hAnsiTheme="majorHAnsi" w:cs="Times New Roman"/>
        </w:rPr>
        <w:t xml:space="preserve"> </w:t>
      </w:r>
      <w:r w:rsidR="00404F13" w:rsidRPr="001D3B11">
        <w:rPr>
          <w:rFonts w:asciiTheme="majorHAnsi" w:hAnsiTheme="majorHAnsi" w:cs="Times New Roman"/>
        </w:rPr>
        <w:t>may</w:t>
      </w:r>
      <w:r w:rsidR="00AD5D55" w:rsidRPr="001D3B11">
        <w:rPr>
          <w:rFonts w:asciiTheme="majorHAnsi" w:hAnsiTheme="majorHAnsi" w:cs="Times New Roman"/>
        </w:rPr>
        <w:t xml:space="preserve"> fall short sometimes, Level 4 reflects best practice and should serve to guide the selection of artifacts. In some cases, one </w:t>
      </w:r>
      <w:r w:rsidR="00404F13" w:rsidRPr="001D3B11">
        <w:rPr>
          <w:rFonts w:asciiTheme="majorHAnsi" w:hAnsiTheme="majorHAnsi" w:cs="Times New Roman"/>
        </w:rPr>
        <w:t>artifact</w:t>
      </w:r>
      <w:r w:rsidR="00AD5D55" w:rsidRPr="001D3B11">
        <w:rPr>
          <w:rFonts w:asciiTheme="majorHAnsi" w:hAnsiTheme="majorHAnsi" w:cs="Times New Roman"/>
        </w:rPr>
        <w:t xml:space="preserve"> will be sufficient to provide evidence of distinguished performance. In o</w:t>
      </w:r>
      <w:r w:rsidR="00404F13" w:rsidRPr="001D3B11">
        <w:rPr>
          <w:rFonts w:asciiTheme="majorHAnsi" w:hAnsiTheme="majorHAnsi" w:cs="Times New Roman"/>
        </w:rPr>
        <w:t xml:space="preserve">ther cases, more may be needed. </w:t>
      </w:r>
      <w:r w:rsidR="00AD5D55" w:rsidRPr="001D3B11">
        <w:rPr>
          <w:rFonts w:asciiTheme="majorHAnsi" w:hAnsiTheme="majorHAnsi" w:cs="Times New Roman"/>
        </w:rPr>
        <w:t xml:space="preserve">In part, the number of artifacts is dependent on whether they are complete and comprehensive.  </w:t>
      </w:r>
      <w:r w:rsidR="00AD5D55" w:rsidRPr="001D3B11">
        <w:rPr>
          <w:rFonts w:asciiTheme="majorHAnsi" w:hAnsiTheme="majorHAnsi" w:cs="Times New Roman"/>
          <w:b/>
        </w:rPr>
        <w:t>One comprehensive artifact may take longer to create but provide stronger evidence than a collection of less detailed artifacts.</w:t>
      </w:r>
      <w:r w:rsidR="00AD5D55" w:rsidRPr="001D3B11">
        <w:rPr>
          <w:rFonts w:asciiTheme="majorHAnsi" w:hAnsiTheme="majorHAnsi" w:cs="Times New Roman"/>
        </w:rPr>
        <w:t xml:space="preserve"> </w:t>
      </w:r>
      <w:r w:rsidR="00C11352" w:rsidRPr="001D3B11">
        <w:rPr>
          <w:rFonts w:asciiTheme="majorHAnsi" w:hAnsiTheme="majorHAnsi" w:cs="Times New Roman"/>
        </w:rPr>
        <w:t>A</w:t>
      </w:r>
      <w:r w:rsidR="00404F13" w:rsidRPr="001D3B11">
        <w:rPr>
          <w:rFonts w:asciiTheme="majorHAnsi" w:hAnsiTheme="majorHAnsi" w:cs="Times New Roman"/>
        </w:rPr>
        <w:t xml:space="preserve"> comprehensive artifact, such as a Monthly Report that includes</w:t>
      </w:r>
      <w:r w:rsidR="000B1CC4" w:rsidRPr="001D3B11">
        <w:rPr>
          <w:rFonts w:asciiTheme="majorHAnsi" w:hAnsiTheme="majorHAnsi" w:cs="Times New Roman"/>
        </w:rPr>
        <w:t xml:space="preserve"> </w:t>
      </w:r>
      <w:r w:rsidR="00404F13" w:rsidRPr="001D3B11">
        <w:rPr>
          <w:rFonts w:asciiTheme="majorHAnsi" w:hAnsiTheme="majorHAnsi" w:cs="Times New Roman"/>
        </w:rPr>
        <w:t>annotations of how activities demonstrate competency, may provide evidence for more than one component.</w:t>
      </w:r>
      <w:r w:rsidR="00B50A89" w:rsidRPr="001D3B11">
        <w:rPr>
          <w:rFonts w:asciiTheme="majorHAnsi" w:hAnsiTheme="majorHAnsi" w:cs="Times New Roman"/>
        </w:rPr>
        <w:t xml:space="preserve"> </w:t>
      </w:r>
      <w:r w:rsidR="000B1CC4" w:rsidRPr="001D3B11">
        <w:rPr>
          <w:rFonts w:asciiTheme="majorHAnsi" w:hAnsiTheme="majorHAnsi" w:cs="Times New Roman"/>
        </w:rPr>
        <w:t>In fact, a single comprehensive artifact can be used as the basis for determining performance on multiple components.</w:t>
      </w:r>
    </w:p>
    <w:p w14:paraId="0C4C7EFC" w14:textId="274269F8" w:rsidR="00AD5D55" w:rsidRPr="001D3B11" w:rsidRDefault="00AD5D55" w:rsidP="00D45169">
      <w:pPr>
        <w:widowControl w:val="0"/>
        <w:autoSpaceDE w:val="0"/>
        <w:autoSpaceDN w:val="0"/>
        <w:adjustRightInd w:val="0"/>
        <w:spacing w:after="240"/>
        <w:ind w:left="360"/>
        <w:rPr>
          <w:rFonts w:asciiTheme="majorHAnsi" w:hAnsiTheme="majorHAnsi" w:cs="Times New Roman"/>
        </w:rPr>
      </w:pPr>
      <w:r w:rsidRPr="001D3B11">
        <w:rPr>
          <w:rFonts w:asciiTheme="majorHAnsi" w:hAnsiTheme="majorHAnsi" w:cs="Times"/>
          <w:i/>
          <w:iCs/>
        </w:rPr>
        <w:t>What support will be provided to help plan for the timely completion of my</w:t>
      </w:r>
      <w:r w:rsidR="007862EE" w:rsidRPr="001D3B11">
        <w:rPr>
          <w:rFonts w:asciiTheme="majorHAnsi" w:hAnsiTheme="majorHAnsi" w:cs="Times"/>
          <w:i/>
          <w:iCs/>
        </w:rPr>
        <w:t xml:space="preserve"> artifacts</w:t>
      </w:r>
      <w:r w:rsidRPr="001D3B11">
        <w:rPr>
          <w:rFonts w:asciiTheme="majorHAnsi" w:hAnsiTheme="majorHAnsi" w:cs="Times"/>
          <w:i/>
          <w:iCs/>
        </w:rPr>
        <w:t xml:space="preserve">? </w:t>
      </w:r>
      <w:r w:rsidRPr="001D3B11">
        <w:rPr>
          <w:rFonts w:asciiTheme="majorHAnsi" w:hAnsiTheme="majorHAnsi" w:cs="Times New Roman"/>
        </w:rPr>
        <w:t xml:space="preserve">Since the </w:t>
      </w:r>
      <w:r w:rsidR="007862EE" w:rsidRPr="001D3B11">
        <w:rPr>
          <w:rFonts w:asciiTheme="majorHAnsi" w:hAnsiTheme="majorHAnsi" w:cs="Times New Roman"/>
        </w:rPr>
        <w:t>artifacts are</w:t>
      </w:r>
      <w:r w:rsidRPr="001D3B11">
        <w:rPr>
          <w:rFonts w:asciiTheme="majorHAnsi" w:hAnsiTheme="majorHAnsi" w:cs="Times New Roman"/>
        </w:rPr>
        <w:t xml:space="preserve"> harvested throughout the year, it would be problematic for </w:t>
      </w:r>
      <w:r w:rsidR="00FC6ED2" w:rsidRPr="001D3B11">
        <w:rPr>
          <w:rFonts w:asciiTheme="majorHAnsi" w:hAnsiTheme="majorHAnsi" w:cs="Times New Roman"/>
        </w:rPr>
        <w:t>the counselor</w:t>
      </w:r>
      <w:r w:rsidRPr="001D3B11">
        <w:rPr>
          <w:rFonts w:asciiTheme="majorHAnsi" w:hAnsiTheme="majorHAnsi" w:cs="Times New Roman"/>
        </w:rPr>
        <w:t xml:space="preserve"> to wait until the end of the year to start </w:t>
      </w:r>
      <w:r w:rsidR="007862EE" w:rsidRPr="001D3B11">
        <w:rPr>
          <w:rFonts w:asciiTheme="majorHAnsi" w:hAnsiTheme="majorHAnsi" w:cs="Times New Roman"/>
        </w:rPr>
        <w:t xml:space="preserve">collecting </w:t>
      </w:r>
      <w:r w:rsidRPr="001D3B11">
        <w:rPr>
          <w:rFonts w:asciiTheme="majorHAnsi" w:hAnsiTheme="majorHAnsi" w:cs="Times New Roman"/>
        </w:rPr>
        <w:t>materials to</w:t>
      </w:r>
      <w:r w:rsidR="007862EE" w:rsidRPr="001D3B11">
        <w:rPr>
          <w:rFonts w:asciiTheme="majorHAnsi" w:hAnsiTheme="majorHAnsi" w:cs="Times New Roman"/>
        </w:rPr>
        <w:t xml:space="preserve"> use for evidence of </w:t>
      </w:r>
      <w:r w:rsidR="008B3483" w:rsidRPr="001D3B11">
        <w:rPr>
          <w:rFonts w:asciiTheme="majorHAnsi" w:hAnsiTheme="majorHAnsi" w:cs="Times New Roman"/>
        </w:rPr>
        <w:t>performance on</w:t>
      </w:r>
      <w:r w:rsidR="007862EE" w:rsidRPr="001D3B11">
        <w:rPr>
          <w:rFonts w:asciiTheme="majorHAnsi" w:hAnsiTheme="majorHAnsi" w:cs="Times New Roman"/>
        </w:rPr>
        <w:t xml:space="preserve"> the components. </w:t>
      </w:r>
      <w:r w:rsidRPr="001D3B11">
        <w:rPr>
          <w:rFonts w:asciiTheme="majorHAnsi" w:hAnsiTheme="majorHAnsi" w:cs="Times New Roman"/>
        </w:rPr>
        <w:t xml:space="preserve">The </w:t>
      </w:r>
      <w:r w:rsidR="00095901">
        <w:rPr>
          <w:rFonts w:asciiTheme="majorHAnsi" w:hAnsiTheme="majorHAnsi" w:cs="Times New Roman"/>
        </w:rPr>
        <w:t>administrator</w:t>
      </w:r>
      <w:r w:rsidRPr="001D3B11">
        <w:rPr>
          <w:rFonts w:asciiTheme="majorHAnsi" w:hAnsiTheme="majorHAnsi" w:cs="Times New Roman"/>
        </w:rPr>
        <w:t xml:space="preserve"> </w:t>
      </w:r>
      <w:r w:rsidR="0080757D">
        <w:rPr>
          <w:rFonts w:asciiTheme="majorHAnsi" w:hAnsiTheme="majorHAnsi" w:cs="Times New Roman"/>
        </w:rPr>
        <w:t>reviews</w:t>
      </w:r>
      <w:r w:rsidR="003E5C7D">
        <w:rPr>
          <w:rFonts w:asciiTheme="majorHAnsi" w:hAnsiTheme="majorHAnsi" w:cs="Times New Roman"/>
        </w:rPr>
        <w:t xml:space="preserve"> the M</w:t>
      </w:r>
      <w:r w:rsidR="0080757D">
        <w:rPr>
          <w:rFonts w:asciiTheme="majorHAnsi" w:hAnsiTheme="majorHAnsi" w:cs="Times New Roman"/>
        </w:rPr>
        <w:t>id-</w:t>
      </w:r>
      <w:r w:rsidR="003E5C7D">
        <w:rPr>
          <w:rFonts w:asciiTheme="majorHAnsi" w:hAnsiTheme="majorHAnsi" w:cs="Times New Roman"/>
        </w:rPr>
        <w:t>Year C</w:t>
      </w:r>
      <w:r w:rsidR="0080757D">
        <w:rPr>
          <w:rFonts w:asciiTheme="majorHAnsi" w:hAnsiTheme="majorHAnsi" w:cs="Times New Roman"/>
        </w:rPr>
        <w:t>hecklist</w:t>
      </w:r>
      <w:r w:rsidRPr="001D3B11">
        <w:rPr>
          <w:rFonts w:asciiTheme="majorHAnsi" w:hAnsiTheme="majorHAnsi" w:cs="Times New Roman"/>
        </w:rPr>
        <w:t xml:space="preserve"> to establish that the counselor understands what to do and is harvesting materials. Progress on the Professional Growth Plan is also </w:t>
      </w:r>
      <w:r w:rsidR="0020381A">
        <w:rPr>
          <w:rFonts w:asciiTheme="majorHAnsi" w:hAnsiTheme="majorHAnsi" w:cs="Times New Roman"/>
        </w:rPr>
        <w:t>checked</w:t>
      </w:r>
      <w:r w:rsidRPr="001D3B11">
        <w:rPr>
          <w:rFonts w:asciiTheme="majorHAnsi" w:hAnsiTheme="majorHAnsi" w:cs="Times New Roman"/>
        </w:rPr>
        <w:t xml:space="preserve">. </w:t>
      </w:r>
      <w:r w:rsidR="00095901">
        <w:rPr>
          <w:rFonts w:asciiTheme="majorHAnsi" w:hAnsiTheme="majorHAnsi" w:cs="Times New Roman"/>
        </w:rPr>
        <w:t>The administrator</w:t>
      </w:r>
      <w:r w:rsidRPr="001D3B11">
        <w:rPr>
          <w:rFonts w:asciiTheme="majorHAnsi" w:hAnsiTheme="majorHAnsi" w:cs="Times New Roman"/>
        </w:rPr>
        <w:t xml:space="preserve"> should encourage additional opportunities for </w:t>
      </w:r>
      <w:r w:rsidR="00FC6ED2" w:rsidRPr="001D3B11">
        <w:rPr>
          <w:rFonts w:asciiTheme="majorHAnsi" w:hAnsiTheme="majorHAnsi" w:cs="Times New Roman"/>
        </w:rPr>
        <w:t xml:space="preserve">the counselor </w:t>
      </w:r>
      <w:r w:rsidRPr="001D3B11">
        <w:rPr>
          <w:rFonts w:asciiTheme="majorHAnsi" w:hAnsiTheme="majorHAnsi" w:cs="Times New Roman"/>
        </w:rPr>
        <w:t>to</w:t>
      </w:r>
      <w:r w:rsidR="00432E58" w:rsidRPr="001D3B11">
        <w:rPr>
          <w:rFonts w:asciiTheme="majorHAnsi" w:hAnsiTheme="majorHAnsi" w:cs="Times New Roman"/>
        </w:rPr>
        <w:t xml:space="preserve"> meet with other counselors</w:t>
      </w:r>
      <w:r w:rsidR="00F368E0" w:rsidRPr="001D3B11">
        <w:rPr>
          <w:rFonts w:asciiTheme="majorHAnsi" w:hAnsiTheme="majorHAnsi" w:cs="Times New Roman"/>
        </w:rPr>
        <w:t>/colleagues</w:t>
      </w:r>
      <w:r w:rsidR="00432E58" w:rsidRPr="001D3B11">
        <w:rPr>
          <w:rFonts w:asciiTheme="majorHAnsi" w:hAnsiTheme="majorHAnsi" w:cs="Times New Roman"/>
        </w:rPr>
        <w:t xml:space="preserve"> to</w:t>
      </w:r>
      <w:r w:rsidRPr="001D3B11">
        <w:rPr>
          <w:rFonts w:asciiTheme="majorHAnsi" w:hAnsiTheme="majorHAnsi" w:cs="Times New Roman"/>
        </w:rPr>
        <w:t xml:space="preserve"> discus</w:t>
      </w:r>
      <w:r w:rsidR="007A6314" w:rsidRPr="001D3B11">
        <w:rPr>
          <w:rFonts w:asciiTheme="majorHAnsi" w:hAnsiTheme="majorHAnsi" w:cs="Times New Roman"/>
        </w:rPr>
        <w:t>s and share materials for their artifact review. This</w:t>
      </w:r>
      <w:r w:rsidRPr="001D3B11">
        <w:rPr>
          <w:rFonts w:asciiTheme="majorHAnsi" w:hAnsiTheme="majorHAnsi" w:cs="Times New Roman"/>
        </w:rPr>
        <w:t xml:space="preserve"> process is not intended to be a solitary endeavor; rather, it presents a rich opportunity to share professional practice. Possible venues for</w:t>
      </w:r>
      <w:r w:rsidR="007C73A3">
        <w:rPr>
          <w:rFonts w:asciiTheme="majorHAnsi" w:hAnsiTheme="majorHAnsi" w:cs="Times New Roman"/>
        </w:rPr>
        <w:t xml:space="preserve"> discussion and sharing</w:t>
      </w:r>
      <w:r w:rsidR="00070C6A">
        <w:rPr>
          <w:rFonts w:asciiTheme="majorHAnsi" w:hAnsiTheme="majorHAnsi" w:cs="Times New Roman"/>
        </w:rPr>
        <w:t xml:space="preserve"> may</w:t>
      </w:r>
      <w:r w:rsidR="007C73A3">
        <w:rPr>
          <w:rFonts w:asciiTheme="majorHAnsi" w:hAnsiTheme="majorHAnsi" w:cs="Times New Roman"/>
        </w:rPr>
        <w:t xml:space="preserve"> include</w:t>
      </w:r>
      <w:r w:rsidR="00070C6A">
        <w:rPr>
          <w:rFonts w:asciiTheme="majorHAnsi" w:hAnsiTheme="majorHAnsi" w:cs="Times New Roman"/>
        </w:rPr>
        <w:t>:</w:t>
      </w:r>
      <w:r w:rsidRPr="001D3B11">
        <w:rPr>
          <w:rFonts w:asciiTheme="majorHAnsi" w:hAnsiTheme="majorHAnsi" w:cs="Times New Roman"/>
        </w:rPr>
        <w:t xml:space="preserve"> </w:t>
      </w:r>
    </w:p>
    <w:p w14:paraId="00C9A977" w14:textId="5C880BDD" w:rsidR="000544DF" w:rsidRPr="001D3B11" w:rsidRDefault="001C556C" w:rsidP="00D45169">
      <w:pPr>
        <w:pStyle w:val="ListParagraph"/>
        <w:widowControl w:val="0"/>
        <w:numPr>
          <w:ilvl w:val="0"/>
          <w:numId w:val="6"/>
        </w:numPr>
        <w:autoSpaceDE w:val="0"/>
        <w:autoSpaceDN w:val="0"/>
        <w:adjustRightInd w:val="0"/>
        <w:spacing w:after="240"/>
        <w:ind w:left="1080"/>
        <w:rPr>
          <w:rFonts w:asciiTheme="majorHAnsi" w:hAnsiTheme="majorHAnsi" w:cs="Times"/>
        </w:rPr>
      </w:pPr>
      <w:r w:rsidRPr="001D3B11">
        <w:rPr>
          <w:rFonts w:asciiTheme="majorHAnsi" w:hAnsiTheme="majorHAnsi" w:cs="Times New Roman"/>
        </w:rPr>
        <w:lastRenderedPageBreak/>
        <w:t>Participants in professional learning communities (</w:t>
      </w:r>
      <w:r w:rsidR="00AD5D55" w:rsidRPr="001D3B11">
        <w:rPr>
          <w:rFonts w:asciiTheme="majorHAnsi" w:hAnsiTheme="majorHAnsi" w:cs="Times New Roman"/>
        </w:rPr>
        <w:t>PLCs</w:t>
      </w:r>
      <w:r w:rsidRPr="001D3B11">
        <w:rPr>
          <w:rFonts w:asciiTheme="majorHAnsi" w:hAnsiTheme="majorHAnsi" w:cs="Times New Roman"/>
        </w:rPr>
        <w:t xml:space="preserve">) </w:t>
      </w:r>
      <w:r w:rsidR="00AD5D55" w:rsidRPr="001D3B11">
        <w:rPr>
          <w:rFonts w:asciiTheme="majorHAnsi" w:hAnsiTheme="majorHAnsi" w:cs="Times New Roman"/>
        </w:rPr>
        <w:t>bring their collection of evidence and discuss</w:t>
      </w:r>
      <w:r w:rsidRPr="001D3B11">
        <w:rPr>
          <w:rFonts w:asciiTheme="majorHAnsi" w:hAnsiTheme="majorHAnsi" w:cs="Times New Roman"/>
        </w:rPr>
        <w:t xml:space="preserve"> with colleagues</w:t>
      </w:r>
      <w:r w:rsidR="00903624">
        <w:rPr>
          <w:rFonts w:asciiTheme="majorHAnsi" w:hAnsiTheme="majorHAnsi" w:cs="Times New Roman"/>
        </w:rPr>
        <w:t>,</w:t>
      </w:r>
    </w:p>
    <w:p w14:paraId="1F3B68AC" w14:textId="2E49683B" w:rsidR="00AD5D55" w:rsidRPr="00095901" w:rsidRDefault="000544DF" w:rsidP="00D45169">
      <w:pPr>
        <w:pStyle w:val="ListParagraph"/>
        <w:widowControl w:val="0"/>
        <w:numPr>
          <w:ilvl w:val="0"/>
          <w:numId w:val="6"/>
        </w:numPr>
        <w:autoSpaceDE w:val="0"/>
        <w:autoSpaceDN w:val="0"/>
        <w:adjustRightInd w:val="0"/>
        <w:spacing w:after="240"/>
        <w:ind w:left="1080"/>
        <w:rPr>
          <w:rFonts w:asciiTheme="majorHAnsi" w:hAnsiTheme="majorHAnsi" w:cs="Times"/>
        </w:rPr>
      </w:pPr>
      <w:r w:rsidRPr="001D3B11">
        <w:rPr>
          <w:rFonts w:asciiTheme="majorHAnsi" w:hAnsiTheme="majorHAnsi" w:cs="Times New Roman"/>
        </w:rPr>
        <w:t>Part of a guidance counselor meeting held within the district is utilized for evidence sharing and comparison of artifacts</w:t>
      </w:r>
      <w:r w:rsidR="00095901">
        <w:rPr>
          <w:rFonts w:asciiTheme="majorHAnsi" w:hAnsiTheme="majorHAnsi" w:cs="Times New Roman"/>
        </w:rPr>
        <w:t>,</w:t>
      </w:r>
    </w:p>
    <w:p w14:paraId="5AFCC61F" w14:textId="72377C7B" w:rsidR="00095901" w:rsidRPr="00095901" w:rsidRDefault="00095901" w:rsidP="00095901">
      <w:pPr>
        <w:pStyle w:val="ListParagraph"/>
        <w:widowControl w:val="0"/>
        <w:numPr>
          <w:ilvl w:val="0"/>
          <w:numId w:val="6"/>
        </w:numPr>
        <w:autoSpaceDE w:val="0"/>
        <w:autoSpaceDN w:val="0"/>
        <w:adjustRightInd w:val="0"/>
        <w:spacing w:after="240"/>
        <w:ind w:left="1080"/>
        <w:rPr>
          <w:rFonts w:asciiTheme="majorHAnsi" w:hAnsiTheme="majorHAnsi" w:cs="Times"/>
        </w:rPr>
      </w:pPr>
      <w:r w:rsidRPr="001D3B11">
        <w:rPr>
          <w:rFonts w:asciiTheme="majorHAnsi" w:hAnsiTheme="majorHAnsi" w:cs="Times New Roman"/>
        </w:rPr>
        <w:t xml:space="preserve">Everyone brings evidence to faculty meetings </w:t>
      </w:r>
      <w:r>
        <w:rPr>
          <w:rFonts w:asciiTheme="majorHAnsi" w:hAnsiTheme="majorHAnsi" w:cs="Times New Roman"/>
        </w:rPr>
        <w:t>to share and discuss.</w:t>
      </w:r>
    </w:p>
    <w:p w14:paraId="26FE9282" w14:textId="6C5CA85F" w:rsidR="00AD5D55" w:rsidRPr="001D3B11" w:rsidRDefault="00AD5D55" w:rsidP="00D45169">
      <w:pPr>
        <w:widowControl w:val="0"/>
        <w:autoSpaceDE w:val="0"/>
        <w:autoSpaceDN w:val="0"/>
        <w:adjustRightInd w:val="0"/>
        <w:spacing w:after="240"/>
        <w:ind w:left="360"/>
        <w:rPr>
          <w:rFonts w:asciiTheme="majorHAnsi" w:hAnsiTheme="majorHAnsi" w:cs="Times"/>
        </w:rPr>
      </w:pPr>
      <w:r w:rsidRPr="001D3B11">
        <w:rPr>
          <w:rFonts w:asciiTheme="majorHAnsi" w:hAnsiTheme="majorHAnsi" w:cs="Times"/>
          <w:i/>
          <w:iCs/>
        </w:rPr>
        <w:t>Can colleagues or team members working on projects together use the same evidence</w:t>
      </w:r>
      <w:r w:rsidRPr="00717ECE">
        <w:rPr>
          <w:rFonts w:asciiTheme="majorHAnsi" w:hAnsiTheme="majorHAnsi" w:cs="Times"/>
          <w:i/>
          <w:iCs/>
        </w:rPr>
        <w:t>?</w:t>
      </w:r>
      <w:r w:rsidRPr="00717ECE">
        <w:rPr>
          <w:rFonts w:asciiTheme="majorHAnsi" w:hAnsiTheme="majorHAnsi" w:cs="Times"/>
          <w:iCs/>
        </w:rPr>
        <w:t xml:space="preserve"> </w:t>
      </w:r>
      <w:r w:rsidR="00717ECE" w:rsidRPr="00717ECE">
        <w:rPr>
          <w:rFonts w:asciiTheme="majorHAnsi" w:hAnsiTheme="majorHAnsi" w:cs="Times"/>
          <w:iCs/>
        </w:rPr>
        <w:t>A c</w:t>
      </w:r>
      <w:r w:rsidRPr="00717ECE">
        <w:rPr>
          <w:rFonts w:asciiTheme="majorHAnsi" w:hAnsiTheme="majorHAnsi" w:cs="Times New Roman"/>
        </w:rPr>
        <w:t xml:space="preserve">ounselor who </w:t>
      </w:r>
      <w:r w:rsidR="00717ECE">
        <w:rPr>
          <w:rFonts w:asciiTheme="majorHAnsi" w:hAnsiTheme="majorHAnsi" w:cs="Times New Roman"/>
        </w:rPr>
        <w:t>is</w:t>
      </w:r>
      <w:r w:rsidRPr="00717ECE">
        <w:rPr>
          <w:rFonts w:asciiTheme="majorHAnsi" w:hAnsiTheme="majorHAnsi" w:cs="Times New Roman"/>
        </w:rPr>
        <w:t xml:space="preserve"> working on a project </w:t>
      </w:r>
      <w:r w:rsidR="00A8102A">
        <w:rPr>
          <w:rFonts w:asciiTheme="majorHAnsi" w:hAnsiTheme="majorHAnsi" w:cs="Times New Roman"/>
        </w:rPr>
        <w:t>with</w:t>
      </w:r>
      <w:r w:rsidRPr="00717ECE">
        <w:rPr>
          <w:rFonts w:asciiTheme="majorHAnsi" w:hAnsiTheme="majorHAnsi" w:cs="Times New Roman"/>
        </w:rPr>
        <w:t xml:space="preserve"> a team </w:t>
      </w:r>
      <w:r w:rsidR="00581D68" w:rsidRPr="00717ECE">
        <w:rPr>
          <w:rFonts w:asciiTheme="majorHAnsi" w:hAnsiTheme="majorHAnsi" w:cs="Times New Roman"/>
        </w:rPr>
        <w:t>(other counselors or</w:t>
      </w:r>
      <w:r w:rsidR="00581D68" w:rsidRPr="001D3B11">
        <w:rPr>
          <w:rFonts w:asciiTheme="majorHAnsi" w:hAnsiTheme="majorHAnsi" w:cs="Times New Roman"/>
        </w:rPr>
        <w:t xml:space="preserve"> teachers) </w:t>
      </w:r>
      <w:r w:rsidR="00E10336">
        <w:rPr>
          <w:rFonts w:asciiTheme="majorHAnsi" w:hAnsiTheme="majorHAnsi" w:cs="Times New Roman"/>
        </w:rPr>
        <w:t xml:space="preserve">or serving as </w:t>
      </w:r>
      <w:r w:rsidR="00717ECE">
        <w:rPr>
          <w:rFonts w:asciiTheme="majorHAnsi" w:hAnsiTheme="majorHAnsi" w:cs="Times New Roman"/>
        </w:rPr>
        <w:t xml:space="preserve">a </w:t>
      </w:r>
      <w:r w:rsidR="00E10336">
        <w:rPr>
          <w:rFonts w:asciiTheme="majorHAnsi" w:hAnsiTheme="majorHAnsi" w:cs="Times New Roman"/>
        </w:rPr>
        <w:t>resource</w:t>
      </w:r>
      <w:r w:rsidRPr="001D3B11">
        <w:rPr>
          <w:rFonts w:asciiTheme="majorHAnsi" w:hAnsiTheme="majorHAnsi" w:cs="Times New Roman"/>
        </w:rPr>
        <w:t xml:space="preserve"> </w:t>
      </w:r>
      <w:r w:rsidR="00A8102A">
        <w:rPr>
          <w:rFonts w:asciiTheme="majorHAnsi" w:hAnsiTheme="majorHAnsi" w:cs="Times New Roman"/>
        </w:rPr>
        <w:t>for</w:t>
      </w:r>
      <w:r w:rsidRPr="001D3B11">
        <w:rPr>
          <w:rFonts w:asciiTheme="majorHAnsi" w:hAnsiTheme="majorHAnsi" w:cs="Times New Roman"/>
        </w:rPr>
        <w:t xml:space="preserve"> other staff may use the same materials or artifacts. For example, if a </w:t>
      </w:r>
      <w:r w:rsidR="007A6314" w:rsidRPr="001D3B11">
        <w:rPr>
          <w:rFonts w:asciiTheme="majorHAnsi" w:hAnsiTheme="majorHAnsi" w:cs="Times New Roman"/>
        </w:rPr>
        <w:t xml:space="preserve">counselor is collaborating with a </w:t>
      </w:r>
      <w:r w:rsidR="00F374B7" w:rsidRPr="001D3B11">
        <w:rPr>
          <w:rFonts w:asciiTheme="majorHAnsi" w:hAnsiTheme="majorHAnsi" w:cs="Times New Roman"/>
        </w:rPr>
        <w:t>school-wide team of teachers, librarians, etc.</w:t>
      </w:r>
      <w:r w:rsidR="000544DF" w:rsidRPr="001D3B11">
        <w:rPr>
          <w:rFonts w:asciiTheme="majorHAnsi" w:hAnsiTheme="majorHAnsi" w:cs="Times New Roman"/>
        </w:rPr>
        <w:t xml:space="preserve"> </w:t>
      </w:r>
      <w:r w:rsidR="00F374B7" w:rsidRPr="001D3B11">
        <w:rPr>
          <w:rFonts w:asciiTheme="majorHAnsi" w:hAnsiTheme="majorHAnsi" w:cs="Times New Roman"/>
        </w:rPr>
        <w:t xml:space="preserve">focused </w:t>
      </w:r>
      <w:r w:rsidR="007A6314" w:rsidRPr="001D3B11">
        <w:rPr>
          <w:rFonts w:asciiTheme="majorHAnsi" w:hAnsiTheme="majorHAnsi" w:cs="Times New Roman"/>
        </w:rPr>
        <w:t xml:space="preserve">on </w:t>
      </w:r>
      <w:r w:rsidR="00581D68" w:rsidRPr="001D3B11">
        <w:rPr>
          <w:rFonts w:asciiTheme="majorHAnsi" w:hAnsiTheme="majorHAnsi" w:cs="Times New Roman"/>
        </w:rPr>
        <w:t xml:space="preserve">raising awareness about </w:t>
      </w:r>
      <w:r w:rsidR="007A6314" w:rsidRPr="001D3B11">
        <w:rPr>
          <w:rFonts w:asciiTheme="majorHAnsi" w:hAnsiTheme="majorHAnsi" w:cs="Times New Roman"/>
        </w:rPr>
        <w:t xml:space="preserve">bullying, </w:t>
      </w:r>
      <w:r w:rsidR="00717ECE">
        <w:rPr>
          <w:rFonts w:asciiTheme="majorHAnsi" w:hAnsiTheme="majorHAnsi" w:cs="Times New Roman"/>
        </w:rPr>
        <w:t>he or she</w:t>
      </w:r>
      <w:r w:rsidRPr="001D3B11">
        <w:rPr>
          <w:rFonts w:asciiTheme="majorHAnsi" w:hAnsiTheme="majorHAnsi" w:cs="Times New Roman"/>
        </w:rPr>
        <w:t xml:space="preserve"> may </w:t>
      </w:r>
      <w:r w:rsidR="00F374B7" w:rsidRPr="001D3B11">
        <w:rPr>
          <w:rFonts w:asciiTheme="majorHAnsi" w:hAnsiTheme="majorHAnsi" w:cs="Times New Roman"/>
        </w:rPr>
        <w:t>work together to guide and support</w:t>
      </w:r>
      <w:r w:rsidRPr="001D3B11">
        <w:rPr>
          <w:rFonts w:asciiTheme="majorHAnsi" w:hAnsiTheme="majorHAnsi" w:cs="Times New Roman"/>
        </w:rPr>
        <w:t xml:space="preserve"> student work</w:t>
      </w:r>
      <w:r w:rsidR="00581D68" w:rsidRPr="001D3B11">
        <w:rPr>
          <w:rFonts w:asciiTheme="majorHAnsi" w:hAnsiTheme="majorHAnsi" w:cs="Times New Roman"/>
        </w:rPr>
        <w:t xml:space="preserve"> </w:t>
      </w:r>
      <w:r w:rsidR="00F374B7" w:rsidRPr="001D3B11">
        <w:rPr>
          <w:rFonts w:asciiTheme="majorHAnsi" w:hAnsiTheme="majorHAnsi" w:cs="Times New Roman"/>
        </w:rPr>
        <w:t xml:space="preserve">such as </w:t>
      </w:r>
      <w:r w:rsidR="00581D68" w:rsidRPr="001D3B11">
        <w:rPr>
          <w:rFonts w:asciiTheme="majorHAnsi" w:hAnsiTheme="majorHAnsi" w:cs="Times New Roman"/>
        </w:rPr>
        <w:t xml:space="preserve">projects, posters, videos, plays, </w:t>
      </w:r>
      <w:r w:rsidR="00F374B7" w:rsidRPr="001D3B11">
        <w:rPr>
          <w:rFonts w:asciiTheme="majorHAnsi" w:hAnsiTheme="majorHAnsi" w:cs="Times New Roman"/>
        </w:rPr>
        <w:t>or a b</w:t>
      </w:r>
      <w:r w:rsidR="00717ECE">
        <w:rPr>
          <w:rFonts w:asciiTheme="majorHAnsi" w:hAnsiTheme="majorHAnsi" w:cs="Times New Roman"/>
        </w:rPr>
        <w:t>ooklet created by the students.</w:t>
      </w:r>
      <w:r w:rsidR="00F374B7" w:rsidRPr="001D3B11">
        <w:rPr>
          <w:rFonts w:asciiTheme="majorHAnsi" w:hAnsiTheme="majorHAnsi" w:cs="Times New Roman"/>
        </w:rPr>
        <w:t xml:space="preserve"> Documentation of the counselor’s </w:t>
      </w:r>
      <w:r w:rsidR="00717ECE">
        <w:rPr>
          <w:rFonts w:asciiTheme="majorHAnsi" w:hAnsiTheme="majorHAnsi" w:cs="Times New Roman"/>
        </w:rPr>
        <w:t>efforts</w:t>
      </w:r>
      <w:r w:rsidR="00F374B7" w:rsidRPr="001D3B11">
        <w:rPr>
          <w:rFonts w:asciiTheme="majorHAnsi" w:hAnsiTheme="majorHAnsi" w:cs="Times New Roman"/>
        </w:rPr>
        <w:t>, such as guiding students towards appropriate resources about positive and supportive behavior, would reflect the counselor</w:t>
      </w:r>
      <w:r w:rsidR="00717ECE">
        <w:rPr>
          <w:rFonts w:asciiTheme="majorHAnsi" w:hAnsiTheme="majorHAnsi" w:cs="Times New Roman"/>
        </w:rPr>
        <w:t>’</w:t>
      </w:r>
      <w:r w:rsidR="00F374B7" w:rsidRPr="001D3B11">
        <w:rPr>
          <w:rFonts w:asciiTheme="majorHAnsi" w:hAnsiTheme="majorHAnsi" w:cs="Times New Roman"/>
        </w:rPr>
        <w:t xml:space="preserve">s individual </w:t>
      </w:r>
      <w:r w:rsidRPr="001D3B11">
        <w:rPr>
          <w:rFonts w:asciiTheme="majorHAnsi" w:hAnsiTheme="majorHAnsi" w:cs="Times New Roman"/>
        </w:rPr>
        <w:t>contributions</w:t>
      </w:r>
      <w:r w:rsidR="00F374B7" w:rsidRPr="001D3B11">
        <w:rPr>
          <w:rFonts w:asciiTheme="majorHAnsi" w:hAnsiTheme="majorHAnsi" w:cs="Times New Roman"/>
        </w:rPr>
        <w:t>.</w:t>
      </w:r>
      <w:r w:rsidRPr="001D3B11">
        <w:rPr>
          <w:rFonts w:asciiTheme="majorHAnsi" w:hAnsiTheme="majorHAnsi" w:cs="Times New Roman"/>
        </w:rPr>
        <w:t xml:space="preserve"> </w:t>
      </w:r>
    </w:p>
    <w:p w14:paraId="1A4C216F" w14:textId="39B42565" w:rsidR="00241292" w:rsidRPr="001D3B11" w:rsidRDefault="00BC540D" w:rsidP="00D45169">
      <w:pPr>
        <w:widowControl w:val="0"/>
        <w:autoSpaceDE w:val="0"/>
        <w:autoSpaceDN w:val="0"/>
        <w:adjustRightInd w:val="0"/>
        <w:spacing w:after="240"/>
        <w:ind w:left="360"/>
        <w:rPr>
          <w:rFonts w:asciiTheme="majorHAnsi" w:hAnsiTheme="majorHAnsi" w:cs="Times New Roman"/>
        </w:rPr>
      </w:pPr>
      <w:r w:rsidRPr="001D3B11">
        <w:rPr>
          <w:rFonts w:asciiTheme="majorHAnsi" w:hAnsiTheme="majorHAnsi" w:cs="Times"/>
          <w:iCs/>
          <w:noProof/>
        </w:rPr>
        <mc:AlternateContent>
          <mc:Choice Requires="wps">
            <w:drawing>
              <wp:anchor distT="0" distB="0" distL="114300" distR="114300" simplePos="0" relativeHeight="251686912" behindDoc="0" locked="0" layoutInCell="1" allowOverlap="1" wp14:anchorId="6D5343ED" wp14:editId="26BF8EE7">
                <wp:simplePos x="0" y="0"/>
                <wp:positionH relativeFrom="column">
                  <wp:posOffset>4425315</wp:posOffset>
                </wp:positionH>
                <wp:positionV relativeFrom="paragraph">
                  <wp:posOffset>38735</wp:posOffset>
                </wp:positionV>
                <wp:extent cx="1513205" cy="1372870"/>
                <wp:effectExtent l="50800" t="25400" r="86995" b="100330"/>
                <wp:wrapThrough wrapText="bothSides">
                  <wp:wrapPolygon edited="0">
                    <wp:start x="1088" y="-400"/>
                    <wp:lineTo x="-725" y="0"/>
                    <wp:lineTo x="-725" y="20781"/>
                    <wp:lineTo x="1450" y="22779"/>
                    <wp:lineTo x="20304" y="22779"/>
                    <wp:lineTo x="20666" y="22379"/>
                    <wp:lineTo x="22479" y="19582"/>
                    <wp:lineTo x="22479" y="4796"/>
                    <wp:lineTo x="21754" y="1998"/>
                    <wp:lineTo x="20666" y="-400"/>
                    <wp:lineTo x="1088" y="-400"/>
                  </wp:wrapPolygon>
                </wp:wrapThrough>
                <wp:docPr id="8" name="Rounded Rectangle 8"/>
                <wp:cNvGraphicFramePr/>
                <a:graphic xmlns:a="http://schemas.openxmlformats.org/drawingml/2006/main">
                  <a:graphicData uri="http://schemas.microsoft.com/office/word/2010/wordprocessingShape">
                    <wps:wsp>
                      <wps:cNvSpPr/>
                      <wps:spPr>
                        <a:xfrm>
                          <a:off x="0" y="0"/>
                          <a:ext cx="1513205" cy="1372870"/>
                        </a:xfrm>
                        <a:prstGeom prst="roundRect">
                          <a:avLst/>
                        </a:prstGeom>
                        <a:solidFill>
                          <a:schemeClr val="accent1">
                            <a:tint val="100000"/>
                            <a:shade val="100000"/>
                            <a:satMod val="130000"/>
                          </a:schemeClr>
                        </a:solidFill>
                      </wps:spPr>
                      <wps:style>
                        <a:lnRef idx="1">
                          <a:schemeClr val="accent1"/>
                        </a:lnRef>
                        <a:fillRef idx="3">
                          <a:schemeClr val="accent1"/>
                        </a:fillRef>
                        <a:effectRef idx="2">
                          <a:schemeClr val="accent1"/>
                        </a:effectRef>
                        <a:fontRef idx="minor">
                          <a:schemeClr val="lt1"/>
                        </a:fontRef>
                      </wps:style>
                      <wps:txbx>
                        <w:txbxContent>
                          <w:p w14:paraId="7384DD6B" w14:textId="77777777" w:rsidR="00070C6A" w:rsidRPr="0032690B" w:rsidRDefault="00070C6A" w:rsidP="00210D3B">
                            <w:pPr>
                              <w:jc w:val="center"/>
                              <w:rPr>
                                <w:rFonts w:asciiTheme="majorHAnsi" w:hAnsiTheme="majorHAnsi"/>
                                <w:b/>
                              </w:rPr>
                            </w:pPr>
                            <w:r w:rsidRPr="0032690B">
                              <w:rPr>
                                <w:rFonts w:asciiTheme="majorHAnsi" w:hAnsiTheme="majorHAnsi"/>
                                <w:b/>
                              </w:rPr>
                              <w:t>Artifact Review may be accomplished through TalentEd or face-to-face.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8" o:spid="_x0000_s1033" style="position:absolute;left:0;text-align:left;margin-left:348.45pt;margin-top:3.05pt;width:119.15pt;height:108.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" fillcolor="#4f81bd [3204]" strokecolor="#4579b8 [3044]">
                <v:shadow on="t" opacity="22937f" mv:blur="40000f" origin=",.5" offset="0,23000emu"/>
                <v:textbox>
                  <w:txbxContent>
                    <w:p w14:paraId="7384DD6B" w14:textId="77777777" w:rsidR="00997EA8" w:rsidRPr="0032690B" w:rsidRDefault="00997EA8" w:rsidP="00210D3B">
                      <w:pPr>
                        <w:jc w:val="center"/>
                        <w:rPr>
                          <w:rFonts w:asciiTheme="majorHAnsi" w:hAnsiTheme="majorHAnsi"/>
                          <w:b/>
                        </w:rPr>
                      </w:pPr>
                      <w:r w:rsidRPr="0032690B">
                        <w:rPr>
                          <w:rFonts w:asciiTheme="majorHAnsi" w:hAnsiTheme="majorHAnsi"/>
                          <w:b/>
                        </w:rPr>
                        <w:t>Artifact Review may be accomplished through TalentEd or face-to-face.</w:t>
                      </w:r>
                    </w:p>
                  </w:txbxContent>
                </v:textbox>
                <w10:wrap type="through"/>
              </v:roundrect>
            </w:pict>
          </mc:Fallback>
        </mc:AlternateContent>
      </w:r>
      <w:r w:rsidR="00AD5D55" w:rsidRPr="001D3B11">
        <w:rPr>
          <w:rFonts w:asciiTheme="majorHAnsi" w:hAnsiTheme="majorHAnsi" w:cs="Times"/>
          <w:i/>
          <w:iCs/>
        </w:rPr>
        <w:t xml:space="preserve">How are </w:t>
      </w:r>
      <w:r w:rsidR="009D4326" w:rsidRPr="001D3B11">
        <w:rPr>
          <w:rFonts w:asciiTheme="majorHAnsi" w:hAnsiTheme="majorHAnsi" w:cs="Times"/>
          <w:i/>
          <w:iCs/>
        </w:rPr>
        <w:t>artifact</w:t>
      </w:r>
      <w:r w:rsidR="00AD5D55" w:rsidRPr="001D3B11">
        <w:rPr>
          <w:rFonts w:asciiTheme="majorHAnsi" w:hAnsiTheme="majorHAnsi" w:cs="Times"/>
          <w:i/>
          <w:iCs/>
        </w:rPr>
        <w:t xml:space="preserve">s reviewed? </w:t>
      </w:r>
      <w:r w:rsidR="00AD5D55" w:rsidRPr="001D3B11">
        <w:rPr>
          <w:rFonts w:asciiTheme="majorHAnsi" w:hAnsiTheme="majorHAnsi" w:cs="Times New Roman"/>
        </w:rPr>
        <w:t xml:space="preserve">The </w:t>
      </w:r>
      <w:r w:rsidR="00095901">
        <w:rPr>
          <w:rFonts w:asciiTheme="majorHAnsi" w:hAnsiTheme="majorHAnsi" w:cs="Times New Roman"/>
        </w:rPr>
        <w:t>administrator</w:t>
      </w:r>
      <w:r w:rsidR="00AD5D55" w:rsidRPr="001D3B11">
        <w:rPr>
          <w:rFonts w:asciiTheme="majorHAnsi" w:hAnsiTheme="majorHAnsi" w:cs="Times New Roman"/>
        </w:rPr>
        <w:t xml:space="preserve"> will </w:t>
      </w:r>
      <w:r w:rsidR="00D45169" w:rsidRPr="001D3B11">
        <w:rPr>
          <w:rFonts w:asciiTheme="majorHAnsi" w:hAnsiTheme="majorHAnsi" w:cs="Times New Roman"/>
        </w:rPr>
        <w:t>schedule an Artifact R</w:t>
      </w:r>
      <w:r w:rsidR="00241292" w:rsidRPr="001D3B11">
        <w:rPr>
          <w:rFonts w:asciiTheme="majorHAnsi" w:hAnsiTheme="majorHAnsi" w:cs="Times New Roman"/>
        </w:rPr>
        <w:t>eview</w:t>
      </w:r>
      <w:r w:rsidR="0026552E" w:rsidRPr="001D3B11">
        <w:rPr>
          <w:rFonts w:asciiTheme="majorHAnsi" w:hAnsiTheme="majorHAnsi" w:cs="Times New Roman"/>
        </w:rPr>
        <w:t xml:space="preserve"> close to the end of the year</w:t>
      </w:r>
      <w:r w:rsidR="00241292" w:rsidRPr="001D3B11">
        <w:rPr>
          <w:rFonts w:asciiTheme="majorHAnsi" w:hAnsiTheme="majorHAnsi" w:cs="Times New Roman"/>
        </w:rPr>
        <w:t>, typically in May</w:t>
      </w:r>
      <w:r w:rsidR="00C4763F">
        <w:rPr>
          <w:rFonts w:asciiTheme="majorHAnsi" w:hAnsiTheme="majorHAnsi" w:cs="Times New Roman"/>
        </w:rPr>
        <w:t xml:space="preserve"> or June</w:t>
      </w:r>
      <w:r w:rsidR="00241292" w:rsidRPr="001D3B11">
        <w:rPr>
          <w:rFonts w:asciiTheme="majorHAnsi" w:hAnsiTheme="majorHAnsi" w:cs="Times New Roman"/>
        </w:rPr>
        <w:t xml:space="preserve">. The </w:t>
      </w:r>
      <w:r w:rsidR="00095901">
        <w:rPr>
          <w:rFonts w:asciiTheme="majorHAnsi" w:hAnsiTheme="majorHAnsi" w:cs="Times New Roman"/>
        </w:rPr>
        <w:t>administrator</w:t>
      </w:r>
      <w:r w:rsidR="00241292" w:rsidRPr="001D3B11">
        <w:rPr>
          <w:rFonts w:asciiTheme="majorHAnsi" w:hAnsiTheme="majorHAnsi" w:cs="Times New Roman"/>
        </w:rPr>
        <w:t xml:space="preserve"> and the counselor decide whether this will be handled through TalentEd communications or in a face-to-face meeting.</w:t>
      </w:r>
      <w:r w:rsidR="00C4763F">
        <w:rPr>
          <w:rFonts w:asciiTheme="majorHAnsi" w:hAnsiTheme="majorHAnsi" w:cs="Times New Roman"/>
        </w:rPr>
        <w:t xml:space="preserve"> Regardless of whether the review is done face-to-face or through TalentEd, the counselor completes </w:t>
      </w:r>
      <w:r w:rsidR="008B3BDD">
        <w:rPr>
          <w:rFonts w:asciiTheme="majorHAnsi" w:hAnsiTheme="majorHAnsi" w:cs="Times New Roman"/>
        </w:rPr>
        <w:t xml:space="preserve">appropriate section of </w:t>
      </w:r>
      <w:r w:rsidR="00C4763F">
        <w:rPr>
          <w:rFonts w:asciiTheme="majorHAnsi" w:hAnsiTheme="majorHAnsi" w:cs="Times New Roman"/>
        </w:rPr>
        <w:t xml:space="preserve">the </w:t>
      </w:r>
      <w:r w:rsidR="008B3BDD" w:rsidRPr="002B002E">
        <w:rPr>
          <w:rFonts w:asciiTheme="majorHAnsi" w:hAnsiTheme="majorHAnsi" w:cs="Times New Roman"/>
          <w:i/>
        </w:rPr>
        <w:t>Artifact Reflection Form</w:t>
      </w:r>
      <w:r w:rsidR="008B3BDD">
        <w:rPr>
          <w:rFonts w:asciiTheme="majorHAnsi" w:hAnsiTheme="majorHAnsi" w:cs="Times New Roman"/>
        </w:rPr>
        <w:t xml:space="preserve"> </w:t>
      </w:r>
      <w:r w:rsidR="00C4763F">
        <w:rPr>
          <w:rFonts w:asciiTheme="majorHAnsi" w:hAnsiTheme="majorHAnsi" w:cs="Times New Roman"/>
        </w:rPr>
        <w:t xml:space="preserve">prior to the artifact review and </w:t>
      </w:r>
      <w:r w:rsidR="008B3BDD" w:rsidRPr="008B3BDD">
        <w:rPr>
          <w:rFonts w:asciiTheme="majorHAnsi" w:hAnsiTheme="majorHAnsi" w:cs="Times New Roman"/>
        </w:rPr>
        <w:t>submits</w:t>
      </w:r>
      <w:r w:rsidR="00C4763F">
        <w:rPr>
          <w:rFonts w:asciiTheme="majorHAnsi" w:hAnsiTheme="majorHAnsi" w:cs="Times New Roman"/>
        </w:rPr>
        <w:t xml:space="preserve"> it in TalentEd.</w:t>
      </w:r>
    </w:p>
    <w:p w14:paraId="0FE927F4" w14:textId="3C44A069" w:rsidR="0026552E" w:rsidRPr="001D3B11" w:rsidRDefault="00DD10CA" w:rsidP="00D45169">
      <w:pPr>
        <w:widowControl w:val="0"/>
        <w:autoSpaceDE w:val="0"/>
        <w:autoSpaceDN w:val="0"/>
        <w:adjustRightInd w:val="0"/>
        <w:spacing w:after="240"/>
        <w:ind w:left="360"/>
        <w:rPr>
          <w:rFonts w:asciiTheme="majorHAnsi" w:hAnsiTheme="majorHAnsi" w:cs="Times New Roman"/>
        </w:rPr>
      </w:pPr>
      <w:r>
        <w:rPr>
          <w:rFonts w:asciiTheme="majorHAnsi" w:hAnsiTheme="majorHAnsi" w:cs="Times"/>
          <w:iCs/>
        </w:rPr>
        <w:t>If scheduled, t</w:t>
      </w:r>
      <w:r w:rsidR="0026552E" w:rsidRPr="001D3B11">
        <w:rPr>
          <w:rFonts w:asciiTheme="majorHAnsi" w:hAnsiTheme="majorHAnsi" w:cs="Times"/>
          <w:iCs/>
        </w:rPr>
        <w:t>he face-</w:t>
      </w:r>
      <w:r w:rsidR="0026552E" w:rsidRPr="001D3B11">
        <w:rPr>
          <w:rFonts w:asciiTheme="majorHAnsi" w:hAnsiTheme="majorHAnsi" w:cs="Times New Roman"/>
        </w:rPr>
        <w:t>to-face meeting would proceed as follows:</w:t>
      </w:r>
      <w:r w:rsidR="00AF487B" w:rsidRPr="001D3B11">
        <w:rPr>
          <w:rFonts w:asciiTheme="majorHAnsi" w:hAnsiTheme="majorHAnsi" w:cs="Times"/>
          <w:iCs/>
          <w:noProof/>
        </w:rPr>
        <w:t xml:space="preserve"> </w:t>
      </w:r>
    </w:p>
    <w:p w14:paraId="7408D93E" w14:textId="7A37A33D" w:rsidR="0026552E" w:rsidRPr="001D3B11" w:rsidRDefault="0026552E" w:rsidP="00D45169">
      <w:pPr>
        <w:pStyle w:val="ListParagraph"/>
        <w:widowControl w:val="0"/>
        <w:numPr>
          <w:ilvl w:val="0"/>
          <w:numId w:val="16"/>
        </w:numPr>
        <w:autoSpaceDE w:val="0"/>
        <w:autoSpaceDN w:val="0"/>
        <w:adjustRightInd w:val="0"/>
        <w:spacing w:after="120"/>
        <w:ind w:left="1080"/>
        <w:rPr>
          <w:rFonts w:asciiTheme="majorHAnsi" w:hAnsiTheme="majorHAnsi" w:cs="Times New Roman"/>
        </w:rPr>
      </w:pPr>
      <w:r w:rsidRPr="001D3B11">
        <w:rPr>
          <w:rFonts w:asciiTheme="majorHAnsi" w:hAnsiTheme="majorHAnsi" w:cs="Times New Roman"/>
        </w:rPr>
        <w:t>The</w:t>
      </w:r>
      <w:r w:rsidR="00FC6ED2" w:rsidRPr="001D3B11">
        <w:rPr>
          <w:rFonts w:asciiTheme="majorHAnsi" w:hAnsiTheme="majorHAnsi" w:cs="Times New Roman"/>
        </w:rPr>
        <w:t xml:space="preserve"> guidance counselor and the a</w:t>
      </w:r>
      <w:r w:rsidRPr="001D3B11">
        <w:rPr>
          <w:rFonts w:asciiTheme="majorHAnsi" w:hAnsiTheme="majorHAnsi" w:cs="Times New Roman"/>
        </w:rPr>
        <w:t>dministrator review artifacts and observation evidence (if applicable).</w:t>
      </w:r>
    </w:p>
    <w:p w14:paraId="12832114" w14:textId="6C69E75D" w:rsidR="0026552E" w:rsidRPr="001D3B11" w:rsidRDefault="0026552E" w:rsidP="00D45169">
      <w:pPr>
        <w:widowControl w:val="0"/>
        <w:numPr>
          <w:ilvl w:val="1"/>
          <w:numId w:val="12"/>
        </w:numPr>
        <w:tabs>
          <w:tab w:val="clear" w:pos="1440"/>
          <w:tab w:val="num" w:pos="720"/>
        </w:tabs>
        <w:autoSpaceDE w:val="0"/>
        <w:autoSpaceDN w:val="0"/>
        <w:adjustRightInd w:val="0"/>
        <w:spacing w:after="120"/>
        <w:ind w:left="1080"/>
        <w:rPr>
          <w:rFonts w:asciiTheme="majorHAnsi" w:hAnsiTheme="majorHAnsi" w:cs="Times New Roman"/>
        </w:rPr>
      </w:pPr>
      <w:r w:rsidRPr="001D3B11">
        <w:rPr>
          <w:rFonts w:asciiTheme="majorHAnsi" w:hAnsiTheme="majorHAnsi" w:cs="Times New Roman"/>
        </w:rPr>
        <w:t xml:space="preserve">The counselor </w:t>
      </w:r>
      <w:r w:rsidR="007D62B9" w:rsidRPr="001D3B11">
        <w:rPr>
          <w:rFonts w:asciiTheme="majorHAnsi" w:hAnsiTheme="majorHAnsi" w:cs="Times New Roman"/>
        </w:rPr>
        <w:t>discusses the</w:t>
      </w:r>
      <w:r w:rsidRPr="001D3B11">
        <w:rPr>
          <w:rFonts w:asciiTheme="majorHAnsi" w:hAnsiTheme="majorHAnsi" w:cs="Times New Roman"/>
        </w:rPr>
        <w:t xml:space="preserve"> annotation explaining the relationship of the artifact to the component.</w:t>
      </w:r>
    </w:p>
    <w:p w14:paraId="4B98B1FD" w14:textId="31A0F601" w:rsidR="0026552E" w:rsidRPr="001D3B11" w:rsidRDefault="007D62B9" w:rsidP="00D45169">
      <w:pPr>
        <w:widowControl w:val="0"/>
        <w:numPr>
          <w:ilvl w:val="1"/>
          <w:numId w:val="12"/>
        </w:numPr>
        <w:tabs>
          <w:tab w:val="clear" w:pos="1440"/>
          <w:tab w:val="num" w:pos="720"/>
        </w:tabs>
        <w:autoSpaceDE w:val="0"/>
        <w:autoSpaceDN w:val="0"/>
        <w:adjustRightInd w:val="0"/>
        <w:spacing w:after="120"/>
        <w:ind w:left="1080"/>
        <w:rPr>
          <w:rFonts w:asciiTheme="majorHAnsi" w:hAnsiTheme="majorHAnsi" w:cs="Times New Roman"/>
        </w:rPr>
      </w:pPr>
      <w:r w:rsidRPr="001D3B11">
        <w:rPr>
          <w:rFonts w:asciiTheme="majorHAnsi" w:hAnsiTheme="majorHAnsi" w:cs="Times New Roman"/>
        </w:rPr>
        <w:t>The a</w:t>
      </w:r>
      <w:r w:rsidR="0026552E" w:rsidRPr="001D3B11">
        <w:rPr>
          <w:rFonts w:asciiTheme="majorHAnsi" w:hAnsiTheme="majorHAnsi" w:cs="Times New Roman"/>
        </w:rPr>
        <w:t>dministrator asks clarifying questions when appropriate</w:t>
      </w:r>
      <w:r w:rsidR="005C1D71" w:rsidRPr="001D3B11">
        <w:rPr>
          <w:rFonts w:asciiTheme="majorHAnsi" w:hAnsiTheme="majorHAnsi" w:cs="Times New Roman"/>
        </w:rPr>
        <w:t xml:space="preserve"> and provides feedback on the guidance counselor’s performance as reflected in the artifacts</w:t>
      </w:r>
      <w:r w:rsidR="00C341C3" w:rsidRPr="001D3B11">
        <w:rPr>
          <w:rFonts w:asciiTheme="majorHAnsi" w:hAnsiTheme="majorHAnsi" w:cs="Times New Roman"/>
        </w:rPr>
        <w:t>.</w:t>
      </w:r>
    </w:p>
    <w:p w14:paraId="3BF119D1" w14:textId="2FCAB696" w:rsidR="0026552E" w:rsidRPr="001D3B11" w:rsidRDefault="0026552E" w:rsidP="00D45169">
      <w:pPr>
        <w:widowControl w:val="0"/>
        <w:numPr>
          <w:ilvl w:val="1"/>
          <w:numId w:val="12"/>
        </w:numPr>
        <w:tabs>
          <w:tab w:val="clear" w:pos="1440"/>
          <w:tab w:val="num" w:pos="720"/>
        </w:tabs>
        <w:autoSpaceDE w:val="0"/>
        <w:autoSpaceDN w:val="0"/>
        <w:adjustRightInd w:val="0"/>
        <w:spacing w:after="120"/>
        <w:ind w:left="1080"/>
        <w:rPr>
          <w:rFonts w:asciiTheme="majorHAnsi" w:hAnsiTheme="majorHAnsi" w:cs="Times New Roman"/>
        </w:rPr>
      </w:pPr>
      <w:r w:rsidRPr="001D3B11">
        <w:rPr>
          <w:rFonts w:asciiTheme="majorHAnsi" w:hAnsiTheme="majorHAnsi" w:cs="Times New Roman"/>
        </w:rPr>
        <w:t>The counselor provides additional information as needed.</w:t>
      </w:r>
    </w:p>
    <w:p w14:paraId="2B7837C6" w14:textId="66732602" w:rsidR="0026552E" w:rsidRPr="001D3B11" w:rsidRDefault="007D62B9" w:rsidP="00D45169">
      <w:pPr>
        <w:widowControl w:val="0"/>
        <w:numPr>
          <w:ilvl w:val="1"/>
          <w:numId w:val="12"/>
        </w:numPr>
        <w:tabs>
          <w:tab w:val="clear" w:pos="1440"/>
          <w:tab w:val="num" w:pos="720"/>
        </w:tabs>
        <w:autoSpaceDE w:val="0"/>
        <w:autoSpaceDN w:val="0"/>
        <w:adjustRightInd w:val="0"/>
        <w:spacing w:after="120"/>
        <w:ind w:left="1080"/>
        <w:rPr>
          <w:rFonts w:asciiTheme="majorHAnsi" w:hAnsiTheme="majorHAnsi" w:cs="Times New Roman"/>
        </w:rPr>
      </w:pPr>
      <w:r w:rsidRPr="001D3B11">
        <w:rPr>
          <w:rFonts w:asciiTheme="majorHAnsi" w:hAnsiTheme="majorHAnsi" w:cs="Times New Roman"/>
        </w:rPr>
        <w:t>The a</w:t>
      </w:r>
      <w:r w:rsidR="0026552E" w:rsidRPr="001D3B11">
        <w:rPr>
          <w:rFonts w:asciiTheme="majorHAnsi" w:hAnsiTheme="majorHAnsi" w:cs="Times New Roman"/>
        </w:rPr>
        <w:t>dministrator scores each component separately.</w:t>
      </w:r>
    </w:p>
    <w:p w14:paraId="2BC9EF20" w14:textId="5FFE29D5" w:rsidR="0026552E" w:rsidRPr="001D3B11" w:rsidRDefault="005C1D71" w:rsidP="00D45169">
      <w:pPr>
        <w:widowControl w:val="0"/>
        <w:numPr>
          <w:ilvl w:val="1"/>
          <w:numId w:val="12"/>
        </w:numPr>
        <w:tabs>
          <w:tab w:val="clear" w:pos="1440"/>
          <w:tab w:val="num" w:pos="720"/>
        </w:tabs>
        <w:autoSpaceDE w:val="0"/>
        <w:autoSpaceDN w:val="0"/>
        <w:adjustRightInd w:val="0"/>
        <w:spacing w:after="240"/>
        <w:ind w:left="1080"/>
        <w:rPr>
          <w:rFonts w:asciiTheme="majorHAnsi" w:hAnsiTheme="majorHAnsi" w:cs="Times New Roman"/>
        </w:rPr>
      </w:pPr>
      <w:r w:rsidRPr="001D3B11">
        <w:rPr>
          <w:rFonts w:asciiTheme="majorHAnsi" w:hAnsiTheme="majorHAnsi" w:cs="Times New Roman"/>
        </w:rPr>
        <w:t>T</w:t>
      </w:r>
      <w:r w:rsidR="007D62B9" w:rsidRPr="001D3B11">
        <w:rPr>
          <w:rFonts w:asciiTheme="majorHAnsi" w:hAnsiTheme="majorHAnsi" w:cs="Times New Roman"/>
        </w:rPr>
        <w:t>he a</w:t>
      </w:r>
      <w:r w:rsidR="0026552E" w:rsidRPr="001D3B11">
        <w:rPr>
          <w:rFonts w:asciiTheme="majorHAnsi" w:hAnsiTheme="majorHAnsi" w:cs="Times New Roman"/>
        </w:rPr>
        <w:t xml:space="preserve">dministrator </w:t>
      </w:r>
      <w:r w:rsidRPr="001D3B11">
        <w:rPr>
          <w:rFonts w:asciiTheme="majorHAnsi" w:hAnsiTheme="majorHAnsi" w:cs="Times New Roman"/>
        </w:rPr>
        <w:t xml:space="preserve">may </w:t>
      </w:r>
      <w:r w:rsidR="0026552E" w:rsidRPr="001D3B11">
        <w:rPr>
          <w:rFonts w:asciiTheme="majorHAnsi" w:hAnsiTheme="majorHAnsi" w:cs="Times New Roman"/>
        </w:rPr>
        <w:t>take notes and then enter scores and feedback in TalentEd</w:t>
      </w:r>
      <w:r w:rsidRPr="001D3B11">
        <w:rPr>
          <w:rFonts w:asciiTheme="majorHAnsi" w:hAnsiTheme="majorHAnsi" w:cs="Times New Roman"/>
        </w:rPr>
        <w:t>, or have TalentEd open during the meeting and enter information directly into TalentEd</w:t>
      </w:r>
      <w:r w:rsidR="00C341C3" w:rsidRPr="001D3B11">
        <w:rPr>
          <w:rFonts w:asciiTheme="majorHAnsi" w:hAnsiTheme="majorHAnsi" w:cs="Times New Roman"/>
        </w:rPr>
        <w:t>.</w:t>
      </w:r>
    </w:p>
    <w:p w14:paraId="0F47467E" w14:textId="60A16286" w:rsidR="00AD5D55" w:rsidRPr="001D3B11" w:rsidRDefault="0026552E" w:rsidP="00D45169">
      <w:pPr>
        <w:widowControl w:val="0"/>
        <w:autoSpaceDE w:val="0"/>
        <w:autoSpaceDN w:val="0"/>
        <w:adjustRightInd w:val="0"/>
        <w:spacing w:after="240"/>
        <w:ind w:left="360"/>
        <w:rPr>
          <w:rFonts w:asciiTheme="majorHAnsi" w:hAnsiTheme="majorHAnsi" w:cs="Times"/>
        </w:rPr>
      </w:pPr>
      <w:r w:rsidRPr="001D3B11">
        <w:rPr>
          <w:rFonts w:asciiTheme="majorHAnsi" w:hAnsiTheme="majorHAnsi" w:cs="Times New Roman"/>
        </w:rPr>
        <w:t>Whether conducted through TalentEd communications or face-to-face, t</w:t>
      </w:r>
      <w:r w:rsidR="00AD5D55" w:rsidRPr="001D3B11">
        <w:rPr>
          <w:rFonts w:asciiTheme="majorHAnsi" w:hAnsiTheme="majorHAnsi" w:cs="Times New Roman"/>
        </w:rPr>
        <w:t xml:space="preserve">he </w:t>
      </w:r>
      <w:r w:rsidRPr="001D3B11">
        <w:rPr>
          <w:rFonts w:asciiTheme="majorHAnsi" w:hAnsiTheme="majorHAnsi" w:cs="Times New Roman"/>
        </w:rPr>
        <w:t>Artifact R</w:t>
      </w:r>
      <w:r w:rsidR="00AD5D55" w:rsidRPr="001D3B11">
        <w:rPr>
          <w:rFonts w:asciiTheme="majorHAnsi" w:hAnsiTheme="majorHAnsi" w:cs="Times New Roman"/>
        </w:rPr>
        <w:t xml:space="preserve">eview should focus on making clear the connections between the components and the artifacts. </w:t>
      </w:r>
      <w:r w:rsidR="005C1D71" w:rsidRPr="001D3B11">
        <w:rPr>
          <w:rFonts w:asciiTheme="majorHAnsi" w:hAnsiTheme="majorHAnsi" w:cs="Times New Roman"/>
        </w:rPr>
        <w:t xml:space="preserve">In addition, </w:t>
      </w:r>
      <w:r w:rsidR="008B3B76" w:rsidRPr="001D3B11">
        <w:rPr>
          <w:rFonts w:asciiTheme="majorHAnsi" w:hAnsiTheme="majorHAnsi" w:cs="Times New Roman"/>
        </w:rPr>
        <w:t xml:space="preserve">the </w:t>
      </w:r>
      <w:r w:rsidR="00095901">
        <w:rPr>
          <w:rFonts w:asciiTheme="majorHAnsi" w:hAnsiTheme="majorHAnsi" w:cs="Times New Roman"/>
        </w:rPr>
        <w:t>administrator</w:t>
      </w:r>
      <w:r w:rsidR="008B3B76" w:rsidRPr="001D3B11">
        <w:rPr>
          <w:rFonts w:asciiTheme="majorHAnsi" w:hAnsiTheme="majorHAnsi" w:cs="Times New Roman"/>
        </w:rPr>
        <w:t xml:space="preserve"> provides feedback on performance</w:t>
      </w:r>
      <w:r w:rsidR="005C1D71" w:rsidRPr="001D3B11">
        <w:rPr>
          <w:rFonts w:asciiTheme="majorHAnsi" w:hAnsiTheme="majorHAnsi" w:cs="Times New Roman"/>
        </w:rPr>
        <w:t xml:space="preserve"> </w:t>
      </w:r>
      <w:r w:rsidR="00172551">
        <w:rPr>
          <w:rFonts w:asciiTheme="majorHAnsi" w:hAnsiTheme="majorHAnsi" w:cs="Times New Roman"/>
        </w:rPr>
        <w:t xml:space="preserve">either in TalentEd or in </w:t>
      </w:r>
      <w:r w:rsidR="00172551">
        <w:rPr>
          <w:rFonts w:asciiTheme="majorHAnsi" w:hAnsiTheme="majorHAnsi" w:cs="Times New Roman"/>
        </w:rPr>
        <w:lastRenderedPageBreak/>
        <w:t>person</w:t>
      </w:r>
      <w:r w:rsidR="005C1D71" w:rsidRPr="001D3B11">
        <w:rPr>
          <w:rFonts w:asciiTheme="majorHAnsi" w:hAnsiTheme="majorHAnsi" w:cs="Times New Roman"/>
        </w:rPr>
        <w:t xml:space="preserve"> in order to promote the professional growth of the guidance counselor.  </w:t>
      </w:r>
    </w:p>
    <w:p w14:paraId="1F28798A" w14:textId="56CA0BFD" w:rsidR="00A27A70" w:rsidRPr="003601AF" w:rsidRDefault="00AD5D55" w:rsidP="003601AF">
      <w:pPr>
        <w:widowControl w:val="0"/>
        <w:autoSpaceDE w:val="0"/>
        <w:autoSpaceDN w:val="0"/>
        <w:adjustRightInd w:val="0"/>
        <w:spacing w:after="240"/>
        <w:ind w:left="360"/>
        <w:rPr>
          <w:rFonts w:asciiTheme="majorHAnsi" w:hAnsiTheme="majorHAnsi" w:cs="Times New Roman"/>
        </w:rPr>
      </w:pPr>
      <w:r w:rsidRPr="001D3B11">
        <w:rPr>
          <w:rFonts w:asciiTheme="majorHAnsi" w:hAnsiTheme="majorHAnsi" w:cs="Times"/>
          <w:i/>
          <w:iCs/>
        </w:rPr>
        <w:t xml:space="preserve">What are the criteria for scoring </w:t>
      </w:r>
      <w:r w:rsidR="00A17552" w:rsidRPr="001D3B11">
        <w:rPr>
          <w:rFonts w:asciiTheme="majorHAnsi" w:hAnsiTheme="majorHAnsi" w:cs="Times"/>
          <w:i/>
          <w:iCs/>
        </w:rPr>
        <w:t>artifacts</w:t>
      </w:r>
      <w:r w:rsidRPr="001D3B11">
        <w:rPr>
          <w:rFonts w:asciiTheme="majorHAnsi" w:hAnsiTheme="majorHAnsi" w:cs="Times"/>
          <w:i/>
          <w:iCs/>
        </w:rPr>
        <w:t xml:space="preserve">? </w:t>
      </w:r>
      <w:r w:rsidRPr="001D3B11">
        <w:rPr>
          <w:rFonts w:asciiTheme="majorHAnsi" w:hAnsiTheme="majorHAnsi" w:cs="Times New Roman"/>
        </w:rPr>
        <w:t xml:space="preserve">Rubrics for each component can be found in </w:t>
      </w:r>
      <w:r w:rsidR="00371F7A" w:rsidRPr="001D3B11">
        <w:rPr>
          <w:rFonts w:asciiTheme="majorHAnsi" w:hAnsiTheme="majorHAnsi" w:cs="Times New Roman"/>
        </w:rPr>
        <w:t>US</w:t>
      </w:r>
      <w:r w:rsidR="00A17552" w:rsidRPr="001D3B11">
        <w:rPr>
          <w:rFonts w:asciiTheme="majorHAnsi" w:hAnsiTheme="majorHAnsi" w:cs="Times New Roman"/>
        </w:rPr>
        <w:t>VI Performance Evaluation Framework for Guidance Counselors</w:t>
      </w:r>
      <w:r w:rsidRPr="001D3B11">
        <w:rPr>
          <w:rFonts w:asciiTheme="majorHAnsi" w:hAnsiTheme="majorHAnsi" w:cs="Times New Roman"/>
        </w:rPr>
        <w:t xml:space="preserve">. </w:t>
      </w:r>
      <w:r w:rsidR="001C3FCF" w:rsidRPr="001D3B11">
        <w:rPr>
          <w:rFonts w:asciiTheme="majorHAnsi" w:hAnsiTheme="majorHAnsi" w:cs="Times New Roman"/>
        </w:rPr>
        <w:t xml:space="preserve">The </w:t>
      </w:r>
      <w:r w:rsidR="00095901">
        <w:rPr>
          <w:rFonts w:asciiTheme="majorHAnsi" w:hAnsiTheme="majorHAnsi" w:cs="Times New Roman"/>
        </w:rPr>
        <w:t>administrator</w:t>
      </w:r>
      <w:r w:rsidR="001C3FCF" w:rsidRPr="001D3B11">
        <w:rPr>
          <w:rFonts w:asciiTheme="majorHAnsi" w:hAnsiTheme="majorHAnsi" w:cs="Times New Roman"/>
        </w:rPr>
        <w:t xml:space="preserve"> will use the</w:t>
      </w:r>
      <w:r w:rsidRPr="001D3B11">
        <w:rPr>
          <w:rFonts w:asciiTheme="majorHAnsi" w:hAnsiTheme="majorHAnsi" w:cs="Times New Roman"/>
        </w:rPr>
        <w:t xml:space="preserve"> </w:t>
      </w:r>
      <w:r w:rsidR="001C3FCF" w:rsidRPr="001D3B11">
        <w:rPr>
          <w:rFonts w:asciiTheme="majorHAnsi" w:hAnsiTheme="majorHAnsi" w:cs="Times New Roman"/>
        </w:rPr>
        <w:t xml:space="preserve">framework </w:t>
      </w:r>
      <w:r w:rsidR="00371F7A" w:rsidRPr="001D3B11">
        <w:rPr>
          <w:rFonts w:asciiTheme="majorHAnsi" w:hAnsiTheme="majorHAnsi" w:cs="Times New Roman"/>
        </w:rPr>
        <w:t>descriptors on the Artifact</w:t>
      </w:r>
      <w:r w:rsidR="008D238E" w:rsidRPr="001D3B11">
        <w:rPr>
          <w:rFonts w:asciiTheme="majorHAnsi" w:hAnsiTheme="majorHAnsi" w:cs="Times New Roman"/>
        </w:rPr>
        <w:t xml:space="preserve"> and Observation</w:t>
      </w:r>
      <w:r w:rsidR="00371F7A" w:rsidRPr="001D3B11">
        <w:rPr>
          <w:rFonts w:asciiTheme="majorHAnsi" w:hAnsiTheme="majorHAnsi" w:cs="Times New Roman"/>
        </w:rPr>
        <w:t xml:space="preserve"> Scoring Form (same descriptors as the Framework)</w:t>
      </w:r>
      <w:r w:rsidRPr="001D3B11">
        <w:rPr>
          <w:rFonts w:asciiTheme="majorHAnsi" w:hAnsiTheme="majorHAnsi" w:cs="Times New Roman"/>
        </w:rPr>
        <w:t xml:space="preserve"> to determine which level the artifacts includ</w:t>
      </w:r>
      <w:r w:rsidR="007F17A4" w:rsidRPr="001D3B11">
        <w:rPr>
          <w:rFonts w:asciiTheme="majorHAnsi" w:hAnsiTheme="majorHAnsi" w:cs="Times New Roman"/>
        </w:rPr>
        <w:t>ed as evidence</w:t>
      </w:r>
      <w:r w:rsidR="00A17552" w:rsidRPr="001D3B11">
        <w:rPr>
          <w:rFonts w:asciiTheme="majorHAnsi" w:hAnsiTheme="majorHAnsi" w:cs="Times New Roman"/>
        </w:rPr>
        <w:t xml:space="preserve"> </w:t>
      </w:r>
      <w:r w:rsidR="001C3FCF" w:rsidRPr="001D3B11">
        <w:rPr>
          <w:rFonts w:asciiTheme="majorHAnsi" w:hAnsiTheme="majorHAnsi" w:cs="Times New Roman"/>
        </w:rPr>
        <w:t>in</w:t>
      </w:r>
      <w:r w:rsidR="00A17552" w:rsidRPr="001D3B11">
        <w:rPr>
          <w:rFonts w:asciiTheme="majorHAnsi" w:hAnsiTheme="majorHAnsi" w:cs="Times New Roman"/>
        </w:rPr>
        <w:t xml:space="preserve"> BriteLocker</w:t>
      </w:r>
      <w:r w:rsidR="001C3FCF" w:rsidRPr="001D3B11">
        <w:rPr>
          <w:rFonts w:asciiTheme="majorHAnsi" w:hAnsiTheme="majorHAnsi" w:cs="Times New Roman"/>
        </w:rPr>
        <w:t xml:space="preserve"> </w:t>
      </w:r>
      <w:r w:rsidR="00223EEB" w:rsidRPr="001D3B11">
        <w:rPr>
          <w:rFonts w:asciiTheme="majorHAnsi" w:hAnsiTheme="majorHAnsi" w:cs="Times New Roman"/>
        </w:rPr>
        <w:t>demonstrate</w:t>
      </w:r>
      <w:r w:rsidRPr="001D3B11">
        <w:rPr>
          <w:rFonts w:asciiTheme="majorHAnsi" w:hAnsiTheme="majorHAnsi" w:cs="Times New Roman"/>
        </w:rPr>
        <w:t xml:space="preserve">. </w:t>
      </w:r>
      <w:r w:rsidR="00371F7A" w:rsidRPr="001D3B11">
        <w:rPr>
          <w:rFonts w:asciiTheme="majorHAnsi" w:hAnsiTheme="majorHAnsi" w:cs="Times New Roman"/>
          <w:b/>
        </w:rPr>
        <w:t xml:space="preserve">This is why it is important that the counselor </w:t>
      </w:r>
      <w:r w:rsidR="007B54D2">
        <w:rPr>
          <w:rFonts w:asciiTheme="majorHAnsi" w:hAnsiTheme="majorHAnsi" w:cs="Times New Roman"/>
          <w:b/>
        </w:rPr>
        <w:t xml:space="preserve">also </w:t>
      </w:r>
      <w:r w:rsidR="00371F7A" w:rsidRPr="001D3B11">
        <w:rPr>
          <w:rFonts w:asciiTheme="majorHAnsi" w:hAnsiTheme="majorHAnsi" w:cs="Times New Roman"/>
          <w:b/>
        </w:rPr>
        <w:t>uses the Framework to provide “targets” during c</w:t>
      </w:r>
      <w:r w:rsidR="008D238E" w:rsidRPr="001D3B11">
        <w:rPr>
          <w:rFonts w:asciiTheme="majorHAnsi" w:hAnsiTheme="majorHAnsi" w:cs="Times New Roman"/>
          <w:b/>
        </w:rPr>
        <w:t>ollection of evidence for the Artifact R</w:t>
      </w:r>
      <w:r w:rsidR="00371F7A" w:rsidRPr="001D3B11">
        <w:rPr>
          <w:rFonts w:asciiTheme="majorHAnsi" w:hAnsiTheme="majorHAnsi" w:cs="Times New Roman"/>
          <w:b/>
        </w:rPr>
        <w:t>eview.</w:t>
      </w:r>
      <w:r w:rsidR="00371F7A" w:rsidRPr="001D3B11">
        <w:rPr>
          <w:rFonts w:asciiTheme="majorHAnsi" w:hAnsiTheme="majorHAnsi" w:cs="Times New Roman"/>
        </w:rPr>
        <w:t xml:space="preserve"> The counselor</w:t>
      </w:r>
      <w:r w:rsidRPr="001D3B11">
        <w:rPr>
          <w:rFonts w:asciiTheme="majorHAnsi" w:hAnsiTheme="majorHAnsi" w:cs="Times New Roman"/>
        </w:rPr>
        <w:t xml:space="preserve"> should read the rubric descripto</w:t>
      </w:r>
      <w:r w:rsidR="007B54D2">
        <w:rPr>
          <w:rFonts w:asciiTheme="majorHAnsi" w:hAnsiTheme="majorHAnsi" w:cs="Times New Roman"/>
        </w:rPr>
        <w:t>rs</w:t>
      </w:r>
      <w:r w:rsidRPr="001D3B11">
        <w:rPr>
          <w:rFonts w:asciiTheme="majorHAnsi" w:hAnsiTheme="majorHAnsi" w:cs="Times New Roman"/>
        </w:rPr>
        <w:t xml:space="preserve"> for Level 4 – Distinguished for each component and use it as a target. Even if they fall short, aiming high will contribut</w:t>
      </w:r>
      <w:r w:rsidR="007D62B9" w:rsidRPr="001D3B11">
        <w:rPr>
          <w:rFonts w:asciiTheme="majorHAnsi" w:hAnsiTheme="majorHAnsi" w:cs="Times New Roman"/>
        </w:rPr>
        <w:t>e to their professional growth.</w:t>
      </w:r>
    </w:p>
    <w:p w14:paraId="1BBE06CA" w14:textId="2CC06C0B" w:rsidR="007D62B9" w:rsidRPr="001D3B11" w:rsidRDefault="007D62B9" w:rsidP="00D45169">
      <w:pPr>
        <w:widowControl w:val="0"/>
        <w:autoSpaceDE w:val="0"/>
        <w:autoSpaceDN w:val="0"/>
        <w:adjustRightInd w:val="0"/>
        <w:spacing w:after="240"/>
        <w:ind w:left="360"/>
        <w:rPr>
          <w:rFonts w:asciiTheme="majorHAnsi" w:hAnsiTheme="majorHAnsi" w:cs="Times"/>
        </w:rPr>
      </w:pPr>
      <w:r w:rsidRPr="001D3B11">
        <w:rPr>
          <w:rFonts w:asciiTheme="majorHAnsi" w:hAnsiTheme="majorHAnsi" w:cs="Times"/>
          <w:i/>
          <w:iCs/>
        </w:rPr>
        <w:t>How will the artifacts be scored?</w:t>
      </w:r>
      <w:r w:rsidRPr="001D3B11">
        <w:rPr>
          <w:rFonts w:asciiTheme="majorHAnsi" w:hAnsiTheme="majorHAnsi" w:cs="Times New Roman"/>
        </w:rPr>
        <w:t xml:space="preserve"> The administrator will score each component separately, using the appropriate component of the </w:t>
      </w:r>
      <w:r w:rsidRPr="005B6199">
        <w:rPr>
          <w:rFonts w:asciiTheme="majorHAnsi" w:hAnsiTheme="majorHAnsi" w:cs="Times New Roman"/>
          <w:i/>
        </w:rPr>
        <w:t>Artifact</w:t>
      </w:r>
      <w:r w:rsidR="008D238E" w:rsidRPr="005B6199">
        <w:rPr>
          <w:rFonts w:asciiTheme="majorHAnsi" w:hAnsiTheme="majorHAnsi" w:cs="Times New Roman"/>
          <w:i/>
        </w:rPr>
        <w:t xml:space="preserve"> and Observation</w:t>
      </w:r>
      <w:r w:rsidRPr="005B6199">
        <w:rPr>
          <w:rFonts w:asciiTheme="majorHAnsi" w:hAnsiTheme="majorHAnsi" w:cs="Times New Roman"/>
          <w:i/>
        </w:rPr>
        <w:t xml:space="preserve"> Scoring Form</w:t>
      </w:r>
      <w:r w:rsidRPr="001D3B11">
        <w:rPr>
          <w:rFonts w:asciiTheme="majorHAnsi" w:hAnsiTheme="majorHAnsi" w:cs="Times New Roman"/>
        </w:rPr>
        <w:t xml:space="preserve">. </w:t>
      </w:r>
    </w:p>
    <w:p w14:paraId="622E6360" w14:textId="26A08201" w:rsidR="00EB14DC" w:rsidRPr="001D3B11" w:rsidRDefault="00877657" w:rsidP="00877657">
      <w:pPr>
        <w:widowControl w:val="0"/>
        <w:autoSpaceDE w:val="0"/>
        <w:autoSpaceDN w:val="0"/>
        <w:adjustRightInd w:val="0"/>
        <w:spacing w:after="240"/>
        <w:rPr>
          <w:rFonts w:asciiTheme="majorHAnsi" w:hAnsiTheme="majorHAnsi" w:cs="Times New Roman"/>
        </w:rPr>
      </w:pPr>
      <w:r w:rsidRPr="001D3B11">
        <w:rPr>
          <w:rFonts w:asciiTheme="majorHAnsi" w:hAnsiTheme="majorHAnsi" w:cs="Times New Roman"/>
        </w:rPr>
        <w:t>A useful</w:t>
      </w:r>
      <w:r w:rsidR="00837256" w:rsidRPr="001D3B11">
        <w:rPr>
          <w:rFonts w:asciiTheme="majorHAnsi" w:hAnsiTheme="majorHAnsi" w:cs="Times New Roman"/>
        </w:rPr>
        <w:t xml:space="preserve"> timeline for </w:t>
      </w:r>
      <w:r w:rsidR="00A73DF0" w:rsidRPr="001D3B11">
        <w:rPr>
          <w:rFonts w:asciiTheme="majorHAnsi" w:hAnsiTheme="majorHAnsi" w:cs="Times New Roman"/>
        </w:rPr>
        <w:t>Artifact Collection and Review</w:t>
      </w:r>
      <w:r w:rsidR="00837256" w:rsidRPr="001D3B11">
        <w:rPr>
          <w:rFonts w:asciiTheme="majorHAnsi" w:hAnsiTheme="majorHAnsi" w:cs="Times New Roman"/>
        </w:rPr>
        <w:t xml:space="preserve"> that summarizes this section</w:t>
      </w:r>
      <w:r w:rsidR="00797FE9">
        <w:rPr>
          <w:rFonts w:asciiTheme="majorHAnsi" w:hAnsiTheme="majorHAnsi" w:cs="Times New Roman"/>
        </w:rPr>
        <w:t xml:space="preserve"> i</w:t>
      </w:r>
      <w:r w:rsidRPr="001D3B11">
        <w:rPr>
          <w:rFonts w:asciiTheme="majorHAnsi" w:hAnsiTheme="majorHAnsi" w:cs="Times New Roman"/>
        </w:rPr>
        <w:t>s found in Appendix 4.</w:t>
      </w:r>
    </w:p>
    <w:p w14:paraId="7716B4C1" w14:textId="6CE35727" w:rsidR="00B50A89" w:rsidRPr="001D3B11" w:rsidRDefault="00B50A89" w:rsidP="00D45169">
      <w:pPr>
        <w:pStyle w:val="ListParagraph"/>
        <w:widowControl w:val="0"/>
        <w:numPr>
          <w:ilvl w:val="0"/>
          <w:numId w:val="9"/>
        </w:numPr>
        <w:autoSpaceDE w:val="0"/>
        <w:autoSpaceDN w:val="0"/>
        <w:adjustRightInd w:val="0"/>
        <w:ind w:left="360"/>
        <w:rPr>
          <w:rFonts w:asciiTheme="majorHAnsi" w:hAnsiTheme="majorHAnsi" w:cs="Times New Roman"/>
          <w:i/>
        </w:rPr>
      </w:pPr>
      <w:r w:rsidRPr="001D3B11">
        <w:rPr>
          <w:rFonts w:asciiTheme="majorHAnsi" w:hAnsiTheme="majorHAnsi" w:cs="Times New Roman"/>
          <w:i/>
        </w:rPr>
        <w:t>Observation</w:t>
      </w:r>
    </w:p>
    <w:p w14:paraId="3D214AEC" w14:textId="79ED3DEE" w:rsidR="00B50A89" w:rsidRPr="001D3B11" w:rsidRDefault="00B50A89" w:rsidP="00D45169">
      <w:pPr>
        <w:widowControl w:val="0"/>
        <w:autoSpaceDE w:val="0"/>
        <w:autoSpaceDN w:val="0"/>
        <w:adjustRightInd w:val="0"/>
        <w:ind w:left="360"/>
        <w:rPr>
          <w:rFonts w:asciiTheme="majorHAnsi" w:hAnsiTheme="majorHAnsi" w:cs="Times New Roman"/>
        </w:rPr>
      </w:pPr>
      <w:r w:rsidRPr="001D3B11">
        <w:rPr>
          <w:rFonts w:asciiTheme="majorHAnsi" w:hAnsiTheme="majorHAnsi" w:cs="Times New Roman"/>
        </w:rPr>
        <w:t xml:space="preserve">The guidance counselor conducts many activities during a school year that are observable.  For example, s/he implements classroom and small group guidance sessions on a variety of topics, participates in Basic Child Study Team meetings, conducts parent conferences about student progress and/or behavior, makes presentations to parents, students and faculty, and leads special programs, such as Career Day. If the counselor feels that his/her skills related to a specific component are better measured through direct observation and/or cannot be adequately measured with Artifact Review, then an observation is scheduled with the </w:t>
      </w:r>
      <w:r w:rsidR="00392CC1">
        <w:rPr>
          <w:rFonts w:asciiTheme="majorHAnsi" w:hAnsiTheme="majorHAnsi" w:cs="Times New Roman"/>
        </w:rPr>
        <w:t>administrator</w:t>
      </w:r>
      <w:r w:rsidRPr="001D3B11">
        <w:rPr>
          <w:rFonts w:asciiTheme="majorHAnsi" w:hAnsiTheme="majorHAnsi" w:cs="Times New Roman"/>
        </w:rPr>
        <w:t xml:space="preserve">. </w:t>
      </w:r>
    </w:p>
    <w:p w14:paraId="41440E7C" w14:textId="77777777" w:rsidR="00B50A89" w:rsidRPr="001D3B11" w:rsidRDefault="00B50A89" w:rsidP="00D45169">
      <w:pPr>
        <w:widowControl w:val="0"/>
        <w:autoSpaceDE w:val="0"/>
        <w:autoSpaceDN w:val="0"/>
        <w:adjustRightInd w:val="0"/>
        <w:ind w:left="360"/>
        <w:rPr>
          <w:rFonts w:asciiTheme="majorHAnsi" w:hAnsiTheme="majorHAnsi" w:cs="Times New Roman"/>
        </w:rPr>
      </w:pPr>
    </w:p>
    <w:p w14:paraId="6AEC8136" w14:textId="1A3052C1" w:rsidR="00B50A89" w:rsidRPr="001D3B11" w:rsidRDefault="00B50A89" w:rsidP="00D45169">
      <w:pPr>
        <w:widowControl w:val="0"/>
        <w:autoSpaceDE w:val="0"/>
        <w:autoSpaceDN w:val="0"/>
        <w:adjustRightInd w:val="0"/>
        <w:ind w:left="360"/>
        <w:rPr>
          <w:rFonts w:asciiTheme="majorHAnsi" w:hAnsiTheme="majorHAnsi" w:cs="Times New Roman"/>
        </w:rPr>
      </w:pPr>
      <w:r w:rsidRPr="001D3B11">
        <w:rPr>
          <w:rFonts w:asciiTheme="majorHAnsi" w:hAnsiTheme="majorHAnsi" w:cs="Times New Roman"/>
        </w:rPr>
        <w:t xml:space="preserve">Evidence for scoring is collected by the </w:t>
      </w:r>
      <w:r w:rsidR="00392CC1">
        <w:rPr>
          <w:rFonts w:asciiTheme="majorHAnsi" w:hAnsiTheme="majorHAnsi" w:cs="Times New Roman"/>
        </w:rPr>
        <w:t>administrator</w:t>
      </w:r>
      <w:r w:rsidRPr="001D3B11">
        <w:rPr>
          <w:rFonts w:asciiTheme="majorHAnsi" w:hAnsiTheme="majorHAnsi" w:cs="Times New Roman"/>
        </w:rPr>
        <w:t xml:space="preserve"> during the observation based on the levels associated with the Components of the USVI Performance Evaluation Framework for</w:t>
      </w:r>
      <w:r w:rsidRPr="001D3B11">
        <w:rPr>
          <w:rFonts w:asciiTheme="majorHAnsi" w:hAnsiTheme="majorHAnsi" w:cs="Times New Roman"/>
          <w:i/>
          <w:iCs/>
        </w:rPr>
        <w:t xml:space="preserve"> </w:t>
      </w:r>
      <w:r w:rsidRPr="001D3B11">
        <w:rPr>
          <w:rFonts w:asciiTheme="majorHAnsi" w:hAnsiTheme="majorHAnsi" w:cs="Times New Roman"/>
          <w:iCs/>
        </w:rPr>
        <w:t>Guidance Counselors</w:t>
      </w:r>
      <w:r w:rsidRPr="001D3B11">
        <w:rPr>
          <w:rFonts w:asciiTheme="majorHAnsi" w:hAnsiTheme="majorHAnsi" w:cs="Times New Roman"/>
        </w:rPr>
        <w:t>. The</w:t>
      </w:r>
      <w:r w:rsidRPr="001D3B11">
        <w:rPr>
          <w:rFonts w:asciiTheme="majorHAnsi" w:hAnsiTheme="majorHAnsi" w:cs="Times New Roman"/>
          <w:b/>
        </w:rPr>
        <w:t xml:space="preserve"> </w:t>
      </w:r>
      <w:r w:rsidRPr="002B002E">
        <w:rPr>
          <w:rFonts w:asciiTheme="majorHAnsi" w:hAnsiTheme="majorHAnsi" w:cs="Times New Roman"/>
          <w:i/>
        </w:rPr>
        <w:t>Artifact</w:t>
      </w:r>
      <w:r w:rsidR="00392CC1" w:rsidRPr="002B002E">
        <w:rPr>
          <w:rFonts w:asciiTheme="majorHAnsi" w:hAnsiTheme="majorHAnsi" w:cs="Times New Roman"/>
          <w:i/>
        </w:rPr>
        <w:t xml:space="preserve"> and Observation</w:t>
      </w:r>
      <w:r w:rsidRPr="002B002E">
        <w:rPr>
          <w:rFonts w:asciiTheme="majorHAnsi" w:hAnsiTheme="majorHAnsi" w:cs="Times New Roman"/>
          <w:i/>
        </w:rPr>
        <w:t xml:space="preserve"> Scoring Form</w:t>
      </w:r>
      <w:r w:rsidRPr="001D3B11">
        <w:rPr>
          <w:rFonts w:asciiTheme="majorHAnsi" w:hAnsiTheme="majorHAnsi" w:cs="Times New Roman"/>
          <w:b/>
        </w:rPr>
        <w:t xml:space="preserve"> </w:t>
      </w:r>
      <w:r w:rsidRPr="001D3B11">
        <w:rPr>
          <w:rFonts w:asciiTheme="majorHAnsi" w:hAnsiTheme="majorHAnsi" w:cs="Times New Roman"/>
        </w:rPr>
        <w:t>(see</w:t>
      </w:r>
      <w:r w:rsidR="00466503">
        <w:rPr>
          <w:rFonts w:asciiTheme="majorHAnsi" w:hAnsiTheme="majorHAnsi" w:cs="Times New Roman"/>
        </w:rPr>
        <w:t xml:space="preserve"> </w:t>
      </w:r>
      <w:r w:rsidR="00392CC1">
        <w:rPr>
          <w:rFonts w:asciiTheme="majorHAnsi" w:hAnsiTheme="majorHAnsi" w:cs="Times New Roman"/>
        </w:rPr>
        <w:t>EES</w:t>
      </w:r>
      <w:r w:rsidRPr="001D3B11">
        <w:rPr>
          <w:rFonts w:asciiTheme="majorHAnsi" w:hAnsiTheme="majorHAnsi" w:cs="Times New Roman"/>
        </w:rPr>
        <w:t xml:space="preserve"> </w:t>
      </w:r>
      <w:hyperlink r:id="rId50" w:history="1">
        <w:r w:rsidRPr="001D3B11">
          <w:rPr>
            <w:rStyle w:val="Hyperlink"/>
            <w:rFonts w:asciiTheme="majorHAnsi" w:hAnsiTheme="majorHAnsi" w:cs="Times New Roman"/>
          </w:rPr>
          <w:t>Portal</w:t>
        </w:r>
      </w:hyperlink>
      <w:r w:rsidRPr="001D3B11">
        <w:rPr>
          <w:rFonts w:asciiTheme="majorHAnsi" w:hAnsiTheme="majorHAnsi" w:cs="Times New Roman"/>
        </w:rPr>
        <w:t xml:space="preserve">) is used to record the evidence. Only the components selected by the guidance counselor in consultation with the administrator should be considered and scored during the observation.  </w:t>
      </w:r>
    </w:p>
    <w:p w14:paraId="0E25F07A" w14:textId="77777777" w:rsidR="00B50A89" w:rsidRPr="001D3B11" w:rsidRDefault="00B50A89" w:rsidP="00D45169">
      <w:pPr>
        <w:widowControl w:val="0"/>
        <w:autoSpaceDE w:val="0"/>
        <w:autoSpaceDN w:val="0"/>
        <w:adjustRightInd w:val="0"/>
        <w:ind w:left="360"/>
        <w:rPr>
          <w:rFonts w:asciiTheme="majorHAnsi" w:hAnsiTheme="majorHAnsi" w:cs="Times New Roman"/>
          <w:highlight w:val="yellow"/>
        </w:rPr>
      </w:pPr>
    </w:p>
    <w:p w14:paraId="333FC90B" w14:textId="52B12423" w:rsidR="00997EA8" w:rsidRPr="00070C6A" w:rsidRDefault="00B50A89" w:rsidP="00070C6A">
      <w:pPr>
        <w:widowControl w:val="0"/>
        <w:autoSpaceDE w:val="0"/>
        <w:autoSpaceDN w:val="0"/>
        <w:adjustRightInd w:val="0"/>
        <w:ind w:left="360"/>
        <w:rPr>
          <w:rFonts w:asciiTheme="majorHAnsi" w:hAnsiTheme="majorHAnsi" w:cs="Times New Roman"/>
        </w:rPr>
      </w:pPr>
      <w:r w:rsidRPr="001D3B11">
        <w:rPr>
          <w:rFonts w:asciiTheme="majorHAnsi" w:hAnsiTheme="majorHAnsi" w:cs="Times New Roman"/>
        </w:rPr>
        <w:t xml:space="preserve">After the observation, the </w:t>
      </w:r>
      <w:r w:rsidR="00392CC1">
        <w:rPr>
          <w:rFonts w:asciiTheme="majorHAnsi" w:hAnsiTheme="majorHAnsi" w:cs="Times New Roman"/>
        </w:rPr>
        <w:t>administrator</w:t>
      </w:r>
      <w:r w:rsidRPr="001D3B11">
        <w:rPr>
          <w:rFonts w:asciiTheme="majorHAnsi" w:hAnsiTheme="majorHAnsi" w:cs="Times New Roman"/>
        </w:rPr>
        <w:t xml:space="preserve"> schedules a post-observation meeting in TalentEd</w:t>
      </w:r>
      <w:r w:rsidR="00FB2708">
        <w:rPr>
          <w:rFonts w:asciiTheme="majorHAnsi" w:hAnsiTheme="majorHAnsi" w:cs="Times New Roman"/>
        </w:rPr>
        <w:t>,</w:t>
      </w:r>
      <w:r w:rsidRPr="001D3B11">
        <w:rPr>
          <w:rFonts w:asciiTheme="majorHAnsi" w:hAnsiTheme="majorHAnsi" w:cs="Times New Roman"/>
        </w:rPr>
        <w:t xml:space="preserve"> and the counselor confirms. </w:t>
      </w:r>
      <w:r w:rsidR="009368D6">
        <w:rPr>
          <w:rFonts w:asciiTheme="majorHAnsi" w:hAnsiTheme="majorHAnsi" w:cs="Times New Roman"/>
        </w:rPr>
        <w:t xml:space="preserve">Prior to that meeting, the </w:t>
      </w:r>
      <w:r w:rsidR="009368D6" w:rsidRPr="001D3B11">
        <w:rPr>
          <w:rFonts w:asciiTheme="majorHAnsi" w:hAnsiTheme="majorHAnsi" w:cs="Times New Roman"/>
        </w:rPr>
        <w:t xml:space="preserve">counselor </w:t>
      </w:r>
      <w:r w:rsidR="009368D6">
        <w:rPr>
          <w:rFonts w:asciiTheme="majorHAnsi" w:hAnsiTheme="majorHAnsi" w:cs="Times New Roman"/>
        </w:rPr>
        <w:t xml:space="preserve">completes the </w:t>
      </w:r>
      <w:r w:rsidR="009368D6" w:rsidRPr="002B002E">
        <w:rPr>
          <w:rFonts w:asciiTheme="majorHAnsi" w:hAnsiTheme="majorHAnsi" w:cs="Times New Roman"/>
          <w:i/>
        </w:rPr>
        <w:t>Observation Reflection For</w:t>
      </w:r>
      <w:r w:rsidR="008B3BDD" w:rsidRPr="002B002E">
        <w:rPr>
          <w:rFonts w:asciiTheme="majorHAnsi" w:hAnsiTheme="majorHAnsi" w:cs="Times New Roman"/>
          <w:i/>
        </w:rPr>
        <w:t>m</w:t>
      </w:r>
      <w:r w:rsidR="00392CC1">
        <w:rPr>
          <w:rFonts w:asciiTheme="majorHAnsi" w:hAnsiTheme="majorHAnsi" w:cs="Times New Roman"/>
          <w:b/>
        </w:rPr>
        <w:t xml:space="preserve"> </w:t>
      </w:r>
      <w:r w:rsidR="00392CC1" w:rsidRPr="001D3B11">
        <w:rPr>
          <w:rFonts w:asciiTheme="majorHAnsi" w:hAnsiTheme="majorHAnsi" w:cs="Times New Roman"/>
        </w:rPr>
        <w:t>(see</w:t>
      </w:r>
      <w:r w:rsidR="00466503">
        <w:rPr>
          <w:rFonts w:asciiTheme="majorHAnsi" w:hAnsiTheme="majorHAnsi" w:cs="Times New Roman"/>
        </w:rPr>
        <w:t xml:space="preserve"> </w:t>
      </w:r>
      <w:r w:rsidR="00392CC1">
        <w:rPr>
          <w:rFonts w:asciiTheme="majorHAnsi" w:hAnsiTheme="majorHAnsi" w:cs="Times New Roman"/>
        </w:rPr>
        <w:t>EES</w:t>
      </w:r>
      <w:r w:rsidR="00392CC1" w:rsidRPr="001D3B11">
        <w:rPr>
          <w:rFonts w:asciiTheme="majorHAnsi" w:hAnsiTheme="majorHAnsi" w:cs="Times New Roman"/>
        </w:rPr>
        <w:t xml:space="preserve"> </w:t>
      </w:r>
      <w:hyperlink r:id="rId51" w:history="1">
        <w:r w:rsidR="00392CC1" w:rsidRPr="001D3B11">
          <w:rPr>
            <w:rStyle w:val="Hyperlink"/>
            <w:rFonts w:asciiTheme="majorHAnsi" w:hAnsiTheme="majorHAnsi" w:cs="Times New Roman"/>
          </w:rPr>
          <w:t>Portal</w:t>
        </w:r>
      </w:hyperlink>
      <w:r w:rsidR="00392CC1">
        <w:rPr>
          <w:rFonts w:asciiTheme="majorHAnsi" w:hAnsiTheme="majorHAnsi" w:cs="Times New Roman"/>
        </w:rPr>
        <w:t>)</w:t>
      </w:r>
      <w:r w:rsidR="008B3BDD">
        <w:rPr>
          <w:rFonts w:asciiTheme="majorHAnsi" w:hAnsiTheme="majorHAnsi" w:cs="Times New Roman"/>
        </w:rPr>
        <w:t xml:space="preserve"> for the observed component(s)</w:t>
      </w:r>
      <w:r w:rsidR="009368D6">
        <w:rPr>
          <w:rFonts w:asciiTheme="majorHAnsi" w:hAnsiTheme="majorHAnsi" w:cs="Times New Roman"/>
        </w:rPr>
        <w:t xml:space="preserve"> and </w:t>
      </w:r>
      <w:r w:rsidR="008B3BDD">
        <w:rPr>
          <w:rFonts w:asciiTheme="majorHAnsi" w:hAnsiTheme="majorHAnsi" w:cs="Times New Roman"/>
        </w:rPr>
        <w:t>submits</w:t>
      </w:r>
      <w:r w:rsidR="009368D6">
        <w:rPr>
          <w:rFonts w:asciiTheme="majorHAnsi" w:hAnsiTheme="majorHAnsi" w:cs="Times New Roman"/>
        </w:rPr>
        <w:t xml:space="preserve"> in TalentEd. </w:t>
      </w:r>
      <w:r w:rsidRPr="001D3B11">
        <w:rPr>
          <w:rFonts w:asciiTheme="majorHAnsi" w:hAnsiTheme="majorHAnsi" w:cs="Times New Roman"/>
        </w:rPr>
        <w:t xml:space="preserve">After discussing his or her feedback with the counselor during the post-conference, the </w:t>
      </w:r>
      <w:r w:rsidR="00392CC1">
        <w:rPr>
          <w:rFonts w:asciiTheme="majorHAnsi" w:hAnsiTheme="majorHAnsi" w:cs="Times New Roman"/>
        </w:rPr>
        <w:t>administrator</w:t>
      </w:r>
      <w:r w:rsidRPr="001D3B11">
        <w:rPr>
          <w:rFonts w:asciiTheme="majorHAnsi" w:hAnsiTheme="majorHAnsi" w:cs="Times New Roman"/>
        </w:rPr>
        <w:t xml:space="preserve"> submits the Artifact and Observation Scoring Form.</w:t>
      </w:r>
      <w:r w:rsidR="00DB5A26" w:rsidRPr="001D3B11">
        <w:rPr>
          <w:rFonts w:asciiTheme="majorHAnsi" w:hAnsiTheme="majorHAnsi" w:cs="Times New Roman"/>
        </w:rPr>
        <w:t xml:space="preserve"> This is completed within 10 days of the observation.</w:t>
      </w:r>
    </w:p>
    <w:p w14:paraId="31107D7E" w14:textId="77777777" w:rsidR="00997EA8" w:rsidRDefault="00997EA8" w:rsidP="00A1072D">
      <w:pPr>
        <w:widowControl w:val="0"/>
        <w:autoSpaceDE w:val="0"/>
        <w:autoSpaceDN w:val="0"/>
        <w:adjustRightInd w:val="0"/>
        <w:rPr>
          <w:rFonts w:asciiTheme="majorHAnsi" w:hAnsiTheme="majorHAnsi" w:cs="Times New Roman"/>
          <w:b/>
        </w:rPr>
      </w:pPr>
    </w:p>
    <w:p w14:paraId="57DA7CD9" w14:textId="77777777" w:rsidR="00686ACA" w:rsidRDefault="00686ACA" w:rsidP="00A1072D">
      <w:pPr>
        <w:widowControl w:val="0"/>
        <w:autoSpaceDE w:val="0"/>
        <w:autoSpaceDN w:val="0"/>
        <w:adjustRightInd w:val="0"/>
        <w:rPr>
          <w:rFonts w:asciiTheme="majorHAnsi" w:hAnsiTheme="majorHAnsi" w:cs="Times New Roman"/>
          <w:b/>
        </w:rPr>
      </w:pPr>
    </w:p>
    <w:p w14:paraId="73F46BA4" w14:textId="77777777" w:rsidR="00686ACA" w:rsidRDefault="00686ACA" w:rsidP="00A1072D">
      <w:pPr>
        <w:widowControl w:val="0"/>
        <w:autoSpaceDE w:val="0"/>
        <w:autoSpaceDN w:val="0"/>
        <w:adjustRightInd w:val="0"/>
        <w:rPr>
          <w:rFonts w:asciiTheme="majorHAnsi" w:hAnsiTheme="majorHAnsi" w:cs="Times New Roman"/>
          <w:b/>
        </w:rPr>
      </w:pPr>
    </w:p>
    <w:p w14:paraId="02D2787B" w14:textId="77777777" w:rsidR="00686ACA" w:rsidRDefault="00686ACA" w:rsidP="00A1072D">
      <w:pPr>
        <w:widowControl w:val="0"/>
        <w:autoSpaceDE w:val="0"/>
        <w:autoSpaceDN w:val="0"/>
        <w:adjustRightInd w:val="0"/>
        <w:rPr>
          <w:rFonts w:asciiTheme="majorHAnsi" w:hAnsiTheme="majorHAnsi" w:cs="Times New Roman"/>
          <w:b/>
        </w:rPr>
      </w:pPr>
    </w:p>
    <w:p w14:paraId="177E7C7A" w14:textId="260D731D" w:rsidR="00A1072D" w:rsidRPr="00686ACA" w:rsidRDefault="006E69A7" w:rsidP="00686ACA">
      <w:pPr>
        <w:widowControl w:val="0"/>
        <w:autoSpaceDE w:val="0"/>
        <w:autoSpaceDN w:val="0"/>
        <w:adjustRightInd w:val="0"/>
        <w:jc w:val="center"/>
        <w:rPr>
          <w:rFonts w:asciiTheme="majorHAnsi" w:hAnsiTheme="majorHAnsi" w:cs="Times New Roman"/>
          <w:b/>
          <w:sz w:val="28"/>
          <w:szCs w:val="28"/>
        </w:rPr>
      </w:pPr>
      <w:r w:rsidRPr="00686ACA">
        <w:rPr>
          <w:rFonts w:asciiTheme="majorHAnsi" w:hAnsiTheme="majorHAnsi" w:cs="Times New Roman"/>
          <w:b/>
          <w:sz w:val="28"/>
          <w:szCs w:val="28"/>
        </w:rPr>
        <w:lastRenderedPageBreak/>
        <w:t xml:space="preserve">Measure 3: </w:t>
      </w:r>
      <w:r w:rsidR="00371F7A" w:rsidRPr="00686ACA">
        <w:rPr>
          <w:rFonts w:asciiTheme="majorHAnsi" w:hAnsiTheme="majorHAnsi" w:cs="Times New Roman"/>
          <w:b/>
          <w:sz w:val="28"/>
          <w:szCs w:val="28"/>
        </w:rPr>
        <w:t xml:space="preserve">Employee </w:t>
      </w:r>
      <w:r w:rsidR="00AD5D55" w:rsidRPr="00686ACA">
        <w:rPr>
          <w:rFonts w:asciiTheme="majorHAnsi" w:hAnsiTheme="majorHAnsi" w:cs="Times New Roman"/>
          <w:b/>
          <w:sz w:val="28"/>
          <w:szCs w:val="28"/>
        </w:rPr>
        <w:t>Time</w:t>
      </w:r>
    </w:p>
    <w:p w14:paraId="6D05E777" w14:textId="77777777" w:rsidR="00371F7A" w:rsidRPr="001D3B11" w:rsidRDefault="00371F7A" w:rsidP="00A1072D">
      <w:pPr>
        <w:widowControl w:val="0"/>
        <w:autoSpaceDE w:val="0"/>
        <w:autoSpaceDN w:val="0"/>
        <w:adjustRightInd w:val="0"/>
        <w:rPr>
          <w:rFonts w:asciiTheme="majorHAnsi" w:hAnsiTheme="majorHAnsi" w:cs="Times New Roman"/>
          <w:b/>
        </w:rPr>
      </w:pPr>
    </w:p>
    <w:p w14:paraId="2A4BB028" w14:textId="63448CCD" w:rsidR="0032690B" w:rsidRPr="001D3B11" w:rsidRDefault="00AD5D55" w:rsidP="0032690B">
      <w:pPr>
        <w:widowControl w:val="0"/>
        <w:autoSpaceDE w:val="0"/>
        <w:autoSpaceDN w:val="0"/>
        <w:adjustRightInd w:val="0"/>
        <w:rPr>
          <w:rFonts w:asciiTheme="majorHAnsi" w:hAnsiTheme="majorHAnsi"/>
        </w:rPr>
      </w:pPr>
      <w:r w:rsidRPr="001D3B11">
        <w:rPr>
          <w:rFonts w:asciiTheme="majorHAnsi" w:hAnsiTheme="majorHAnsi" w:cs="Times New Roman"/>
        </w:rPr>
        <w:t xml:space="preserve">Being present is an important professional </w:t>
      </w:r>
      <w:r w:rsidR="00EB1EB6" w:rsidRPr="001D3B11">
        <w:rPr>
          <w:rFonts w:asciiTheme="majorHAnsi" w:hAnsiTheme="majorHAnsi" w:cs="Times New Roman"/>
        </w:rPr>
        <w:t xml:space="preserve">requirement </w:t>
      </w:r>
      <w:r w:rsidRPr="001D3B11">
        <w:rPr>
          <w:rFonts w:asciiTheme="majorHAnsi" w:hAnsiTheme="majorHAnsi" w:cs="Times New Roman"/>
        </w:rPr>
        <w:t>f</w:t>
      </w:r>
      <w:r w:rsidR="00371F7A" w:rsidRPr="001D3B11">
        <w:rPr>
          <w:rFonts w:asciiTheme="majorHAnsi" w:hAnsiTheme="majorHAnsi" w:cs="Times New Roman"/>
        </w:rPr>
        <w:t>or all employees of the VIDE.  The g</w:t>
      </w:r>
      <w:r w:rsidRPr="001D3B11">
        <w:rPr>
          <w:rFonts w:asciiTheme="majorHAnsi" w:hAnsiTheme="majorHAnsi" w:cs="Times New Roman"/>
        </w:rPr>
        <w:t>uidance counselo</w:t>
      </w:r>
      <w:r w:rsidR="00371F7A" w:rsidRPr="001D3B11">
        <w:rPr>
          <w:rFonts w:asciiTheme="majorHAnsi" w:hAnsiTheme="majorHAnsi" w:cs="Times New Roman"/>
        </w:rPr>
        <w:t>r</w:t>
      </w:r>
      <w:r w:rsidRPr="001D3B11">
        <w:rPr>
          <w:rFonts w:asciiTheme="majorHAnsi" w:hAnsiTheme="majorHAnsi" w:cs="Times New Roman"/>
        </w:rPr>
        <w:t xml:space="preserve"> play</w:t>
      </w:r>
      <w:r w:rsidR="00371F7A" w:rsidRPr="001D3B11">
        <w:rPr>
          <w:rFonts w:asciiTheme="majorHAnsi" w:hAnsiTheme="majorHAnsi" w:cs="Times New Roman"/>
        </w:rPr>
        <w:t>s</w:t>
      </w:r>
      <w:r w:rsidRPr="001D3B11">
        <w:rPr>
          <w:rFonts w:asciiTheme="majorHAnsi" w:hAnsiTheme="majorHAnsi" w:cs="Times New Roman"/>
        </w:rPr>
        <w:t xml:space="preserve"> a significant role in the daily life of the students and staff at the school; therefore, it is important that the counselor be present. </w:t>
      </w:r>
      <w:r w:rsidR="00371F7A" w:rsidRPr="001D3B11">
        <w:rPr>
          <w:rFonts w:asciiTheme="majorHAnsi" w:hAnsiTheme="majorHAnsi" w:cs="Times New Roman"/>
        </w:rPr>
        <w:t>Employee</w:t>
      </w:r>
      <w:r w:rsidR="00EB1EB6" w:rsidRPr="001D3B11">
        <w:rPr>
          <w:rFonts w:asciiTheme="majorHAnsi" w:hAnsiTheme="majorHAnsi" w:cs="Times New Roman"/>
        </w:rPr>
        <w:t xml:space="preserve"> </w:t>
      </w:r>
      <w:r w:rsidRPr="001D3B11">
        <w:rPr>
          <w:rFonts w:asciiTheme="majorHAnsi" w:hAnsiTheme="majorHAnsi" w:cs="Times New Roman"/>
        </w:rPr>
        <w:t>Time is determined by attendance and punctuality and</w:t>
      </w:r>
      <w:r w:rsidR="001C39D6" w:rsidRPr="001D3B11">
        <w:rPr>
          <w:rFonts w:asciiTheme="majorHAnsi" w:eastAsia="Times New Roman" w:hAnsiTheme="majorHAnsi" w:cstheme="minorHAnsi"/>
          <w:w w:val="107"/>
        </w:rPr>
        <w:t xml:space="preserve"> follows the </w:t>
      </w:r>
      <w:r w:rsidR="001C39D6" w:rsidRPr="001D3B11">
        <w:rPr>
          <w:rFonts w:asciiTheme="majorHAnsi" w:hAnsiTheme="majorHAnsi"/>
        </w:rPr>
        <w:t>U.S. Virgin Islands Department of Education Personnel Attendance Policy.</w:t>
      </w:r>
      <w:r w:rsidRPr="001D3B11">
        <w:rPr>
          <w:rFonts w:asciiTheme="majorHAnsi" w:hAnsiTheme="majorHAnsi" w:cs="Times New Roman"/>
        </w:rPr>
        <w:t xml:space="preserve"> </w:t>
      </w:r>
      <w:r w:rsidR="001C39D6" w:rsidRPr="001D3B11">
        <w:rPr>
          <w:rFonts w:asciiTheme="majorHAnsi" w:hAnsiTheme="majorHAnsi"/>
        </w:rPr>
        <w:t>The Policy designates four categories for employee attendance: Outstanding, Exceeds Standards, Satisfactory, and Unsatisfac</w:t>
      </w:r>
      <w:r w:rsidR="0032690B">
        <w:rPr>
          <w:rFonts w:asciiTheme="majorHAnsi" w:hAnsiTheme="majorHAnsi"/>
        </w:rPr>
        <w:t>tory.</w:t>
      </w:r>
    </w:p>
    <w:p w14:paraId="1FDA1ECB" w14:textId="77777777" w:rsidR="001C39D6" w:rsidRPr="001D3B11" w:rsidRDefault="001C39D6" w:rsidP="0032690B">
      <w:pPr>
        <w:rPr>
          <w:rFonts w:asciiTheme="majorHAnsi" w:hAnsiTheme="majorHAnsi"/>
        </w:rPr>
      </w:pPr>
    </w:p>
    <w:p w14:paraId="0DDC20CD" w14:textId="15D183EE" w:rsidR="001C39D6" w:rsidRPr="001D3B11" w:rsidRDefault="001C39D6" w:rsidP="001C39D6">
      <w:pPr>
        <w:rPr>
          <w:rFonts w:asciiTheme="majorHAnsi" w:hAnsiTheme="majorHAnsi"/>
        </w:rPr>
      </w:pPr>
      <w:r w:rsidRPr="001D3B11">
        <w:rPr>
          <w:rFonts w:asciiTheme="majorHAnsi" w:hAnsiTheme="majorHAnsi"/>
        </w:rPr>
        <w:t xml:space="preserve">The </w:t>
      </w:r>
      <w:r w:rsidR="00392CC1">
        <w:rPr>
          <w:rFonts w:asciiTheme="majorHAnsi" w:hAnsiTheme="majorHAnsi"/>
        </w:rPr>
        <w:t>administrator</w:t>
      </w:r>
      <w:r w:rsidRPr="001D3B11">
        <w:rPr>
          <w:rFonts w:asciiTheme="majorHAnsi" w:hAnsiTheme="majorHAnsi"/>
        </w:rPr>
        <w:t xml:space="preserve"> completes the </w:t>
      </w:r>
      <w:r w:rsidR="00371F7A" w:rsidRPr="002B002E">
        <w:rPr>
          <w:rFonts w:asciiTheme="majorHAnsi" w:eastAsia="Times New Roman" w:hAnsiTheme="majorHAnsi" w:cstheme="minorHAnsi"/>
          <w:i/>
          <w:w w:val="107"/>
        </w:rPr>
        <w:t>Employee</w:t>
      </w:r>
      <w:r w:rsidRPr="002B002E">
        <w:rPr>
          <w:rFonts w:asciiTheme="majorHAnsi" w:eastAsia="Times New Roman" w:hAnsiTheme="majorHAnsi" w:cstheme="minorHAnsi"/>
          <w:i/>
          <w:w w:val="107"/>
        </w:rPr>
        <w:t xml:space="preserve"> </w:t>
      </w:r>
      <w:r w:rsidRPr="002B002E">
        <w:rPr>
          <w:rFonts w:asciiTheme="majorHAnsi" w:hAnsiTheme="majorHAnsi"/>
          <w:i/>
        </w:rPr>
        <w:t>Time Form</w:t>
      </w:r>
      <w:r w:rsidRPr="001D3B11">
        <w:rPr>
          <w:rFonts w:asciiTheme="majorHAnsi" w:hAnsiTheme="majorHAnsi"/>
        </w:rPr>
        <w:t xml:space="preserve"> (see</w:t>
      </w:r>
      <w:r w:rsidR="00466503">
        <w:rPr>
          <w:rFonts w:asciiTheme="majorHAnsi" w:hAnsiTheme="majorHAnsi"/>
        </w:rPr>
        <w:t xml:space="preserve"> </w:t>
      </w:r>
      <w:r w:rsidR="00392CC1">
        <w:rPr>
          <w:rFonts w:asciiTheme="majorHAnsi" w:hAnsiTheme="majorHAnsi"/>
        </w:rPr>
        <w:t>EES</w:t>
      </w:r>
      <w:r w:rsidRPr="001D3B11">
        <w:rPr>
          <w:rFonts w:asciiTheme="majorHAnsi" w:hAnsiTheme="majorHAnsi"/>
        </w:rPr>
        <w:t xml:space="preserve"> </w:t>
      </w:r>
      <w:hyperlink r:id="rId52" w:history="1">
        <w:r w:rsidRPr="001D3B11">
          <w:rPr>
            <w:rStyle w:val="Hyperlink"/>
            <w:rFonts w:asciiTheme="majorHAnsi" w:hAnsiTheme="majorHAnsi"/>
          </w:rPr>
          <w:t>Portal</w:t>
        </w:r>
      </w:hyperlink>
      <w:r w:rsidRPr="001D3B11">
        <w:rPr>
          <w:rFonts w:asciiTheme="majorHAnsi" w:hAnsiTheme="majorHAnsi"/>
        </w:rPr>
        <w:t>)</w:t>
      </w:r>
      <w:r w:rsidRPr="001D3B11">
        <w:rPr>
          <w:rFonts w:asciiTheme="majorHAnsi" w:hAnsiTheme="majorHAnsi"/>
          <w:b/>
        </w:rPr>
        <w:t xml:space="preserve"> </w:t>
      </w:r>
      <w:r w:rsidRPr="001D3B11">
        <w:rPr>
          <w:rFonts w:asciiTheme="majorHAnsi" w:hAnsiTheme="majorHAnsi"/>
        </w:rPr>
        <w:t xml:space="preserve">based on the </w:t>
      </w:r>
      <w:r w:rsidR="00371F7A" w:rsidRPr="001D3B11">
        <w:rPr>
          <w:rFonts w:asciiTheme="majorHAnsi" w:eastAsia="Times New Roman" w:hAnsiTheme="majorHAnsi" w:cstheme="minorHAnsi"/>
          <w:w w:val="107"/>
        </w:rPr>
        <w:t>counselor</w:t>
      </w:r>
      <w:r w:rsidRPr="001D3B11">
        <w:rPr>
          <w:rFonts w:asciiTheme="majorHAnsi" w:hAnsiTheme="majorHAnsi"/>
        </w:rPr>
        <w:t>’s record of attendance and tardiness in TimeForce and submits it before</w:t>
      </w:r>
      <w:r w:rsidRPr="001D3B11">
        <w:rPr>
          <w:rFonts w:asciiTheme="majorHAnsi" w:hAnsiTheme="majorHAnsi"/>
          <w:b/>
        </w:rPr>
        <w:t xml:space="preserve"> </w:t>
      </w:r>
      <w:r w:rsidRPr="001D3B11">
        <w:rPr>
          <w:rFonts w:asciiTheme="majorHAnsi" w:hAnsiTheme="majorHAnsi"/>
        </w:rPr>
        <w:t>the Summative Evaluation</w:t>
      </w:r>
      <w:r w:rsidRPr="001D3B11">
        <w:rPr>
          <w:rFonts w:asciiTheme="majorHAnsi" w:hAnsiTheme="majorHAnsi"/>
          <w:b/>
        </w:rPr>
        <w:t xml:space="preserve"> </w:t>
      </w:r>
      <w:r w:rsidRPr="001D3B11">
        <w:rPr>
          <w:rFonts w:asciiTheme="majorHAnsi" w:hAnsiTheme="majorHAnsi"/>
        </w:rPr>
        <w:t xml:space="preserve">Meeting. A copy of the U.S. Virgin Islands Department of Education Personnel Attendance Policy can be accessed on the VIDE website: </w:t>
      </w:r>
      <w:hyperlink r:id="rId53" w:history="1">
        <w:r w:rsidRPr="001D3B11">
          <w:rPr>
            <w:rStyle w:val="Hyperlink"/>
            <w:rFonts w:asciiTheme="majorHAnsi" w:hAnsiTheme="majorHAnsi"/>
          </w:rPr>
          <w:t>www.vide.vi</w:t>
        </w:r>
      </w:hyperlink>
      <w:r w:rsidRPr="001D3B11">
        <w:rPr>
          <w:rFonts w:asciiTheme="majorHAnsi" w:hAnsiTheme="majorHAnsi"/>
        </w:rPr>
        <w:t xml:space="preserve">   </w:t>
      </w:r>
    </w:p>
    <w:p w14:paraId="0322483F" w14:textId="4DC21926" w:rsidR="00AD5D55" w:rsidRPr="001D3B11" w:rsidRDefault="00AD5D55" w:rsidP="00AD5D55">
      <w:pPr>
        <w:widowControl w:val="0"/>
        <w:autoSpaceDE w:val="0"/>
        <w:autoSpaceDN w:val="0"/>
        <w:adjustRightInd w:val="0"/>
        <w:rPr>
          <w:rFonts w:asciiTheme="majorHAnsi" w:hAnsiTheme="majorHAnsi" w:cs="Times New Roman"/>
          <w:b/>
        </w:rPr>
      </w:pPr>
    </w:p>
    <w:p w14:paraId="553A3B94" w14:textId="32B34307" w:rsidR="00AD5D55" w:rsidRPr="001D3B11" w:rsidRDefault="00AD5D55" w:rsidP="00AD5D55">
      <w:pPr>
        <w:widowControl w:val="0"/>
        <w:autoSpaceDE w:val="0"/>
        <w:autoSpaceDN w:val="0"/>
        <w:adjustRightInd w:val="0"/>
        <w:rPr>
          <w:rFonts w:asciiTheme="majorHAnsi" w:hAnsiTheme="majorHAnsi" w:cs="Times New Roman"/>
          <w:b/>
          <w:color w:val="31849B" w:themeColor="accent5" w:themeShade="BF"/>
          <w:sz w:val="32"/>
          <w:szCs w:val="32"/>
        </w:rPr>
      </w:pPr>
      <w:r w:rsidRPr="001D3B11">
        <w:rPr>
          <w:rFonts w:asciiTheme="majorHAnsi" w:hAnsiTheme="majorHAnsi" w:cs="Times New Roman"/>
          <w:b/>
          <w:color w:val="31849B" w:themeColor="accent5" w:themeShade="BF"/>
          <w:sz w:val="32"/>
          <w:szCs w:val="32"/>
        </w:rPr>
        <w:t>Summative Scori</w:t>
      </w:r>
      <w:r w:rsidR="00E1697B" w:rsidRPr="001D3B11">
        <w:rPr>
          <w:rFonts w:asciiTheme="majorHAnsi" w:hAnsiTheme="majorHAnsi" w:cs="Times New Roman"/>
          <w:b/>
          <w:color w:val="31849B" w:themeColor="accent5" w:themeShade="BF"/>
          <w:sz w:val="32"/>
          <w:szCs w:val="32"/>
        </w:rPr>
        <w:t xml:space="preserve">ng: How Scores Are Determined </w:t>
      </w:r>
    </w:p>
    <w:p w14:paraId="360C7A6E" w14:textId="77777777" w:rsidR="00AD5D55" w:rsidRPr="001D3B11" w:rsidRDefault="00AD5D55" w:rsidP="00AD5D55">
      <w:pPr>
        <w:widowControl w:val="0"/>
        <w:autoSpaceDE w:val="0"/>
        <w:autoSpaceDN w:val="0"/>
        <w:adjustRightInd w:val="0"/>
        <w:rPr>
          <w:rFonts w:asciiTheme="majorHAnsi" w:hAnsiTheme="majorHAnsi" w:cs="Times New Roman"/>
          <w:b/>
        </w:rPr>
      </w:pPr>
    </w:p>
    <w:p w14:paraId="17C19A64" w14:textId="4E595231" w:rsidR="00AD5D55" w:rsidRPr="001D3B11" w:rsidRDefault="00AD5D55" w:rsidP="007F17A4">
      <w:pPr>
        <w:widowControl w:val="0"/>
        <w:autoSpaceDE w:val="0"/>
        <w:autoSpaceDN w:val="0"/>
        <w:adjustRightInd w:val="0"/>
        <w:rPr>
          <w:rFonts w:asciiTheme="majorHAnsi" w:hAnsiTheme="majorHAnsi" w:cs="Times New Roman"/>
        </w:rPr>
      </w:pPr>
      <w:r w:rsidRPr="001D3B11">
        <w:rPr>
          <w:rFonts w:asciiTheme="majorHAnsi" w:hAnsiTheme="majorHAnsi" w:cs="Times New Roman"/>
        </w:rPr>
        <w:t xml:space="preserve">The focus of counselor evaluation is ongoing professional growth. Periodically, performance must be evaluated to acknowledge growth, as well as to provide opportunities to improve. Counselors will receive a summative rating of Distinguished, Proficient, Basic, or Unsatisfactory based on the performance levels of the </w:t>
      </w:r>
      <w:r w:rsidR="00E1697B" w:rsidRPr="001D3B11">
        <w:rPr>
          <w:rFonts w:asciiTheme="majorHAnsi" w:hAnsiTheme="majorHAnsi" w:cs="Times New Roman"/>
        </w:rPr>
        <w:t xml:space="preserve">USVI Performance Evaluation Framework for </w:t>
      </w:r>
      <w:r w:rsidRPr="001D3B11">
        <w:rPr>
          <w:rFonts w:asciiTheme="majorHAnsi" w:hAnsiTheme="majorHAnsi" w:cs="Times New Roman"/>
        </w:rPr>
        <w:t>Guidance Counselor</w:t>
      </w:r>
      <w:r w:rsidR="00E1697B" w:rsidRPr="001D3B11">
        <w:rPr>
          <w:rFonts w:asciiTheme="majorHAnsi" w:hAnsiTheme="majorHAnsi" w:cs="Times New Roman"/>
        </w:rPr>
        <w:t>s</w:t>
      </w:r>
      <w:r w:rsidRPr="001D3B11">
        <w:rPr>
          <w:rFonts w:asciiTheme="majorHAnsi" w:hAnsiTheme="majorHAnsi" w:cs="Times New Roman"/>
        </w:rPr>
        <w:t xml:space="preserve">. </w:t>
      </w:r>
      <w:r w:rsidR="007F17A4" w:rsidRPr="001D3B11">
        <w:rPr>
          <w:rFonts w:asciiTheme="majorHAnsi" w:hAnsiTheme="majorHAnsi" w:cs="Times New Roman"/>
        </w:rPr>
        <w:t>Each measure described in the previous section contributes to the counselor evaluation, though each measure does not contribute equally.</w:t>
      </w:r>
    </w:p>
    <w:p w14:paraId="53B2F5CB" w14:textId="77777777" w:rsidR="007F17A4" w:rsidRPr="001D3B11" w:rsidRDefault="007F17A4" w:rsidP="007F17A4">
      <w:pPr>
        <w:widowControl w:val="0"/>
        <w:autoSpaceDE w:val="0"/>
        <w:autoSpaceDN w:val="0"/>
        <w:adjustRightInd w:val="0"/>
        <w:rPr>
          <w:rFonts w:asciiTheme="majorHAnsi" w:hAnsiTheme="majorHAnsi" w:cs="Times New Roman"/>
        </w:rPr>
      </w:pPr>
    </w:p>
    <w:p w14:paraId="0026315E" w14:textId="0A569C88" w:rsidR="007F17A4" w:rsidRPr="001D3B11" w:rsidRDefault="003601AF" w:rsidP="007F17A4">
      <w:pPr>
        <w:widowControl w:val="0"/>
        <w:autoSpaceDE w:val="0"/>
        <w:autoSpaceDN w:val="0"/>
        <w:adjustRightInd w:val="0"/>
        <w:spacing w:after="240"/>
        <w:rPr>
          <w:rFonts w:asciiTheme="majorHAnsi" w:hAnsiTheme="majorHAnsi" w:cs="Times New Roman"/>
        </w:rPr>
      </w:pPr>
      <w:r>
        <w:rPr>
          <w:rFonts w:asciiTheme="majorHAnsi" w:hAnsiTheme="majorHAnsi" w:cs="Times New Roman"/>
        </w:rPr>
        <w:t>The f</w:t>
      </w:r>
      <w:r w:rsidR="007F17A4" w:rsidRPr="001D3B11">
        <w:rPr>
          <w:rFonts w:asciiTheme="majorHAnsi" w:hAnsiTheme="majorHAnsi" w:cs="Times New Roman"/>
        </w:rPr>
        <w:t>inal Summative Score is derived from the three measures:</w:t>
      </w:r>
    </w:p>
    <w:p w14:paraId="5543102E" w14:textId="406DF178" w:rsidR="00FF23CD" w:rsidRPr="001D3B11" w:rsidRDefault="00FF23CD" w:rsidP="00D45169">
      <w:pPr>
        <w:pStyle w:val="ListParagraph"/>
        <w:widowControl w:val="0"/>
        <w:numPr>
          <w:ilvl w:val="0"/>
          <w:numId w:val="13"/>
        </w:numPr>
        <w:autoSpaceDE w:val="0"/>
        <w:autoSpaceDN w:val="0"/>
        <w:adjustRightInd w:val="0"/>
        <w:spacing w:after="240"/>
        <w:rPr>
          <w:rFonts w:asciiTheme="majorHAnsi" w:hAnsiTheme="majorHAnsi" w:cs="Times New Roman"/>
        </w:rPr>
      </w:pPr>
      <w:r w:rsidRPr="005B6199">
        <w:rPr>
          <w:rFonts w:asciiTheme="majorHAnsi" w:hAnsiTheme="majorHAnsi" w:cs="Times New Roman"/>
          <w:highlight w:val="yellow"/>
        </w:rPr>
        <w:t xml:space="preserve">The Professional Growth Plan is scored using </w:t>
      </w:r>
      <w:r w:rsidR="005B6199" w:rsidRPr="005B6199">
        <w:rPr>
          <w:rFonts w:asciiTheme="majorHAnsi" w:hAnsiTheme="majorHAnsi" w:cs="Times New Roman"/>
          <w:highlight w:val="yellow"/>
        </w:rPr>
        <w:t xml:space="preserve">the Professional Growth Plan </w:t>
      </w:r>
      <w:r w:rsidRPr="005B6199">
        <w:rPr>
          <w:rFonts w:asciiTheme="majorHAnsi" w:hAnsiTheme="majorHAnsi" w:cs="Times New Roman"/>
          <w:highlight w:val="yellow"/>
        </w:rPr>
        <w:t>Scoring</w:t>
      </w:r>
      <w:r w:rsidRPr="008D5098">
        <w:rPr>
          <w:rFonts w:asciiTheme="majorHAnsi" w:hAnsiTheme="majorHAnsi" w:cs="Times New Roman"/>
          <w:highlight w:val="yellow"/>
        </w:rPr>
        <w:t xml:space="preserve"> </w:t>
      </w:r>
      <w:r w:rsidR="008D5098" w:rsidRPr="008D5098">
        <w:rPr>
          <w:rFonts w:asciiTheme="majorHAnsi" w:hAnsiTheme="majorHAnsi" w:cs="Times New Roman"/>
          <w:highlight w:val="yellow"/>
        </w:rPr>
        <w:t>Form</w:t>
      </w:r>
      <w:r w:rsidRPr="001D3B11">
        <w:rPr>
          <w:rFonts w:asciiTheme="majorHAnsi" w:hAnsiTheme="majorHAnsi" w:cs="Times New Roman"/>
        </w:rPr>
        <w:t xml:space="preserve"> and accounts for </w:t>
      </w:r>
      <w:r w:rsidRPr="001D3B11">
        <w:rPr>
          <w:rFonts w:asciiTheme="majorHAnsi" w:hAnsiTheme="majorHAnsi" w:cs="Times New Roman"/>
          <w:b/>
        </w:rPr>
        <w:t>30%</w:t>
      </w:r>
      <w:r w:rsidRPr="001D3B11">
        <w:rPr>
          <w:rFonts w:asciiTheme="majorHAnsi" w:hAnsiTheme="majorHAnsi" w:cs="Times New Roman"/>
        </w:rPr>
        <w:t xml:space="preserve"> of the summative score.</w:t>
      </w:r>
    </w:p>
    <w:p w14:paraId="3D742D64" w14:textId="64F19DF7" w:rsidR="00FF23CD" w:rsidRPr="001D3B11" w:rsidRDefault="00FF23CD" w:rsidP="00D45169">
      <w:pPr>
        <w:pStyle w:val="ListParagraph"/>
        <w:widowControl w:val="0"/>
        <w:numPr>
          <w:ilvl w:val="0"/>
          <w:numId w:val="13"/>
        </w:numPr>
        <w:autoSpaceDE w:val="0"/>
        <w:autoSpaceDN w:val="0"/>
        <w:adjustRightInd w:val="0"/>
        <w:spacing w:after="240"/>
        <w:rPr>
          <w:rFonts w:asciiTheme="majorHAnsi" w:hAnsiTheme="majorHAnsi" w:cs="Times New Roman"/>
        </w:rPr>
      </w:pPr>
      <w:r w:rsidRPr="001D3B11">
        <w:rPr>
          <w:rFonts w:asciiTheme="majorHAnsi" w:hAnsiTheme="majorHAnsi" w:cs="Times New Roman"/>
        </w:rPr>
        <w:t>The Artifact Review</w:t>
      </w:r>
      <w:r w:rsidR="00392CC1">
        <w:rPr>
          <w:rFonts w:asciiTheme="majorHAnsi" w:hAnsiTheme="majorHAnsi" w:cs="Times New Roman"/>
        </w:rPr>
        <w:t>/Observation</w:t>
      </w:r>
      <w:r w:rsidRPr="001D3B11">
        <w:rPr>
          <w:rFonts w:asciiTheme="majorHAnsi" w:hAnsiTheme="majorHAnsi" w:cs="Times New Roman"/>
        </w:rPr>
        <w:t xml:space="preserve"> consists of four components, each comprising 15% of the total and scored with evidence related to the </w:t>
      </w:r>
      <w:r w:rsidR="00371F7A" w:rsidRPr="001D3B11">
        <w:rPr>
          <w:rFonts w:asciiTheme="majorHAnsi" w:hAnsiTheme="majorHAnsi" w:cs="Times New Roman"/>
        </w:rPr>
        <w:t>US</w:t>
      </w:r>
      <w:r w:rsidRPr="001D3B11">
        <w:rPr>
          <w:rFonts w:asciiTheme="majorHAnsi" w:hAnsiTheme="majorHAnsi" w:cs="Times New Roman"/>
        </w:rPr>
        <w:t xml:space="preserve">VI </w:t>
      </w:r>
      <w:r w:rsidR="00E66BF6" w:rsidRPr="001D3B11">
        <w:rPr>
          <w:rFonts w:asciiTheme="majorHAnsi" w:hAnsiTheme="majorHAnsi" w:cs="Times New Roman"/>
        </w:rPr>
        <w:t xml:space="preserve">Performance Evaluation Framework for Guidance Counselors. Therefore, this represents </w:t>
      </w:r>
      <w:r w:rsidR="00E66BF6" w:rsidRPr="001D3B11">
        <w:rPr>
          <w:rFonts w:asciiTheme="majorHAnsi" w:hAnsiTheme="majorHAnsi" w:cs="Times New Roman"/>
          <w:b/>
        </w:rPr>
        <w:t>60%</w:t>
      </w:r>
      <w:r w:rsidR="00E66BF6" w:rsidRPr="001D3B11">
        <w:rPr>
          <w:rFonts w:asciiTheme="majorHAnsi" w:hAnsiTheme="majorHAnsi" w:cs="Times New Roman"/>
        </w:rPr>
        <w:t xml:space="preserve"> of the summative score.</w:t>
      </w:r>
    </w:p>
    <w:p w14:paraId="7486E77A" w14:textId="0B30BAAF" w:rsidR="006F4ADB" w:rsidRPr="001D3B11" w:rsidRDefault="00371F7A" w:rsidP="00D45169">
      <w:pPr>
        <w:pStyle w:val="ListParagraph"/>
        <w:widowControl w:val="0"/>
        <w:numPr>
          <w:ilvl w:val="0"/>
          <w:numId w:val="13"/>
        </w:numPr>
        <w:autoSpaceDE w:val="0"/>
        <w:autoSpaceDN w:val="0"/>
        <w:adjustRightInd w:val="0"/>
        <w:spacing w:after="240"/>
        <w:rPr>
          <w:rFonts w:asciiTheme="majorHAnsi" w:hAnsiTheme="majorHAnsi" w:cs="Times New Roman"/>
        </w:rPr>
      </w:pPr>
      <w:r w:rsidRPr="001D3B11">
        <w:rPr>
          <w:rFonts w:asciiTheme="majorHAnsi" w:hAnsiTheme="majorHAnsi" w:cs="Times New Roman"/>
        </w:rPr>
        <w:t xml:space="preserve">Employee </w:t>
      </w:r>
      <w:r w:rsidR="00FF23CD" w:rsidRPr="001D3B11">
        <w:rPr>
          <w:rFonts w:asciiTheme="majorHAnsi" w:hAnsiTheme="majorHAnsi" w:cs="Times New Roman"/>
        </w:rPr>
        <w:t xml:space="preserve">Time, reflecting attendance and punctuality, comprises </w:t>
      </w:r>
      <w:r w:rsidR="00FF23CD" w:rsidRPr="001D3B11">
        <w:rPr>
          <w:rFonts w:asciiTheme="majorHAnsi" w:hAnsiTheme="majorHAnsi" w:cs="Times New Roman"/>
          <w:b/>
        </w:rPr>
        <w:t>10%</w:t>
      </w:r>
      <w:r w:rsidR="00FF23CD" w:rsidRPr="001D3B11">
        <w:rPr>
          <w:rFonts w:asciiTheme="majorHAnsi" w:hAnsiTheme="majorHAnsi" w:cs="Times New Roman"/>
        </w:rPr>
        <w:t xml:space="preserve"> of the summative score.</w:t>
      </w:r>
    </w:p>
    <w:p w14:paraId="1E0EBEF7" w14:textId="4947A6D4" w:rsidR="007F17A4" w:rsidRPr="001D3B11" w:rsidRDefault="00FF23CD" w:rsidP="00E21993">
      <w:pPr>
        <w:widowControl w:val="0"/>
        <w:autoSpaceDE w:val="0"/>
        <w:autoSpaceDN w:val="0"/>
        <w:adjustRightInd w:val="0"/>
        <w:ind w:left="720"/>
        <w:rPr>
          <w:rFonts w:asciiTheme="majorHAnsi" w:hAnsiTheme="majorHAnsi" w:cs="Times New Roman"/>
        </w:rPr>
      </w:pPr>
      <w:r w:rsidRPr="001D3B11">
        <w:rPr>
          <w:rFonts w:asciiTheme="majorHAnsi" w:hAnsiTheme="majorHAnsi" w:cs="Times New Roman"/>
          <w:bCs/>
          <w:noProof/>
        </w:rPr>
        <w:lastRenderedPageBreak/>
        <w:drawing>
          <wp:inline distT="0" distB="0" distL="0" distR="0" wp14:anchorId="5CD7DDCB" wp14:editId="74DB7A80">
            <wp:extent cx="5111086" cy="2286000"/>
            <wp:effectExtent l="3810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14:paraId="56430229" w14:textId="3BCEE51E" w:rsidR="00FF23CD" w:rsidRPr="001D3B11" w:rsidRDefault="00325BC2" w:rsidP="00FF23CD">
      <w:pPr>
        <w:widowControl w:val="0"/>
        <w:autoSpaceDE w:val="0"/>
        <w:autoSpaceDN w:val="0"/>
        <w:adjustRightInd w:val="0"/>
        <w:spacing w:after="240"/>
        <w:ind w:left="360"/>
        <w:rPr>
          <w:rFonts w:asciiTheme="majorHAnsi" w:hAnsiTheme="majorHAnsi" w:cs="Times New Roman"/>
        </w:rPr>
      </w:pPr>
      <w:r w:rsidRPr="001D3B11">
        <w:rPr>
          <w:rFonts w:asciiTheme="majorHAnsi" w:hAnsiTheme="majorHAnsi" w:cs="Times New Roman"/>
          <w:i/>
        </w:rPr>
        <w:t>Figure 4</w:t>
      </w:r>
      <w:r w:rsidR="00FF23CD" w:rsidRPr="001D3B11">
        <w:rPr>
          <w:rFonts w:asciiTheme="majorHAnsi" w:hAnsiTheme="majorHAnsi" w:cs="Times New Roman"/>
          <w:i/>
        </w:rPr>
        <w:t>:</w:t>
      </w:r>
      <w:r w:rsidR="00FF23CD" w:rsidRPr="001D3B11">
        <w:rPr>
          <w:rFonts w:asciiTheme="majorHAnsi" w:hAnsiTheme="majorHAnsi" w:cs="Times New Roman"/>
        </w:rPr>
        <w:t xml:space="preserve">  Weight of evaluation measures. This figure shows the percentages of each evaluation measure in determining the summative score.</w:t>
      </w:r>
    </w:p>
    <w:p w14:paraId="0D7A9B68" w14:textId="03DF2B4B" w:rsidR="00AD5D55" w:rsidRPr="001D3B11" w:rsidRDefault="00AD5D55" w:rsidP="00AD5D55">
      <w:pPr>
        <w:widowControl w:val="0"/>
        <w:autoSpaceDE w:val="0"/>
        <w:autoSpaceDN w:val="0"/>
        <w:adjustRightInd w:val="0"/>
        <w:spacing w:after="240"/>
        <w:rPr>
          <w:rFonts w:asciiTheme="majorHAnsi" w:hAnsiTheme="majorHAnsi" w:cs="Times"/>
        </w:rPr>
      </w:pPr>
      <w:r w:rsidRPr="001D3B11">
        <w:rPr>
          <w:rFonts w:asciiTheme="majorHAnsi" w:hAnsiTheme="majorHAnsi" w:cs="Times New Roman"/>
        </w:rPr>
        <w:t xml:space="preserve">Once </w:t>
      </w:r>
      <w:r w:rsidR="00754805" w:rsidRPr="001D3B11">
        <w:rPr>
          <w:rFonts w:asciiTheme="majorHAnsi" w:hAnsiTheme="majorHAnsi" w:cs="Times New Roman"/>
        </w:rPr>
        <w:t xml:space="preserve">the </w:t>
      </w:r>
      <w:r w:rsidR="00392CC1">
        <w:rPr>
          <w:rFonts w:asciiTheme="majorHAnsi" w:hAnsiTheme="majorHAnsi" w:cs="Times New Roman"/>
        </w:rPr>
        <w:t>administrator</w:t>
      </w:r>
      <w:r w:rsidR="00754805" w:rsidRPr="001D3B11">
        <w:rPr>
          <w:rFonts w:asciiTheme="majorHAnsi" w:hAnsiTheme="majorHAnsi" w:cs="Times New Roman"/>
        </w:rPr>
        <w:t xml:space="preserve"> has</w:t>
      </w:r>
      <w:r w:rsidRPr="001D3B11">
        <w:rPr>
          <w:rFonts w:asciiTheme="majorHAnsi" w:hAnsiTheme="majorHAnsi" w:cs="Times New Roman"/>
        </w:rPr>
        <w:t xml:space="preserve"> entered a cou</w:t>
      </w:r>
      <w:r w:rsidR="007F17A4" w:rsidRPr="001D3B11">
        <w:rPr>
          <w:rFonts w:asciiTheme="majorHAnsi" w:hAnsiTheme="majorHAnsi" w:cs="Times New Roman"/>
        </w:rPr>
        <w:t>nselor's scores for the PGP, Observation/</w:t>
      </w:r>
      <w:r w:rsidRPr="001D3B11">
        <w:rPr>
          <w:rFonts w:asciiTheme="majorHAnsi" w:hAnsiTheme="majorHAnsi" w:cs="Times New Roman"/>
        </w:rPr>
        <w:t xml:space="preserve">Artifact Review, and </w:t>
      </w:r>
      <w:r w:rsidR="00702B0F" w:rsidRPr="001D3B11">
        <w:rPr>
          <w:rFonts w:asciiTheme="majorHAnsi" w:hAnsiTheme="majorHAnsi" w:cs="Times New Roman"/>
        </w:rPr>
        <w:t>Employee</w:t>
      </w:r>
      <w:r w:rsidRPr="001D3B11">
        <w:rPr>
          <w:rFonts w:asciiTheme="majorHAnsi" w:hAnsiTheme="majorHAnsi" w:cs="Times New Roman"/>
        </w:rPr>
        <w:t xml:space="preserve"> Time, the weighted scores </w:t>
      </w:r>
      <w:r w:rsidR="005A570F" w:rsidRPr="001D3B11">
        <w:rPr>
          <w:rFonts w:asciiTheme="majorHAnsi" w:hAnsiTheme="majorHAnsi" w:cs="Times New Roman"/>
        </w:rPr>
        <w:t>are</w:t>
      </w:r>
      <w:r w:rsidRPr="001D3B11">
        <w:rPr>
          <w:rFonts w:asciiTheme="majorHAnsi" w:hAnsiTheme="majorHAnsi" w:cs="Times New Roman"/>
        </w:rPr>
        <w:t xml:space="preserve"> automatically calculated in TalentEd. </w:t>
      </w:r>
      <w:r w:rsidR="007F17A4" w:rsidRPr="001D3B11">
        <w:rPr>
          <w:rFonts w:asciiTheme="majorHAnsi" w:hAnsiTheme="majorHAnsi" w:cs="Times New Roman"/>
        </w:rPr>
        <w:t xml:space="preserve">The maximum score is 4. The </w:t>
      </w:r>
      <w:r w:rsidR="00392CC1">
        <w:rPr>
          <w:rFonts w:asciiTheme="majorHAnsi" w:hAnsiTheme="majorHAnsi" w:cs="Times New Roman"/>
        </w:rPr>
        <w:t>administrator</w:t>
      </w:r>
      <w:r w:rsidR="007F17A4" w:rsidRPr="001D3B11">
        <w:rPr>
          <w:rFonts w:asciiTheme="majorHAnsi" w:hAnsiTheme="majorHAnsi" w:cs="Times New Roman"/>
        </w:rPr>
        <w:t xml:space="preserve"> will give the counselor the final score along with feedback at the Summative Evaluation Meeting.</w:t>
      </w:r>
    </w:p>
    <w:p w14:paraId="33A89676" w14:textId="68FF41AD" w:rsidR="00AD5D55" w:rsidRPr="001D3B11" w:rsidRDefault="00AD5D55" w:rsidP="00AD5D55">
      <w:pPr>
        <w:widowControl w:val="0"/>
        <w:autoSpaceDE w:val="0"/>
        <w:autoSpaceDN w:val="0"/>
        <w:adjustRightInd w:val="0"/>
        <w:spacing w:after="240"/>
        <w:rPr>
          <w:rFonts w:asciiTheme="majorHAnsi" w:hAnsiTheme="majorHAnsi" w:cs="Times New Roman"/>
        </w:rPr>
      </w:pPr>
      <w:r w:rsidRPr="001D3B11">
        <w:rPr>
          <w:rFonts w:asciiTheme="majorHAnsi" w:hAnsiTheme="majorHAnsi" w:cs="Times New Roman"/>
        </w:rPr>
        <w:t>Dat</w:t>
      </w:r>
      <w:r w:rsidR="00466503">
        <w:rPr>
          <w:rFonts w:asciiTheme="majorHAnsi" w:hAnsiTheme="majorHAnsi" w:cs="Times New Roman"/>
        </w:rPr>
        <w:t xml:space="preserve">a from the pilot year </w:t>
      </w:r>
      <w:r w:rsidR="00466503" w:rsidRPr="00466503">
        <w:rPr>
          <w:rFonts w:asciiTheme="majorHAnsi" w:hAnsiTheme="majorHAnsi" w:cs="Times New Roman"/>
          <w:highlight w:val="yellow"/>
        </w:rPr>
        <w:t>(2018-19</w:t>
      </w:r>
      <w:r w:rsidRPr="001D3B11">
        <w:rPr>
          <w:rFonts w:asciiTheme="majorHAnsi" w:hAnsiTheme="majorHAnsi" w:cs="Times New Roman"/>
        </w:rPr>
        <w:t xml:space="preserve">) will be analyzed to establish score ranges for each performance level. Beginning </w:t>
      </w:r>
      <w:r w:rsidR="00754805" w:rsidRPr="001D3B11">
        <w:rPr>
          <w:rFonts w:asciiTheme="majorHAnsi" w:hAnsiTheme="majorHAnsi" w:cs="Times New Roman"/>
        </w:rPr>
        <w:t>with</w:t>
      </w:r>
      <w:r w:rsidR="00466503">
        <w:rPr>
          <w:rFonts w:asciiTheme="majorHAnsi" w:hAnsiTheme="majorHAnsi" w:cs="Times New Roman"/>
        </w:rPr>
        <w:t xml:space="preserve"> full implementation in </w:t>
      </w:r>
      <w:r w:rsidR="00466503" w:rsidRPr="00466503">
        <w:rPr>
          <w:rFonts w:asciiTheme="majorHAnsi" w:hAnsiTheme="majorHAnsi" w:cs="Times New Roman"/>
          <w:highlight w:val="yellow"/>
        </w:rPr>
        <w:t>2019-20</w:t>
      </w:r>
      <w:r w:rsidRPr="001D3B11">
        <w:rPr>
          <w:rFonts w:asciiTheme="majorHAnsi" w:hAnsiTheme="majorHAnsi" w:cs="Times New Roman"/>
        </w:rPr>
        <w:t>, a counselor will receive a final score and an explanation of where that score falls on the continuum of Distinguished, Proficient, Bas</w:t>
      </w:r>
      <w:r w:rsidR="00754805" w:rsidRPr="001D3B11">
        <w:rPr>
          <w:rFonts w:asciiTheme="majorHAnsi" w:hAnsiTheme="majorHAnsi" w:cs="Times New Roman"/>
        </w:rPr>
        <w:t>ic</w:t>
      </w:r>
      <w:r w:rsidR="00E21993">
        <w:rPr>
          <w:rFonts w:asciiTheme="majorHAnsi" w:hAnsiTheme="majorHAnsi" w:cs="Times New Roman"/>
        </w:rPr>
        <w:t>,</w:t>
      </w:r>
      <w:r w:rsidR="00754805" w:rsidRPr="001D3B11">
        <w:rPr>
          <w:rFonts w:asciiTheme="majorHAnsi" w:hAnsiTheme="majorHAnsi" w:cs="Times New Roman"/>
        </w:rPr>
        <w:t xml:space="preserve"> or Unsatisfactory. The counselor</w:t>
      </w:r>
      <w:r w:rsidRPr="001D3B11">
        <w:rPr>
          <w:rFonts w:asciiTheme="majorHAnsi" w:hAnsiTheme="majorHAnsi" w:cs="Times New Roman"/>
        </w:rPr>
        <w:t xml:space="preserve"> should consider how the summative score reflects </w:t>
      </w:r>
      <w:r w:rsidR="00754805" w:rsidRPr="001D3B11">
        <w:rPr>
          <w:rFonts w:asciiTheme="majorHAnsi" w:hAnsiTheme="majorHAnsi" w:cs="Times New Roman"/>
        </w:rPr>
        <w:t>his or her</w:t>
      </w:r>
      <w:r w:rsidRPr="001D3B11">
        <w:rPr>
          <w:rFonts w:asciiTheme="majorHAnsi" w:hAnsiTheme="majorHAnsi" w:cs="Times New Roman"/>
        </w:rPr>
        <w:t xml:space="preserve"> efforts and how </w:t>
      </w:r>
      <w:r w:rsidR="00754805" w:rsidRPr="001D3B11">
        <w:rPr>
          <w:rFonts w:asciiTheme="majorHAnsi" w:hAnsiTheme="majorHAnsi" w:cs="Times New Roman"/>
        </w:rPr>
        <w:t>s/he</w:t>
      </w:r>
      <w:r w:rsidRPr="001D3B11">
        <w:rPr>
          <w:rFonts w:asciiTheme="majorHAnsi" w:hAnsiTheme="majorHAnsi" w:cs="Times New Roman"/>
        </w:rPr>
        <w:t xml:space="preserve"> can continue to grow in </w:t>
      </w:r>
      <w:r w:rsidR="00754805" w:rsidRPr="001D3B11">
        <w:rPr>
          <w:rFonts w:asciiTheme="majorHAnsi" w:hAnsiTheme="majorHAnsi" w:cs="Times New Roman"/>
        </w:rPr>
        <w:t>his or her</w:t>
      </w:r>
      <w:r w:rsidRPr="001D3B11">
        <w:rPr>
          <w:rFonts w:asciiTheme="majorHAnsi" w:hAnsiTheme="majorHAnsi" w:cs="Times New Roman"/>
        </w:rPr>
        <w:t xml:space="preserve"> professional practice. </w:t>
      </w:r>
    </w:p>
    <w:p w14:paraId="76296F6C" w14:textId="77777777" w:rsidR="00D4386F" w:rsidRPr="001D3B11" w:rsidRDefault="00D4386F" w:rsidP="00D4386F">
      <w:pPr>
        <w:widowControl w:val="0"/>
        <w:autoSpaceDE w:val="0"/>
        <w:autoSpaceDN w:val="0"/>
        <w:adjustRightInd w:val="0"/>
        <w:spacing w:after="240"/>
        <w:rPr>
          <w:rFonts w:asciiTheme="majorHAnsi" w:hAnsiTheme="majorHAnsi" w:cs="Times"/>
          <w:b/>
          <w:color w:val="4F81BD" w:themeColor="accent1"/>
          <w:sz w:val="32"/>
          <w:szCs w:val="32"/>
        </w:rPr>
      </w:pPr>
      <w:r w:rsidRPr="001D3B11">
        <w:rPr>
          <w:rFonts w:asciiTheme="majorHAnsi" w:hAnsiTheme="majorHAnsi" w:cs="Times New Roman"/>
          <w:b/>
          <w:color w:val="4F81BD" w:themeColor="accent1"/>
          <w:sz w:val="32"/>
          <w:szCs w:val="32"/>
        </w:rPr>
        <w:t xml:space="preserve">The Summative Evaluation Meeting: </w:t>
      </w:r>
      <w:r w:rsidRPr="001D3B11">
        <w:rPr>
          <w:rFonts w:asciiTheme="majorHAnsi" w:hAnsiTheme="majorHAnsi"/>
          <w:b/>
          <w:color w:val="4F81BD" w:themeColor="accent1"/>
          <w:sz w:val="32"/>
          <w:szCs w:val="32"/>
        </w:rPr>
        <w:t>Connecting Feedback to Professional Growth</w:t>
      </w:r>
    </w:p>
    <w:p w14:paraId="45FBF031" w14:textId="4BF82E9E" w:rsidR="005C3D07" w:rsidRPr="001D3B11" w:rsidRDefault="00D4386F" w:rsidP="00D4386F">
      <w:pPr>
        <w:widowControl w:val="0"/>
        <w:autoSpaceDE w:val="0"/>
        <w:autoSpaceDN w:val="0"/>
        <w:adjustRightInd w:val="0"/>
        <w:rPr>
          <w:rFonts w:asciiTheme="majorHAnsi" w:hAnsiTheme="majorHAnsi"/>
        </w:rPr>
      </w:pPr>
      <w:r w:rsidRPr="001D3B11">
        <w:rPr>
          <w:rFonts w:asciiTheme="majorHAnsi" w:hAnsiTheme="majorHAnsi" w:cs="Times"/>
          <w:bCs/>
        </w:rPr>
        <w:t xml:space="preserve">The </w:t>
      </w:r>
      <w:r w:rsidR="00392CC1">
        <w:rPr>
          <w:rFonts w:asciiTheme="majorHAnsi" w:hAnsiTheme="majorHAnsi" w:cs="Times"/>
          <w:bCs/>
        </w:rPr>
        <w:t>administrator</w:t>
      </w:r>
      <w:r w:rsidRPr="001D3B11">
        <w:rPr>
          <w:rFonts w:asciiTheme="majorHAnsi" w:hAnsiTheme="majorHAnsi" w:cs="Times"/>
          <w:bCs/>
        </w:rPr>
        <w:t xml:space="preserve"> is ultimately responsible for the counselor</w:t>
      </w:r>
      <w:r w:rsidR="00754805" w:rsidRPr="001D3B11">
        <w:rPr>
          <w:rFonts w:asciiTheme="majorHAnsi" w:hAnsiTheme="majorHAnsi" w:cs="Times"/>
          <w:bCs/>
        </w:rPr>
        <w:t>’s</w:t>
      </w:r>
      <w:r w:rsidRPr="001D3B11">
        <w:rPr>
          <w:rFonts w:asciiTheme="majorHAnsi" w:hAnsiTheme="majorHAnsi" w:cs="Times"/>
          <w:bCs/>
        </w:rPr>
        <w:t xml:space="preserve"> evaluation procedures. S/he provides </w:t>
      </w:r>
      <w:r w:rsidRPr="001D3B11">
        <w:rPr>
          <w:rFonts w:asciiTheme="majorHAnsi" w:hAnsiTheme="majorHAnsi"/>
        </w:rPr>
        <w:t>specific, timely, data-driven feedback intended to guide improvement in counselor effectiveness. When</w:t>
      </w:r>
      <w:r w:rsidR="00754805" w:rsidRPr="001D3B11">
        <w:rPr>
          <w:rFonts w:asciiTheme="majorHAnsi" w:hAnsiTheme="majorHAnsi"/>
        </w:rPr>
        <w:t xml:space="preserve"> the </w:t>
      </w:r>
      <w:r w:rsidR="00392CC1">
        <w:rPr>
          <w:rFonts w:asciiTheme="majorHAnsi" w:hAnsiTheme="majorHAnsi"/>
        </w:rPr>
        <w:t>administrator</w:t>
      </w:r>
      <w:r w:rsidR="00754805" w:rsidRPr="001D3B11">
        <w:rPr>
          <w:rFonts w:asciiTheme="majorHAnsi" w:hAnsiTheme="majorHAnsi"/>
        </w:rPr>
        <w:t xml:space="preserve"> and counselor</w:t>
      </w:r>
      <w:r w:rsidRPr="001D3B11">
        <w:rPr>
          <w:rFonts w:asciiTheme="majorHAnsi" w:hAnsiTheme="majorHAnsi"/>
        </w:rPr>
        <w:t xml:space="preserve"> engage in the evaluation cycle using the USVI Performance Evaluation Framework for Guidance Counselors, they find that the language of the framework supports specific feedback. The rubric defines successful practice and promotes a common understanding of what </w:t>
      </w:r>
      <w:r w:rsidR="00E21993">
        <w:rPr>
          <w:rFonts w:asciiTheme="majorHAnsi" w:hAnsiTheme="majorHAnsi"/>
        </w:rPr>
        <w:t xml:space="preserve">the skills and behaviors of </w:t>
      </w:r>
      <w:r w:rsidRPr="001D3B11">
        <w:rPr>
          <w:rFonts w:asciiTheme="majorHAnsi" w:hAnsiTheme="majorHAnsi"/>
        </w:rPr>
        <w:t xml:space="preserve">effective counseling look like. </w:t>
      </w:r>
    </w:p>
    <w:p w14:paraId="74253DB9" w14:textId="77777777" w:rsidR="005C3D07" w:rsidRPr="001D3B11" w:rsidRDefault="005C3D07" w:rsidP="00D4386F">
      <w:pPr>
        <w:widowControl w:val="0"/>
        <w:autoSpaceDE w:val="0"/>
        <w:autoSpaceDN w:val="0"/>
        <w:adjustRightInd w:val="0"/>
        <w:rPr>
          <w:rFonts w:asciiTheme="majorHAnsi" w:hAnsiTheme="majorHAnsi"/>
        </w:rPr>
      </w:pPr>
    </w:p>
    <w:p w14:paraId="53BDC4E3" w14:textId="02679504" w:rsidR="005C3D07" w:rsidRPr="001D3B11" w:rsidRDefault="00D4386F" w:rsidP="00D4386F">
      <w:pPr>
        <w:widowControl w:val="0"/>
        <w:autoSpaceDE w:val="0"/>
        <w:autoSpaceDN w:val="0"/>
        <w:adjustRightInd w:val="0"/>
        <w:rPr>
          <w:rFonts w:asciiTheme="majorHAnsi" w:hAnsiTheme="majorHAnsi"/>
        </w:rPr>
      </w:pPr>
      <w:r w:rsidRPr="001D3B11">
        <w:rPr>
          <w:rFonts w:asciiTheme="majorHAnsi" w:hAnsiTheme="majorHAnsi"/>
        </w:rPr>
        <w:t xml:space="preserve">Aspects of practice that are working well are recognized and strengthened. Aspects of practice that can be improved are revealed, and options for the continuous improvement of the counselor’s practice are discussed. Evidence gathered from the Professional Growth Plan (PGP), the </w:t>
      </w:r>
      <w:r w:rsidR="00BD2D98">
        <w:rPr>
          <w:rFonts w:asciiTheme="majorHAnsi" w:hAnsiTheme="majorHAnsi"/>
        </w:rPr>
        <w:t>Artifact Review/</w:t>
      </w:r>
      <w:r w:rsidR="00BD2D98" w:rsidRPr="001D3B11">
        <w:rPr>
          <w:rFonts w:asciiTheme="majorHAnsi" w:hAnsiTheme="majorHAnsi"/>
        </w:rPr>
        <w:t>Observation</w:t>
      </w:r>
      <w:r w:rsidR="00FE24E4">
        <w:rPr>
          <w:rFonts w:asciiTheme="majorHAnsi" w:hAnsiTheme="majorHAnsi"/>
        </w:rPr>
        <w:t>,</w:t>
      </w:r>
      <w:r w:rsidR="00BD2D98" w:rsidRPr="001D3B11">
        <w:rPr>
          <w:rFonts w:asciiTheme="majorHAnsi" w:hAnsiTheme="majorHAnsi"/>
        </w:rPr>
        <w:t xml:space="preserve"> </w:t>
      </w:r>
      <w:r w:rsidRPr="001D3B11">
        <w:rPr>
          <w:rFonts w:asciiTheme="majorHAnsi" w:hAnsiTheme="majorHAnsi"/>
        </w:rPr>
        <w:t xml:space="preserve">and </w:t>
      </w:r>
      <w:r w:rsidR="00754805" w:rsidRPr="001D3B11">
        <w:rPr>
          <w:rFonts w:asciiTheme="majorHAnsi" w:hAnsiTheme="majorHAnsi"/>
        </w:rPr>
        <w:t>Employee</w:t>
      </w:r>
      <w:r w:rsidRPr="001D3B11">
        <w:rPr>
          <w:rFonts w:asciiTheme="majorHAnsi" w:hAnsiTheme="majorHAnsi"/>
        </w:rPr>
        <w:t xml:space="preserve"> Time is used to set focused goals based on s</w:t>
      </w:r>
      <w:r w:rsidR="00754805" w:rsidRPr="001D3B11">
        <w:rPr>
          <w:rFonts w:asciiTheme="majorHAnsi" w:hAnsiTheme="majorHAnsi"/>
        </w:rPr>
        <w:t xml:space="preserve">pecific feedback. </w:t>
      </w:r>
    </w:p>
    <w:p w14:paraId="070DBD45" w14:textId="77777777" w:rsidR="005C3D07" w:rsidRPr="001D3B11" w:rsidRDefault="005C3D07" w:rsidP="00D4386F">
      <w:pPr>
        <w:widowControl w:val="0"/>
        <w:autoSpaceDE w:val="0"/>
        <w:autoSpaceDN w:val="0"/>
        <w:adjustRightInd w:val="0"/>
        <w:rPr>
          <w:rFonts w:asciiTheme="majorHAnsi" w:hAnsiTheme="majorHAnsi"/>
        </w:rPr>
      </w:pPr>
    </w:p>
    <w:p w14:paraId="3522A9A7" w14:textId="18421BCA" w:rsidR="005C3D07" w:rsidRPr="001D3B11" w:rsidRDefault="00754805" w:rsidP="00D4386F">
      <w:pPr>
        <w:widowControl w:val="0"/>
        <w:autoSpaceDE w:val="0"/>
        <w:autoSpaceDN w:val="0"/>
        <w:adjustRightInd w:val="0"/>
        <w:rPr>
          <w:rFonts w:asciiTheme="majorHAnsi" w:hAnsiTheme="majorHAnsi"/>
        </w:rPr>
      </w:pPr>
      <w:r w:rsidRPr="001D3B11">
        <w:rPr>
          <w:rFonts w:asciiTheme="majorHAnsi" w:hAnsiTheme="majorHAnsi"/>
        </w:rPr>
        <w:t>The administrator can then support the counselor</w:t>
      </w:r>
      <w:r w:rsidR="00D4386F" w:rsidRPr="001D3B11">
        <w:rPr>
          <w:rFonts w:asciiTheme="majorHAnsi" w:hAnsiTheme="majorHAnsi"/>
        </w:rPr>
        <w:t xml:space="preserve"> as </w:t>
      </w:r>
      <w:r w:rsidRPr="001D3B11">
        <w:rPr>
          <w:rFonts w:asciiTheme="majorHAnsi" w:hAnsiTheme="majorHAnsi"/>
        </w:rPr>
        <w:t>s/he</w:t>
      </w:r>
      <w:r w:rsidR="00D4386F" w:rsidRPr="001D3B11">
        <w:rPr>
          <w:rFonts w:asciiTheme="majorHAnsi" w:hAnsiTheme="majorHAnsi"/>
        </w:rPr>
        <w:t xml:space="preserve"> work</w:t>
      </w:r>
      <w:r w:rsidRPr="001D3B11">
        <w:rPr>
          <w:rFonts w:asciiTheme="majorHAnsi" w:hAnsiTheme="majorHAnsi"/>
        </w:rPr>
        <w:t>s</w:t>
      </w:r>
      <w:r w:rsidR="00D4386F" w:rsidRPr="001D3B11">
        <w:rPr>
          <w:rFonts w:asciiTheme="majorHAnsi" w:hAnsiTheme="majorHAnsi"/>
        </w:rPr>
        <w:t xml:space="preserve"> </w:t>
      </w:r>
      <w:r w:rsidRPr="001D3B11">
        <w:rPr>
          <w:rFonts w:asciiTheme="majorHAnsi" w:hAnsiTheme="majorHAnsi"/>
        </w:rPr>
        <w:t>toward his or her</w:t>
      </w:r>
      <w:r w:rsidR="00D4386F" w:rsidRPr="001D3B11">
        <w:rPr>
          <w:rFonts w:asciiTheme="majorHAnsi" w:hAnsiTheme="majorHAnsi"/>
        </w:rPr>
        <w:t xml:space="preserve"> individual </w:t>
      </w:r>
      <w:r w:rsidR="00D4386F" w:rsidRPr="001D3B11">
        <w:rPr>
          <w:rFonts w:asciiTheme="majorHAnsi" w:hAnsiTheme="majorHAnsi"/>
        </w:rPr>
        <w:lastRenderedPageBreak/>
        <w:t xml:space="preserve">goals to increase effectiveness. Just as in other professions, every counselor has the responsibility to pursue a career-long quest to improve practice. Although feedback is continuous and ongoing throughout the year, the Summative Evaluation Meeting is a unique opportunity for the counselor to engage in a one-on-one collaborative conversation with the </w:t>
      </w:r>
      <w:r w:rsidR="00392CC1">
        <w:rPr>
          <w:rFonts w:asciiTheme="majorHAnsi" w:hAnsiTheme="majorHAnsi"/>
        </w:rPr>
        <w:t>administrator</w:t>
      </w:r>
      <w:r w:rsidR="00D4386F" w:rsidRPr="001D3B11">
        <w:rPr>
          <w:rFonts w:asciiTheme="majorHAnsi" w:hAnsiTheme="majorHAnsi"/>
        </w:rPr>
        <w:t xml:space="preserve"> focused on his or her growth over the year, using the language of the USVI Performance Evaluation Framework. </w:t>
      </w:r>
    </w:p>
    <w:p w14:paraId="7C078A71" w14:textId="77777777" w:rsidR="005C3D07" w:rsidRPr="001D3B11" w:rsidRDefault="005C3D07" w:rsidP="00D4386F">
      <w:pPr>
        <w:widowControl w:val="0"/>
        <w:autoSpaceDE w:val="0"/>
        <w:autoSpaceDN w:val="0"/>
        <w:adjustRightInd w:val="0"/>
        <w:rPr>
          <w:rFonts w:asciiTheme="majorHAnsi" w:hAnsiTheme="majorHAnsi"/>
        </w:rPr>
      </w:pPr>
    </w:p>
    <w:p w14:paraId="63E8D467" w14:textId="0DD33E3E" w:rsidR="00D4386F" w:rsidRPr="001D3B11" w:rsidRDefault="00D4386F" w:rsidP="00D4386F">
      <w:pPr>
        <w:widowControl w:val="0"/>
        <w:autoSpaceDE w:val="0"/>
        <w:autoSpaceDN w:val="0"/>
        <w:adjustRightInd w:val="0"/>
        <w:rPr>
          <w:rFonts w:asciiTheme="majorHAnsi" w:hAnsiTheme="majorHAnsi" w:cs="Times New Roman"/>
        </w:rPr>
      </w:pPr>
      <w:r w:rsidRPr="001D3B11">
        <w:rPr>
          <w:rFonts w:asciiTheme="majorHAnsi" w:hAnsiTheme="majorHAnsi"/>
        </w:rPr>
        <w:t xml:space="preserve">After the end-of-year Summative Evaluation Meeting, the counselor reflects on the score attained, and more importantly, on the feedback gained from the process and begins to think about goals for the following school year. </w:t>
      </w:r>
    </w:p>
    <w:p w14:paraId="0EB1EA18" w14:textId="77777777" w:rsidR="00D4386F" w:rsidRPr="001D3B11" w:rsidRDefault="00D4386F" w:rsidP="00D4386F">
      <w:pPr>
        <w:widowControl w:val="0"/>
        <w:autoSpaceDE w:val="0"/>
        <w:autoSpaceDN w:val="0"/>
        <w:adjustRightInd w:val="0"/>
        <w:rPr>
          <w:rFonts w:asciiTheme="majorHAnsi" w:hAnsiTheme="majorHAnsi" w:cs="Times New Roman"/>
        </w:rPr>
      </w:pPr>
    </w:p>
    <w:p w14:paraId="65A0F0C0" w14:textId="14F96303" w:rsidR="00AD5D55" w:rsidRPr="001D3B11" w:rsidRDefault="00B07994" w:rsidP="00AD5D55">
      <w:pPr>
        <w:widowControl w:val="0"/>
        <w:autoSpaceDE w:val="0"/>
        <w:autoSpaceDN w:val="0"/>
        <w:adjustRightInd w:val="0"/>
        <w:rPr>
          <w:rFonts w:asciiTheme="majorHAnsi" w:hAnsiTheme="majorHAnsi" w:cs="Times New Roman"/>
          <w:b/>
          <w:color w:val="31849B" w:themeColor="accent5" w:themeShade="BF"/>
          <w:sz w:val="32"/>
          <w:szCs w:val="32"/>
        </w:rPr>
      </w:pPr>
      <w:r w:rsidRPr="001D3B11">
        <w:rPr>
          <w:rFonts w:asciiTheme="majorHAnsi" w:hAnsiTheme="majorHAnsi" w:cs="Times New Roman"/>
          <w:b/>
          <w:color w:val="31849B" w:themeColor="accent5" w:themeShade="BF"/>
          <w:sz w:val="32"/>
          <w:szCs w:val="32"/>
        </w:rPr>
        <w:t xml:space="preserve">Reviewing the </w:t>
      </w:r>
      <w:r w:rsidR="00A1072D" w:rsidRPr="001D3B11">
        <w:rPr>
          <w:rFonts w:asciiTheme="majorHAnsi" w:hAnsiTheme="majorHAnsi" w:cs="Times New Roman"/>
          <w:b/>
          <w:color w:val="31849B" w:themeColor="accent5" w:themeShade="BF"/>
          <w:sz w:val="32"/>
          <w:szCs w:val="32"/>
        </w:rPr>
        <w:t>Evaluation Process: How,</w:t>
      </w:r>
      <w:r w:rsidR="00AD5D55" w:rsidRPr="001D3B11">
        <w:rPr>
          <w:rFonts w:asciiTheme="majorHAnsi" w:hAnsiTheme="majorHAnsi" w:cs="Times New Roman"/>
          <w:b/>
          <w:color w:val="31849B" w:themeColor="accent5" w:themeShade="BF"/>
          <w:sz w:val="32"/>
          <w:szCs w:val="32"/>
        </w:rPr>
        <w:t xml:space="preserve"> When</w:t>
      </w:r>
      <w:r w:rsidR="00A1072D" w:rsidRPr="001D3B11">
        <w:rPr>
          <w:rFonts w:asciiTheme="majorHAnsi" w:hAnsiTheme="majorHAnsi" w:cs="Times New Roman"/>
          <w:b/>
          <w:color w:val="31849B" w:themeColor="accent5" w:themeShade="BF"/>
          <w:sz w:val="32"/>
          <w:szCs w:val="32"/>
        </w:rPr>
        <w:t xml:space="preserve"> and Why</w:t>
      </w:r>
      <w:r w:rsidR="00AD5D55" w:rsidRPr="001D3B11">
        <w:rPr>
          <w:rFonts w:asciiTheme="majorHAnsi" w:hAnsiTheme="majorHAnsi" w:cs="Times New Roman"/>
          <w:b/>
          <w:color w:val="31849B" w:themeColor="accent5" w:themeShade="BF"/>
          <w:sz w:val="32"/>
          <w:szCs w:val="32"/>
        </w:rPr>
        <w:t xml:space="preserve"> Evaluation Occurs</w:t>
      </w:r>
    </w:p>
    <w:p w14:paraId="083A1748" w14:textId="23141FC6" w:rsidR="00330A31" w:rsidRPr="001D3B11" w:rsidRDefault="00330A31" w:rsidP="00330A31">
      <w:pPr>
        <w:pStyle w:val="Bullet1"/>
        <w:numPr>
          <w:ilvl w:val="0"/>
          <w:numId w:val="0"/>
        </w:numPr>
        <w:rPr>
          <w:rFonts w:asciiTheme="majorHAnsi" w:hAnsiTheme="majorHAnsi"/>
          <w:i/>
        </w:rPr>
      </w:pPr>
      <w:r w:rsidRPr="001D3B11">
        <w:rPr>
          <w:rFonts w:asciiTheme="majorHAnsi" w:hAnsiTheme="majorHAnsi"/>
          <w:b/>
          <w:i/>
          <w:u w:val="single"/>
        </w:rPr>
        <w:t>Evaluation Improves Practice.</w:t>
      </w:r>
      <w:r w:rsidRPr="001D3B11">
        <w:rPr>
          <w:rFonts w:asciiTheme="majorHAnsi" w:hAnsiTheme="majorHAnsi"/>
          <w:i/>
        </w:rPr>
        <w:t xml:space="preserve"> </w:t>
      </w:r>
      <w:r w:rsidRPr="001D3B11">
        <w:rPr>
          <w:rFonts w:asciiTheme="majorHAnsi" w:hAnsiTheme="majorHAnsi"/>
        </w:rPr>
        <w:t xml:space="preserve">In designing the evaluation </w:t>
      </w:r>
      <w:r w:rsidR="003E6EDD">
        <w:rPr>
          <w:rFonts w:asciiTheme="majorHAnsi" w:hAnsiTheme="majorHAnsi"/>
        </w:rPr>
        <w:t>process</w:t>
      </w:r>
      <w:r w:rsidRPr="001D3B11">
        <w:rPr>
          <w:rFonts w:asciiTheme="majorHAnsi" w:hAnsiTheme="majorHAnsi"/>
        </w:rPr>
        <w:t xml:space="preserve"> for guidance counselors, the Task Force considered two purposes: (1) quality assurance and (2) professional growth. It is the desire of VIDE to merge these two goals in a system that is mutually beneficial for both the individual counselor and the organization. Accomplishing this means that all personnel are focused collectively on working to successfully implement the state priorities, which will significantly improve the achievement of all students. </w:t>
      </w:r>
    </w:p>
    <w:p w14:paraId="132B892C" w14:textId="5613B4B0" w:rsidR="00330A31" w:rsidRPr="001D3B11" w:rsidRDefault="00BC540D" w:rsidP="00330A31">
      <w:pPr>
        <w:pStyle w:val="Bullet1"/>
        <w:numPr>
          <w:ilvl w:val="0"/>
          <w:numId w:val="0"/>
        </w:numPr>
        <w:rPr>
          <w:rFonts w:asciiTheme="majorHAnsi" w:hAnsiTheme="majorHAnsi"/>
        </w:rPr>
      </w:pPr>
      <w:r w:rsidRPr="001D3B11">
        <w:rPr>
          <w:rFonts w:asciiTheme="majorHAnsi" w:hAnsiTheme="majorHAnsi"/>
          <w:b/>
          <w:i/>
          <w:noProof/>
          <w:u w:val="single"/>
        </w:rPr>
        <mc:AlternateContent>
          <mc:Choice Requires="wps">
            <w:drawing>
              <wp:anchor distT="0" distB="0" distL="114300" distR="114300" simplePos="0" relativeHeight="251688960" behindDoc="0" locked="0" layoutInCell="1" allowOverlap="1" wp14:anchorId="3AC9AB82" wp14:editId="4E6B2FCF">
                <wp:simplePos x="0" y="0"/>
                <wp:positionH relativeFrom="column">
                  <wp:posOffset>4253230</wp:posOffset>
                </wp:positionH>
                <wp:positionV relativeFrom="paragraph">
                  <wp:posOffset>262890</wp:posOffset>
                </wp:positionV>
                <wp:extent cx="1576070" cy="1117600"/>
                <wp:effectExtent l="50800" t="25400" r="74930" b="101600"/>
                <wp:wrapThrough wrapText="bothSides">
                  <wp:wrapPolygon edited="0">
                    <wp:start x="696" y="-491"/>
                    <wp:lineTo x="-696" y="0"/>
                    <wp:lineTo x="-696" y="20618"/>
                    <wp:lineTo x="696" y="23073"/>
                    <wp:lineTo x="20886" y="23073"/>
                    <wp:lineTo x="22279" y="16200"/>
                    <wp:lineTo x="22279" y="6873"/>
                    <wp:lineTo x="21583" y="1964"/>
                    <wp:lineTo x="20886" y="-491"/>
                    <wp:lineTo x="696" y="-491"/>
                  </wp:wrapPolygon>
                </wp:wrapThrough>
                <wp:docPr id="17" name="Rounded Rectangle 17"/>
                <wp:cNvGraphicFramePr/>
                <a:graphic xmlns:a="http://schemas.openxmlformats.org/drawingml/2006/main">
                  <a:graphicData uri="http://schemas.microsoft.com/office/word/2010/wordprocessingShape">
                    <wps:wsp>
                      <wps:cNvSpPr/>
                      <wps:spPr>
                        <a:xfrm>
                          <a:off x="0" y="0"/>
                          <a:ext cx="1576070" cy="1117600"/>
                        </a:xfrm>
                        <a:prstGeom prst="roundRect">
                          <a:avLst/>
                        </a:prstGeom>
                        <a:solidFill>
                          <a:schemeClr val="accent1">
                            <a:tint val="100000"/>
                            <a:shade val="100000"/>
                            <a:satMod val="130000"/>
                          </a:schemeClr>
                        </a:solidFill>
                      </wps:spPr>
                      <wps:style>
                        <a:lnRef idx="1">
                          <a:schemeClr val="accent1"/>
                        </a:lnRef>
                        <a:fillRef idx="3">
                          <a:schemeClr val="accent1"/>
                        </a:fillRef>
                        <a:effectRef idx="2">
                          <a:schemeClr val="accent1"/>
                        </a:effectRef>
                        <a:fontRef idx="minor">
                          <a:schemeClr val="lt1"/>
                        </a:fontRef>
                      </wps:style>
                      <wps:txbx>
                        <w:txbxContent>
                          <w:p w14:paraId="39B7CD13" w14:textId="77777777" w:rsidR="00070C6A" w:rsidRPr="0032690B" w:rsidRDefault="00070C6A" w:rsidP="005A1B99">
                            <w:pPr>
                              <w:jc w:val="center"/>
                              <w:rPr>
                                <w:rFonts w:asciiTheme="majorHAnsi" w:hAnsiTheme="majorHAnsi"/>
                                <w:b/>
                              </w:rPr>
                            </w:pPr>
                            <w:r w:rsidRPr="0032690B">
                              <w:rPr>
                                <w:rFonts w:asciiTheme="majorHAnsi" w:hAnsiTheme="majorHAnsi"/>
                                <w:b/>
                              </w:rPr>
                              <w:t>Stay focused on the purposes of the VIDE evaluation system.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7" o:spid="_x0000_s1034" style="position:absolute;margin-left:334.9pt;margin-top:20.7pt;width:124.1pt;height:8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" fillcolor="#4f81bd [3204]" strokecolor="#4579b8 [3044]">
                <v:shadow on="t" opacity="22937f" mv:blur="40000f" origin=",.5" offset="0,23000emu"/>
                <v:textbox>
                  <w:txbxContent>
                    <w:p w14:paraId="39B7CD13" w14:textId="77777777" w:rsidR="00997EA8" w:rsidRPr="0032690B" w:rsidRDefault="00997EA8" w:rsidP="005A1B99">
                      <w:pPr>
                        <w:jc w:val="center"/>
                        <w:rPr>
                          <w:rFonts w:asciiTheme="majorHAnsi" w:hAnsiTheme="majorHAnsi"/>
                          <w:b/>
                        </w:rPr>
                      </w:pPr>
                      <w:r w:rsidRPr="0032690B">
                        <w:rPr>
                          <w:rFonts w:asciiTheme="majorHAnsi" w:hAnsiTheme="majorHAnsi"/>
                          <w:b/>
                        </w:rPr>
                        <w:t>Stay focused on the purposes of the VIDE evaluation system.</w:t>
                      </w:r>
                    </w:p>
                  </w:txbxContent>
                </v:textbox>
                <w10:wrap type="through"/>
              </v:roundrect>
            </w:pict>
          </mc:Fallback>
        </mc:AlternateContent>
      </w:r>
      <w:r w:rsidR="00330A31" w:rsidRPr="001D3B11">
        <w:rPr>
          <w:rFonts w:asciiTheme="majorHAnsi" w:hAnsiTheme="majorHAnsi"/>
        </w:rPr>
        <w:t xml:space="preserve">With these purposes in mind, the Task Force has chosen a thoughtful approach to evaluation that engages </w:t>
      </w:r>
      <w:r w:rsidR="00605896">
        <w:rPr>
          <w:rFonts w:asciiTheme="majorHAnsi" w:hAnsiTheme="majorHAnsi"/>
        </w:rPr>
        <w:t xml:space="preserve">the </w:t>
      </w:r>
      <w:r w:rsidR="00330A31" w:rsidRPr="001D3B11">
        <w:rPr>
          <w:rFonts w:asciiTheme="majorHAnsi" w:hAnsiTheme="majorHAnsi"/>
        </w:rPr>
        <w:t>counselor in self-assessment, reflection, and professional conversations. The Task Force chose this approach</w:t>
      </w:r>
      <w:r w:rsidR="00330A31" w:rsidRPr="001D3B11">
        <w:rPr>
          <w:rFonts w:asciiTheme="majorHAnsi" w:hAnsiTheme="majorHAnsi" w:cs="Times"/>
          <w:i/>
          <w:iCs/>
        </w:rPr>
        <w:t xml:space="preserve"> </w:t>
      </w:r>
      <w:r w:rsidR="00330A31" w:rsidRPr="001D3B11">
        <w:rPr>
          <w:rFonts w:asciiTheme="majorHAnsi" w:hAnsiTheme="majorHAnsi"/>
        </w:rPr>
        <w:t xml:space="preserve">because it is similar to those that have been used extensively across the nation and refined over the years. It is also very important to remember that VIDE considers this process </w:t>
      </w:r>
      <w:r w:rsidR="00330A31" w:rsidRPr="001D3B11">
        <w:rPr>
          <w:rFonts w:asciiTheme="majorHAnsi" w:hAnsiTheme="majorHAnsi"/>
          <w:b/>
          <w:i/>
        </w:rPr>
        <w:t>an</w:t>
      </w:r>
      <w:r w:rsidR="00330A31" w:rsidRPr="001D3B11">
        <w:rPr>
          <w:rFonts w:asciiTheme="majorHAnsi" w:hAnsiTheme="majorHAnsi"/>
          <w:i/>
        </w:rPr>
        <w:t xml:space="preserve"> </w:t>
      </w:r>
      <w:r w:rsidR="00330A31" w:rsidRPr="001D3B11">
        <w:rPr>
          <w:rFonts w:asciiTheme="majorHAnsi" w:hAnsiTheme="majorHAnsi"/>
          <w:b/>
          <w:i/>
        </w:rPr>
        <w:t>investment in the guidance counselors of the U.S. Virgin Islands</w:t>
      </w:r>
      <w:r w:rsidR="00330A31" w:rsidRPr="001D3B11">
        <w:rPr>
          <w:rFonts w:asciiTheme="majorHAnsi" w:hAnsiTheme="majorHAnsi"/>
          <w:b/>
        </w:rPr>
        <w:t>.</w:t>
      </w:r>
      <w:r w:rsidR="00330A31" w:rsidRPr="001D3B11">
        <w:rPr>
          <w:rFonts w:asciiTheme="majorHAnsi" w:hAnsiTheme="majorHAnsi"/>
        </w:rPr>
        <w:t xml:space="preserve"> The system was designed to honor and enhance </w:t>
      </w:r>
      <w:r w:rsidR="00605896">
        <w:rPr>
          <w:rFonts w:asciiTheme="majorHAnsi" w:hAnsiTheme="majorHAnsi"/>
        </w:rPr>
        <w:t>each counselor’s</w:t>
      </w:r>
      <w:r w:rsidR="00330A31" w:rsidRPr="001D3B11">
        <w:rPr>
          <w:rFonts w:asciiTheme="majorHAnsi" w:hAnsiTheme="majorHAnsi"/>
        </w:rPr>
        <w:t xml:space="preserve"> professionalism as </w:t>
      </w:r>
      <w:r w:rsidR="00605896">
        <w:rPr>
          <w:rFonts w:asciiTheme="majorHAnsi" w:hAnsiTheme="majorHAnsi"/>
        </w:rPr>
        <w:t>s/he</w:t>
      </w:r>
      <w:r w:rsidR="00330A31" w:rsidRPr="001D3B11">
        <w:rPr>
          <w:rFonts w:asciiTheme="majorHAnsi" w:hAnsiTheme="majorHAnsi"/>
        </w:rPr>
        <w:t xml:space="preserve"> grow</w:t>
      </w:r>
      <w:r w:rsidR="00605896">
        <w:rPr>
          <w:rFonts w:asciiTheme="majorHAnsi" w:hAnsiTheme="majorHAnsi"/>
        </w:rPr>
        <w:t>s</w:t>
      </w:r>
      <w:r w:rsidR="00330A31" w:rsidRPr="001D3B11">
        <w:rPr>
          <w:rFonts w:asciiTheme="majorHAnsi" w:hAnsiTheme="majorHAnsi"/>
        </w:rPr>
        <w:t xml:space="preserve"> and gain</w:t>
      </w:r>
      <w:r w:rsidR="00605896">
        <w:rPr>
          <w:rFonts w:asciiTheme="majorHAnsi" w:hAnsiTheme="majorHAnsi"/>
        </w:rPr>
        <w:t>s</w:t>
      </w:r>
      <w:r w:rsidR="00330A31" w:rsidRPr="001D3B11">
        <w:rPr>
          <w:rFonts w:asciiTheme="majorHAnsi" w:hAnsiTheme="majorHAnsi"/>
        </w:rPr>
        <w:t xml:space="preserve"> expertise throughout </w:t>
      </w:r>
      <w:r w:rsidR="00605896">
        <w:rPr>
          <w:rFonts w:asciiTheme="majorHAnsi" w:hAnsiTheme="majorHAnsi"/>
        </w:rPr>
        <w:t>his or her</w:t>
      </w:r>
      <w:r w:rsidR="00330A31" w:rsidRPr="001D3B11">
        <w:rPr>
          <w:rFonts w:asciiTheme="majorHAnsi" w:hAnsiTheme="majorHAnsi"/>
        </w:rPr>
        <w:t xml:space="preserve"> career. </w:t>
      </w:r>
    </w:p>
    <w:p w14:paraId="6A40E551" w14:textId="0115FB55" w:rsidR="00AD5D55" w:rsidRPr="001D3B11" w:rsidRDefault="005A1B99" w:rsidP="00AD5D55">
      <w:pPr>
        <w:pStyle w:val="BodyText"/>
        <w:rPr>
          <w:rFonts w:asciiTheme="majorHAnsi" w:hAnsiTheme="majorHAnsi"/>
        </w:rPr>
      </w:pPr>
      <w:r w:rsidRPr="001D3B11">
        <w:rPr>
          <w:rFonts w:asciiTheme="majorHAnsi" w:hAnsiTheme="majorHAnsi"/>
          <w:b/>
          <w:i/>
          <w:u w:val="single"/>
        </w:rPr>
        <w:t>A Cyclical Process</w:t>
      </w:r>
      <w:r w:rsidR="00717100" w:rsidRPr="001D3B11">
        <w:rPr>
          <w:rFonts w:asciiTheme="majorHAnsi" w:hAnsiTheme="majorHAnsi"/>
          <w:i/>
        </w:rPr>
        <w:t>.</w:t>
      </w:r>
      <w:r w:rsidR="00717100" w:rsidRPr="001D3B11">
        <w:rPr>
          <w:rFonts w:asciiTheme="majorHAnsi" w:hAnsiTheme="majorHAnsi"/>
        </w:rPr>
        <w:t xml:space="preserve"> </w:t>
      </w:r>
      <w:r w:rsidR="00AD5D55" w:rsidRPr="001D3B11">
        <w:rPr>
          <w:rFonts w:asciiTheme="majorHAnsi" w:hAnsiTheme="majorHAnsi"/>
        </w:rPr>
        <w:t>Fidelity to the evaluation process helps ensure fairness and</w:t>
      </w:r>
      <w:r w:rsidR="00717100" w:rsidRPr="001D3B11">
        <w:rPr>
          <w:rFonts w:asciiTheme="majorHAnsi" w:hAnsiTheme="majorHAnsi"/>
        </w:rPr>
        <w:t xml:space="preserve"> accuracy. The information provided next summarizes</w:t>
      </w:r>
      <w:r w:rsidR="00AD5D55" w:rsidRPr="001D3B11">
        <w:rPr>
          <w:rFonts w:asciiTheme="majorHAnsi" w:hAnsiTheme="majorHAnsi"/>
        </w:rPr>
        <w:t xml:space="preserve"> the guidance counselor evaluation process</w:t>
      </w:r>
      <w:r w:rsidR="00717100" w:rsidRPr="001D3B11">
        <w:rPr>
          <w:rFonts w:asciiTheme="majorHAnsi" w:hAnsiTheme="majorHAnsi"/>
        </w:rPr>
        <w:t>.</w:t>
      </w:r>
      <w:r w:rsidR="00AD5D55" w:rsidRPr="001D3B11">
        <w:rPr>
          <w:rFonts w:asciiTheme="majorHAnsi" w:hAnsiTheme="majorHAnsi"/>
        </w:rPr>
        <w:t xml:space="preserve"> The documents needed to facilitate the process are</w:t>
      </w:r>
      <w:r w:rsidR="002E038E" w:rsidRPr="001D3B11">
        <w:rPr>
          <w:rFonts w:asciiTheme="majorHAnsi" w:hAnsiTheme="majorHAnsi"/>
        </w:rPr>
        <w:t xml:space="preserve"> housed in TalentEd and in the</w:t>
      </w:r>
      <w:r w:rsidR="003058BA">
        <w:rPr>
          <w:rFonts w:asciiTheme="majorHAnsi" w:hAnsiTheme="majorHAnsi"/>
        </w:rPr>
        <w:t xml:space="preserve"> EES</w:t>
      </w:r>
      <w:r w:rsidR="002E038E" w:rsidRPr="001D3B11">
        <w:rPr>
          <w:rFonts w:asciiTheme="majorHAnsi" w:hAnsiTheme="majorHAnsi"/>
        </w:rPr>
        <w:t xml:space="preserve"> </w:t>
      </w:r>
      <w:hyperlink r:id="rId55" w:history="1">
        <w:r w:rsidR="002E038E" w:rsidRPr="001D3B11">
          <w:rPr>
            <w:rStyle w:val="Hyperlink"/>
            <w:rFonts w:asciiTheme="majorHAnsi" w:hAnsiTheme="majorHAnsi"/>
          </w:rPr>
          <w:t>P</w:t>
        </w:r>
        <w:r w:rsidR="00AD5D55" w:rsidRPr="001D3B11">
          <w:rPr>
            <w:rStyle w:val="Hyperlink"/>
            <w:rFonts w:asciiTheme="majorHAnsi" w:hAnsiTheme="majorHAnsi"/>
          </w:rPr>
          <w:t>ortal</w:t>
        </w:r>
      </w:hyperlink>
      <w:r w:rsidR="00AD5D55" w:rsidRPr="001D3B11">
        <w:rPr>
          <w:rFonts w:asciiTheme="majorHAnsi" w:hAnsiTheme="majorHAnsi"/>
        </w:rPr>
        <w:t xml:space="preserve"> and </w:t>
      </w:r>
      <w:r w:rsidR="009A1FA5">
        <w:rPr>
          <w:rFonts w:asciiTheme="majorHAnsi" w:hAnsiTheme="majorHAnsi"/>
        </w:rPr>
        <w:t>are discussed</w:t>
      </w:r>
      <w:r w:rsidR="00AD5D55" w:rsidRPr="001D3B11">
        <w:rPr>
          <w:rFonts w:asciiTheme="majorHAnsi" w:hAnsiTheme="majorHAnsi"/>
        </w:rPr>
        <w:t xml:space="preserve"> during training.</w:t>
      </w:r>
    </w:p>
    <w:p w14:paraId="19DC0570" w14:textId="77777777" w:rsidR="005A570F" w:rsidRPr="001D3B11" w:rsidRDefault="00AD5D55" w:rsidP="005A570F">
      <w:pPr>
        <w:pStyle w:val="BodyText"/>
        <w:rPr>
          <w:rFonts w:asciiTheme="majorHAnsi" w:hAnsiTheme="majorHAnsi"/>
        </w:rPr>
      </w:pPr>
      <w:r w:rsidRPr="001D3B11">
        <w:rPr>
          <w:rFonts w:asciiTheme="majorHAnsi" w:hAnsiTheme="majorHAnsi"/>
        </w:rPr>
        <w:t>Guidance cou</w:t>
      </w:r>
      <w:r w:rsidR="00B21043" w:rsidRPr="001D3B11">
        <w:rPr>
          <w:rFonts w:asciiTheme="majorHAnsi" w:hAnsiTheme="majorHAnsi"/>
        </w:rPr>
        <w:t>nselor evaluation is a</w:t>
      </w:r>
      <w:r w:rsidRPr="001D3B11">
        <w:rPr>
          <w:rFonts w:asciiTheme="majorHAnsi" w:hAnsiTheme="majorHAnsi"/>
        </w:rPr>
        <w:t xml:space="preserve"> cycle</w:t>
      </w:r>
      <w:r w:rsidR="00B21043" w:rsidRPr="001D3B11">
        <w:rPr>
          <w:rFonts w:asciiTheme="majorHAnsi" w:hAnsiTheme="majorHAnsi"/>
        </w:rPr>
        <w:t xml:space="preserve"> that repeats annually. </w:t>
      </w:r>
    </w:p>
    <w:p w14:paraId="4D267B7D" w14:textId="77777777" w:rsidR="005A570F" w:rsidRPr="001D3B11" w:rsidRDefault="005A570F" w:rsidP="005A570F">
      <w:pPr>
        <w:pStyle w:val="BodyText"/>
        <w:rPr>
          <w:rFonts w:asciiTheme="majorHAnsi" w:hAnsiTheme="majorHAnsi"/>
        </w:rPr>
      </w:pPr>
    </w:p>
    <w:p w14:paraId="585C5B8D" w14:textId="67C1FFE9" w:rsidR="005A570F" w:rsidRPr="001D3B11" w:rsidRDefault="005A570F" w:rsidP="005A570F">
      <w:pPr>
        <w:pStyle w:val="BodyText"/>
        <w:rPr>
          <w:rFonts w:asciiTheme="majorHAnsi" w:hAnsiTheme="majorHAnsi"/>
        </w:rPr>
      </w:pPr>
      <w:r w:rsidRPr="008D5098">
        <w:rPr>
          <w:rFonts w:asciiTheme="majorHAnsi" w:hAnsiTheme="majorHAnsi"/>
          <w:noProof/>
        </w:rPr>
        <w:lastRenderedPageBreak/>
        <w:drawing>
          <wp:inline distT="0" distB="0" distL="0" distR="0" wp14:anchorId="18836AC8" wp14:editId="6B1ACD9A">
            <wp:extent cx="5486400" cy="3200400"/>
            <wp:effectExtent l="0" t="25400" r="0" b="76200"/>
            <wp:docPr id="18" name="Diagram 1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6" r:lo="rId57" r:qs="rId58" r:cs="rId59"/>
              </a:graphicData>
            </a:graphic>
          </wp:inline>
        </w:drawing>
      </w:r>
    </w:p>
    <w:p w14:paraId="5196D870" w14:textId="1D74AFA9" w:rsidR="003601AF" w:rsidRDefault="005A570F" w:rsidP="00E227AA">
      <w:pPr>
        <w:pStyle w:val="BodyText"/>
        <w:spacing w:before="120"/>
        <w:rPr>
          <w:rFonts w:asciiTheme="majorHAnsi" w:hAnsiTheme="majorHAnsi"/>
        </w:rPr>
      </w:pPr>
      <w:r w:rsidRPr="001D3B11">
        <w:rPr>
          <w:rFonts w:asciiTheme="majorHAnsi" w:hAnsiTheme="majorHAnsi"/>
          <w:i/>
        </w:rPr>
        <w:t>Figure 5</w:t>
      </w:r>
      <w:r w:rsidRPr="001D3B11">
        <w:rPr>
          <w:rFonts w:asciiTheme="majorHAnsi" w:hAnsiTheme="majorHAnsi"/>
        </w:rPr>
        <w:t xml:space="preserve">. The </w:t>
      </w:r>
      <w:r w:rsidR="006961C2" w:rsidRPr="001D3B11">
        <w:rPr>
          <w:rFonts w:asciiTheme="majorHAnsi" w:hAnsiTheme="majorHAnsi"/>
        </w:rPr>
        <w:t>Guidance Counselor</w:t>
      </w:r>
      <w:r w:rsidRPr="001D3B11">
        <w:rPr>
          <w:rFonts w:asciiTheme="majorHAnsi" w:hAnsiTheme="majorHAnsi"/>
        </w:rPr>
        <w:t xml:space="preserve"> Evaluation Process. This figure illustrates the cyclical nature of the evaluation process for the </w:t>
      </w:r>
      <w:r w:rsidR="006961C2" w:rsidRPr="001D3B11">
        <w:rPr>
          <w:rFonts w:asciiTheme="majorHAnsi" w:hAnsiTheme="majorHAnsi"/>
        </w:rPr>
        <w:t>counselor</w:t>
      </w:r>
      <w:r w:rsidRPr="001D3B11">
        <w:rPr>
          <w:rFonts w:asciiTheme="majorHAnsi" w:hAnsiTheme="majorHAnsi"/>
        </w:rPr>
        <w:t>.</w:t>
      </w:r>
    </w:p>
    <w:p w14:paraId="6C5772D7" w14:textId="2C08E345" w:rsidR="005A570F" w:rsidRPr="001D3B11" w:rsidRDefault="005A570F" w:rsidP="00E227AA">
      <w:pPr>
        <w:pStyle w:val="BodyText"/>
        <w:spacing w:before="120"/>
        <w:rPr>
          <w:rFonts w:asciiTheme="majorHAnsi" w:hAnsiTheme="majorHAnsi"/>
        </w:rPr>
      </w:pPr>
      <w:r w:rsidRPr="001D3B11">
        <w:rPr>
          <w:rFonts w:asciiTheme="majorHAnsi" w:hAnsiTheme="majorHAnsi"/>
        </w:rPr>
        <w:t>The steps in the evaluation process</w:t>
      </w:r>
      <w:r w:rsidR="009A1FA5">
        <w:rPr>
          <w:rFonts w:asciiTheme="majorHAnsi" w:hAnsiTheme="majorHAnsi"/>
        </w:rPr>
        <w:t xml:space="preserve"> explained in this g</w:t>
      </w:r>
      <w:r w:rsidRPr="001D3B11">
        <w:rPr>
          <w:rFonts w:asciiTheme="majorHAnsi" w:hAnsiTheme="majorHAnsi"/>
        </w:rPr>
        <w:t xml:space="preserve">uidebook are as follows: </w:t>
      </w:r>
    </w:p>
    <w:p w14:paraId="106198D3" w14:textId="58AF106F" w:rsidR="00166399" w:rsidRPr="008D5098" w:rsidRDefault="00AD5D55" w:rsidP="00166399">
      <w:pPr>
        <w:pStyle w:val="Bullet1"/>
        <w:rPr>
          <w:rFonts w:asciiTheme="majorHAnsi" w:eastAsia="Times New Roman" w:hAnsiTheme="majorHAnsi" w:cs="Times New Roman"/>
          <w:highlight w:val="yellow"/>
        </w:rPr>
      </w:pPr>
      <w:r w:rsidRPr="001D3B11">
        <w:rPr>
          <w:rFonts w:asciiTheme="majorHAnsi" w:hAnsiTheme="majorHAnsi"/>
          <w:b/>
        </w:rPr>
        <w:t xml:space="preserve">Step 1: </w:t>
      </w:r>
      <w:r w:rsidR="005A570F" w:rsidRPr="001D3B11">
        <w:rPr>
          <w:rFonts w:asciiTheme="majorHAnsi" w:hAnsiTheme="majorHAnsi"/>
          <w:b/>
        </w:rPr>
        <w:t>Evaluation Planning</w:t>
      </w:r>
      <w:r w:rsidRPr="001D3B11">
        <w:rPr>
          <w:rFonts w:asciiTheme="majorHAnsi" w:hAnsiTheme="majorHAnsi"/>
          <w:b/>
        </w:rPr>
        <w:t xml:space="preserve">. </w:t>
      </w:r>
      <w:r w:rsidR="00BC54B2">
        <w:rPr>
          <w:rFonts w:asciiTheme="majorHAnsi" w:hAnsiTheme="majorHAnsi"/>
        </w:rPr>
        <w:t>Prior to the Evaluation Planning Meeting, the</w:t>
      </w:r>
      <w:r w:rsidRPr="001D3B11">
        <w:rPr>
          <w:rFonts w:asciiTheme="majorHAnsi" w:hAnsiTheme="majorHAnsi"/>
        </w:rPr>
        <w:t xml:space="preserve"> </w:t>
      </w:r>
      <w:r w:rsidRPr="001D3B11">
        <w:rPr>
          <w:rFonts w:asciiTheme="majorHAnsi" w:eastAsia="Times New Roman" w:hAnsiTheme="majorHAnsi" w:cs="Times New Roman"/>
        </w:rPr>
        <w:t>counselor</w:t>
      </w:r>
      <w:r w:rsidRPr="001D3B11">
        <w:rPr>
          <w:rFonts w:asciiTheme="majorHAnsi" w:hAnsiTheme="majorHAnsi"/>
        </w:rPr>
        <w:t xml:space="preserve"> </w:t>
      </w:r>
      <w:r w:rsidR="005A570F" w:rsidRPr="001D3B11">
        <w:rPr>
          <w:rFonts w:asciiTheme="majorHAnsi" w:hAnsiTheme="majorHAnsi"/>
        </w:rPr>
        <w:t>draft</w:t>
      </w:r>
      <w:r w:rsidR="00A635B3" w:rsidRPr="001D3B11">
        <w:rPr>
          <w:rFonts w:asciiTheme="majorHAnsi" w:hAnsiTheme="majorHAnsi"/>
        </w:rPr>
        <w:t>s t</w:t>
      </w:r>
      <w:r w:rsidR="005A570F" w:rsidRPr="001D3B11">
        <w:rPr>
          <w:rFonts w:asciiTheme="majorHAnsi" w:hAnsiTheme="majorHAnsi"/>
        </w:rPr>
        <w:t xml:space="preserve">he </w:t>
      </w:r>
      <w:r w:rsidR="005A570F" w:rsidRPr="005B6199">
        <w:rPr>
          <w:rFonts w:asciiTheme="majorHAnsi" w:hAnsiTheme="majorHAnsi"/>
          <w:i/>
        </w:rPr>
        <w:t>Evaluation Planning F</w:t>
      </w:r>
      <w:r w:rsidR="00A635B3" w:rsidRPr="005B6199">
        <w:rPr>
          <w:rFonts w:asciiTheme="majorHAnsi" w:hAnsiTheme="majorHAnsi"/>
          <w:i/>
        </w:rPr>
        <w:t>orm</w:t>
      </w:r>
      <w:r w:rsidR="006005EF">
        <w:rPr>
          <w:rFonts w:asciiTheme="majorHAnsi" w:hAnsiTheme="majorHAnsi"/>
        </w:rPr>
        <w:t xml:space="preserve"> by completing goals for the</w:t>
      </w:r>
      <w:r w:rsidR="00166399" w:rsidRPr="001D3B11">
        <w:rPr>
          <w:rFonts w:asciiTheme="majorHAnsi" w:hAnsiTheme="majorHAnsi"/>
        </w:rPr>
        <w:t xml:space="preserve"> PGP and selecting 3 choice components from the USVI Performance Evaluation Framework for G</w:t>
      </w:r>
      <w:r w:rsidR="00BC54B2">
        <w:rPr>
          <w:rFonts w:asciiTheme="majorHAnsi" w:hAnsiTheme="majorHAnsi"/>
        </w:rPr>
        <w:t>uidance Counselors. At the m</w:t>
      </w:r>
      <w:r w:rsidR="00166399" w:rsidRPr="001D3B11">
        <w:rPr>
          <w:rFonts w:asciiTheme="majorHAnsi" w:hAnsiTheme="majorHAnsi"/>
        </w:rPr>
        <w:t>eeting, t</w:t>
      </w:r>
      <w:r w:rsidRPr="001D3B11">
        <w:rPr>
          <w:rFonts w:asciiTheme="majorHAnsi" w:hAnsiTheme="majorHAnsi"/>
        </w:rPr>
        <w:t xml:space="preserve">he </w:t>
      </w:r>
      <w:r w:rsidR="003058BA">
        <w:rPr>
          <w:rFonts w:asciiTheme="majorHAnsi" w:hAnsiTheme="majorHAnsi"/>
        </w:rPr>
        <w:t>administrator</w:t>
      </w:r>
      <w:r w:rsidRPr="001D3B11">
        <w:rPr>
          <w:rFonts w:asciiTheme="majorHAnsi" w:hAnsiTheme="majorHAnsi"/>
        </w:rPr>
        <w:t xml:space="preserve"> </w:t>
      </w:r>
      <w:r w:rsidR="00166399" w:rsidRPr="001D3B11">
        <w:rPr>
          <w:rFonts w:asciiTheme="majorHAnsi" w:hAnsiTheme="majorHAnsi"/>
        </w:rPr>
        <w:t xml:space="preserve">reviews past performance and district or school plans, explains the evaluation process to the </w:t>
      </w:r>
      <w:r w:rsidR="00166399" w:rsidRPr="001D3B11">
        <w:rPr>
          <w:rFonts w:asciiTheme="majorHAnsi" w:eastAsia="Times New Roman" w:hAnsiTheme="majorHAnsi" w:cs="Times New Roman"/>
        </w:rPr>
        <w:t>counselor</w:t>
      </w:r>
      <w:r w:rsidR="00166399" w:rsidRPr="001D3B11">
        <w:rPr>
          <w:rFonts w:asciiTheme="majorHAnsi" w:hAnsiTheme="majorHAnsi"/>
        </w:rPr>
        <w:t xml:space="preserve"> and sets</w:t>
      </w:r>
      <w:r w:rsidR="0098519A">
        <w:rPr>
          <w:rFonts w:asciiTheme="majorHAnsi" w:hAnsiTheme="majorHAnsi"/>
        </w:rPr>
        <w:t xml:space="preserve"> any</w:t>
      </w:r>
      <w:r w:rsidR="00166399" w:rsidRPr="001D3B11">
        <w:rPr>
          <w:rFonts w:asciiTheme="majorHAnsi" w:hAnsiTheme="majorHAnsi"/>
        </w:rPr>
        <w:t xml:space="preserve"> </w:t>
      </w:r>
      <w:r w:rsidR="0098519A">
        <w:rPr>
          <w:rFonts w:asciiTheme="majorHAnsi" w:hAnsiTheme="majorHAnsi"/>
        </w:rPr>
        <w:t>dates for</w:t>
      </w:r>
      <w:r w:rsidR="00166399" w:rsidRPr="001D3B11">
        <w:rPr>
          <w:rFonts w:asciiTheme="majorHAnsi" w:hAnsiTheme="majorHAnsi"/>
        </w:rPr>
        <w:t xml:space="preserve"> </w:t>
      </w:r>
      <w:r w:rsidR="009652DA">
        <w:rPr>
          <w:rFonts w:asciiTheme="majorHAnsi" w:hAnsiTheme="majorHAnsi"/>
        </w:rPr>
        <w:t xml:space="preserve">the </w:t>
      </w:r>
      <w:r w:rsidR="00166399" w:rsidRPr="001D3B11">
        <w:rPr>
          <w:rFonts w:asciiTheme="majorHAnsi" w:hAnsiTheme="majorHAnsi"/>
        </w:rPr>
        <w:t>evaluation</w:t>
      </w:r>
      <w:r w:rsidR="009652DA">
        <w:rPr>
          <w:rFonts w:asciiTheme="majorHAnsi" w:hAnsiTheme="majorHAnsi"/>
        </w:rPr>
        <w:t xml:space="preserve"> process</w:t>
      </w:r>
      <w:bookmarkStart w:id="9" w:name="_GoBack"/>
      <w:bookmarkEnd w:id="9"/>
      <w:r w:rsidR="00166399" w:rsidRPr="001D3B11">
        <w:rPr>
          <w:rFonts w:asciiTheme="majorHAnsi" w:hAnsiTheme="majorHAnsi"/>
        </w:rPr>
        <w:t xml:space="preserve"> </w:t>
      </w:r>
      <w:r w:rsidR="0098519A">
        <w:rPr>
          <w:rFonts w:asciiTheme="majorHAnsi" w:hAnsiTheme="majorHAnsi"/>
        </w:rPr>
        <w:t>according to the VIDE timeline</w:t>
      </w:r>
      <w:r w:rsidR="00166399" w:rsidRPr="001D3B11">
        <w:rPr>
          <w:rFonts w:asciiTheme="majorHAnsi" w:hAnsiTheme="majorHAnsi"/>
        </w:rPr>
        <w:t xml:space="preserve">. The </w:t>
      </w:r>
      <w:r w:rsidR="003058BA">
        <w:rPr>
          <w:rFonts w:asciiTheme="majorHAnsi" w:hAnsiTheme="majorHAnsi"/>
        </w:rPr>
        <w:t>administrator</w:t>
      </w:r>
      <w:r w:rsidR="00166399" w:rsidRPr="001D3B11">
        <w:rPr>
          <w:rFonts w:asciiTheme="majorHAnsi" w:hAnsiTheme="majorHAnsi"/>
        </w:rPr>
        <w:t xml:space="preserve"> and counselor discuss the counselor’s PGP, the rationale for the school-wide component, and 3 choice components</w:t>
      </w:r>
      <w:r w:rsidR="005B6199">
        <w:rPr>
          <w:rFonts w:asciiTheme="majorHAnsi" w:hAnsiTheme="majorHAnsi"/>
        </w:rPr>
        <w:t xml:space="preserve"> (total of 4 components)</w:t>
      </w:r>
      <w:r w:rsidR="00166399" w:rsidRPr="001D3B11">
        <w:rPr>
          <w:rFonts w:asciiTheme="majorHAnsi" w:hAnsiTheme="majorHAnsi"/>
        </w:rPr>
        <w:t xml:space="preserve">. They also discuss how evidence may be collected. Revisions are made based on the discussion. The Evaluation Planning Form </w:t>
      </w:r>
      <w:r w:rsidR="00166399" w:rsidRPr="008D5098">
        <w:rPr>
          <w:rFonts w:asciiTheme="majorHAnsi" w:hAnsiTheme="majorHAnsi"/>
          <w:highlight w:val="yellow"/>
        </w:rPr>
        <w:t xml:space="preserve">is </w:t>
      </w:r>
      <w:r w:rsidR="008D5098" w:rsidRPr="008D5098">
        <w:rPr>
          <w:rFonts w:asciiTheme="majorHAnsi" w:hAnsiTheme="majorHAnsi"/>
          <w:highlight w:val="yellow"/>
        </w:rPr>
        <w:t>saved and submitted in TalentEd.</w:t>
      </w:r>
    </w:p>
    <w:p w14:paraId="75871C59" w14:textId="20839E98" w:rsidR="00AD5D55" w:rsidRPr="001D3B11" w:rsidRDefault="00AD5D55" w:rsidP="008D5098">
      <w:pPr>
        <w:pStyle w:val="Bullet1"/>
        <w:rPr>
          <w:rFonts w:eastAsia="Times New Roman" w:cs="Times New Roman"/>
        </w:rPr>
      </w:pPr>
      <w:r w:rsidRPr="001D3B11">
        <w:rPr>
          <w:b/>
        </w:rPr>
        <w:t xml:space="preserve">Step 2: Evidence gathering. </w:t>
      </w:r>
      <w:r w:rsidRPr="001D3B11">
        <w:t xml:space="preserve">The </w:t>
      </w:r>
      <w:r w:rsidR="003058BA">
        <w:t>administrator</w:t>
      </w:r>
      <w:r w:rsidRPr="001D3B11">
        <w:t xml:space="preserve"> observes </w:t>
      </w:r>
      <w:r w:rsidRPr="001D3B11">
        <w:rPr>
          <w:rFonts w:eastAsia="Times New Roman" w:cs="Times New Roman"/>
        </w:rPr>
        <w:t>the counselor’s</w:t>
      </w:r>
      <w:r w:rsidR="002E038E" w:rsidRPr="001D3B11">
        <w:t xml:space="preserve"> performance if they agree that an observation will provide the best evidence for a component(s)</w:t>
      </w:r>
      <w:r w:rsidRPr="001D3B11">
        <w:t>.</w:t>
      </w:r>
      <w:r w:rsidR="002E038E" w:rsidRPr="001D3B11">
        <w:t xml:space="preserve"> </w:t>
      </w:r>
      <w:r w:rsidRPr="001D3B11">
        <w:t xml:space="preserve">The </w:t>
      </w:r>
      <w:r w:rsidRPr="001D3B11">
        <w:rPr>
          <w:rFonts w:eastAsia="Times New Roman" w:cs="Times New Roman"/>
        </w:rPr>
        <w:t>counselor</w:t>
      </w:r>
      <w:r w:rsidR="002E038E" w:rsidRPr="001D3B11">
        <w:t xml:space="preserve"> begins harvesting artifacts to demonstrate evidence for the </w:t>
      </w:r>
      <w:r w:rsidR="00716464">
        <w:t xml:space="preserve">selected </w:t>
      </w:r>
      <w:r w:rsidR="002E038E" w:rsidRPr="001D3B11">
        <w:t>components and begins work on the PGP goals</w:t>
      </w:r>
      <w:r w:rsidRPr="001D3B11">
        <w:t xml:space="preserve">. </w:t>
      </w:r>
    </w:p>
    <w:p w14:paraId="4A50DCA5" w14:textId="24BE6D56" w:rsidR="00166399" w:rsidRPr="001D3B11" w:rsidRDefault="00BC54B2" w:rsidP="00166399">
      <w:pPr>
        <w:pStyle w:val="Bullet1"/>
        <w:rPr>
          <w:rFonts w:asciiTheme="majorHAnsi" w:hAnsiTheme="majorHAnsi"/>
        </w:rPr>
      </w:pPr>
      <w:r>
        <w:rPr>
          <w:rFonts w:asciiTheme="majorHAnsi" w:hAnsiTheme="majorHAnsi"/>
          <w:b/>
        </w:rPr>
        <w:t>Step 3: Midyear C</w:t>
      </w:r>
      <w:r w:rsidR="00AD5D55" w:rsidRPr="001D3B11">
        <w:rPr>
          <w:rFonts w:asciiTheme="majorHAnsi" w:hAnsiTheme="majorHAnsi"/>
          <w:b/>
        </w:rPr>
        <w:t xml:space="preserve">heck-in. </w:t>
      </w:r>
      <w:r w:rsidR="00166399" w:rsidRPr="001D3B11">
        <w:rPr>
          <w:rFonts w:asciiTheme="majorHAnsi" w:hAnsiTheme="majorHAnsi"/>
        </w:rPr>
        <w:t xml:space="preserve">The counselor submits the </w:t>
      </w:r>
      <w:r w:rsidR="00166399" w:rsidRPr="005B6199">
        <w:rPr>
          <w:rFonts w:asciiTheme="majorHAnsi" w:hAnsiTheme="majorHAnsi"/>
          <w:i/>
        </w:rPr>
        <w:t>Mid-Year Checklist</w:t>
      </w:r>
      <w:r w:rsidR="00166399" w:rsidRPr="001D3B11">
        <w:rPr>
          <w:rFonts w:asciiTheme="majorHAnsi" w:hAnsiTheme="majorHAnsi"/>
        </w:rPr>
        <w:t xml:space="preserve"> in TalentEd. Progress on harvesting artifacts and/or scheduling observatio</w:t>
      </w:r>
      <w:r w:rsidR="00C169DC" w:rsidRPr="001D3B11">
        <w:rPr>
          <w:rFonts w:asciiTheme="majorHAnsi" w:hAnsiTheme="majorHAnsi"/>
        </w:rPr>
        <w:t>ns for the 4 components are</w:t>
      </w:r>
      <w:r w:rsidR="00166399" w:rsidRPr="001D3B11">
        <w:rPr>
          <w:rFonts w:asciiTheme="majorHAnsi" w:hAnsiTheme="majorHAnsi"/>
        </w:rPr>
        <w:t xml:space="preserve"> indicated on the checklist. Any issues with Employee Time are noted. </w:t>
      </w:r>
      <w:r w:rsidR="00C169DC" w:rsidRPr="001D3B11">
        <w:rPr>
          <w:rFonts w:asciiTheme="majorHAnsi" w:hAnsiTheme="majorHAnsi"/>
        </w:rPr>
        <w:t>If necessary, the counselor</w:t>
      </w:r>
      <w:r w:rsidR="00C169DC" w:rsidRPr="001D3B11">
        <w:rPr>
          <w:rFonts w:asciiTheme="majorHAnsi" w:eastAsia="Times New Roman" w:hAnsiTheme="majorHAnsi" w:cs="Times New Roman"/>
        </w:rPr>
        <w:t xml:space="preserve"> and </w:t>
      </w:r>
      <w:r w:rsidR="003058BA">
        <w:rPr>
          <w:rFonts w:asciiTheme="majorHAnsi" w:eastAsia="Times New Roman" w:hAnsiTheme="majorHAnsi" w:cs="Times New Roman"/>
        </w:rPr>
        <w:t>administrator</w:t>
      </w:r>
      <w:r w:rsidR="00C169DC" w:rsidRPr="001D3B11">
        <w:rPr>
          <w:rFonts w:asciiTheme="majorHAnsi" w:hAnsiTheme="majorHAnsi"/>
        </w:rPr>
        <w:t xml:space="preserve"> negotiate appropriate adjustments to the PGP. Any agreed upon m</w:t>
      </w:r>
      <w:r w:rsidR="00166399" w:rsidRPr="001D3B11">
        <w:rPr>
          <w:rFonts w:asciiTheme="majorHAnsi" w:hAnsiTheme="majorHAnsi"/>
        </w:rPr>
        <w:t>od</w:t>
      </w:r>
      <w:r w:rsidR="00C169DC" w:rsidRPr="001D3B11">
        <w:rPr>
          <w:rFonts w:asciiTheme="majorHAnsi" w:hAnsiTheme="majorHAnsi"/>
        </w:rPr>
        <w:t>ifications are made</w:t>
      </w:r>
      <w:r w:rsidR="00166399" w:rsidRPr="001D3B11">
        <w:rPr>
          <w:rFonts w:asciiTheme="majorHAnsi" w:hAnsiTheme="majorHAnsi"/>
        </w:rPr>
        <w:t>.</w:t>
      </w:r>
    </w:p>
    <w:p w14:paraId="4748D2BD" w14:textId="6A7DB850" w:rsidR="00AD5D55" w:rsidRPr="001D3B11" w:rsidRDefault="00AD5D55" w:rsidP="00AD5D55">
      <w:pPr>
        <w:pStyle w:val="Bullet1"/>
        <w:rPr>
          <w:rFonts w:asciiTheme="majorHAnsi" w:eastAsia="Times New Roman" w:hAnsiTheme="majorHAnsi" w:cs="Times New Roman"/>
        </w:rPr>
      </w:pPr>
      <w:r w:rsidRPr="001D3B11">
        <w:rPr>
          <w:rFonts w:asciiTheme="majorHAnsi" w:hAnsiTheme="majorHAnsi"/>
          <w:b/>
        </w:rPr>
        <w:t xml:space="preserve">Step 4: Evidence gathering. </w:t>
      </w:r>
      <w:r w:rsidR="002E038E" w:rsidRPr="001D3B11">
        <w:rPr>
          <w:rFonts w:asciiTheme="majorHAnsi" w:hAnsiTheme="majorHAnsi"/>
        </w:rPr>
        <w:t xml:space="preserve">The counselor continues </w:t>
      </w:r>
      <w:r w:rsidR="00356246" w:rsidRPr="001D3B11">
        <w:rPr>
          <w:rFonts w:asciiTheme="majorHAnsi" w:hAnsiTheme="majorHAnsi"/>
        </w:rPr>
        <w:t xml:space="preserve">harvesting </w:t>
      </w:r>
      <w:r w:rsidR="002E038E" w:rsidRPr="001D3B11">
        <w:rPr>
          <w:rFonts w:asciiTheme="majorHAnsi" w:hAnsiTheme="majorHAnsi"/>
        </w:rPr>
        <w:t>evidence for the components and completing PGP goals</w:t>
      </w:r>
      <w:r w:rsidRPr="001D3B11">
        <w:rPr>
          <w:rFonts w:asciiTheme="majorHAnsi" w:hAnsiTheme="majorHAnsi"/>
        </w:rPr>
        <w:t xml:space="preserve">. </w:t>
      </w:r>
      <w:r w:rsidR="00166399" w:rsidRPr="001D3B11">
        <w:rPr>
          <w:rFonts w:asciiTheme="majorHAnsi" w:hAnsiTheme="majorHAnsi"/>
        </w:rPr>
        <w:t>An observation(s) is scheduled if needed.</w:t>
      </w:r>
    </w:p>
    <w:p w14:paraId="1A9299BD" w14:textId="55773819" w:rsidR="00CF3AA4" w:rsidRPr="001D3B11" w:rsidRDefault="00CF3AA4" w:rsidP="00CF3AA4">
      <w:pPr>
        <w:pStyle w:val="Bullet1"/>
        <w:rPr>
          <w:rFonts w:asciiTheme="majorHAnsi" w:eastAsia="Times New Roman" w:hAnsiTheme="majorHAnsi" w:cs="Times New Roman"/>
        </w:rPr>
      </w:pPr>
      <w:r w:rsidRPr="001D3B11">
        <w:rPr>
          <w:rFonts w:asciiTheme="majorHAnsi" w:hAnsiTheme="majorHAnsi"/>
          <w:b/>
        </w:rPr>
        <w:lastRenderedPageBreak/>
        <w:t>Step 5:</w:t>
      </w:r>
      <w:r w:rsidRPr="001D3B11">
        <w:rPr>
          <w:rFonts w:asciiTheme="majorHAnsi" w:eastAsia="Times New Roman" w:hAnsiTheme="majorHAnsi" w:cs="Times New Roman"/>
        </w:rPr>
        <w:t xml:space="preserve"> </w:t>
      </w:r>
      <w:r w:rsidRPr="001D3B11">
        <w:rPr>
          <w:rFonts w:asciiTheme="majorHAnsi" w:eastAsia="Times New Roman" w:hAnsiTheme="majorHAnsi" w:cs="Times New Roman"/>
          <w:b/>
        </w:rPr>
        <w:t xml:space="preserve">PGP Reflection and Artifact Review. </w:t>
      </w:r>
      <w:r w:rsidRPr="001D3B11">
        <w:rPr>
          <w:rFonts w:asciiTheme="majorHAnsi" w:eastAsia="Times New Roman" w:hAnsiTheme="majorHAnsi" w:cs="Times New Roman"/>
        </w:rPr>
        <w:t xml:space="preserve">The counselor reflects on the professional learning and the impact of the learning on the </w:t>
      </w:r>
      <w:r w:rsidRPr="005B6199">
        <w:rPr>
          <w:rFonts w:asciiTheme="majorHAnsi" w:eastAsia="Times New Roman" w:hAnsiTheme="majorHAnsi" w:cs="Times New Roman"/>
          <w:i/>
        </w:rPr>
        <w:t>PGP Reflection Form</w:t>
      </w:r>
      <w:r w:rsidRPr="001D3B11">
        <w:rPr>
          <w:rFonts w:asciiTheme="majorHAnsi" w:eastAsia="Times New Roman" w:hAnsiTheme="majorHAnsi" w:cs="Times New Roman"/>
        </w:rPr>
        <w:t xml:space="preserve"> in TalentEd</w:t>
      </w:r>
      <w:r w:rsidR="006005EF">
        <w:rPr>
          <w:rFonts w:asciiTheme="majorHAnsi" w:eastAsia="Times New Roman" w:hAnsiTheme="majorHAnsi" w:cs="Times New Roman"/>
        </w:rPr>
        <w:t xml:space="preserve">, </w:t>
      </w:r>
      <w:r w:rsidR="006005EF" w:rsidRPr="006005EF">
        <w:rPr>
          <w:rFonts w:asciiTheme="majorHAnsi" w:eastAsia="Times New Roman" w:hAnsiTheme="majorHAnsi" w:cs="Times New Roman"/>
          <w:highlight w:val="yellow"/>
        </w:rPr>
        <w:t>and uploads evidence of PGP completion to BriteLocker</w:t>
      </w:r>
      <w:r w:rsidRPr="006005EF">
        <w:rPr>
          <w:rFonts w:asciiTheme="majorHAnsi" w:eastAsia="Times New Roman" w:hAnsiTheme="majorHAnsi" w:cs="Times New Roman"/>
          <w:highlight w:val="yellow"/>
        </w:rPr>
        <w:t>.</w:t>
      </w:r>
      <w:r w:rsidRPr="001D3B11">
        <w:rPr>
          <w:rFonts w:asciiTheme="majorHAnsi" w:eastAsia="Times New Roman" w:hAnsiTheme="majorHAnsi" w:cs="Times New Roman"/>
        </w:rPr>
        <w:t xml:space="preserve"> </w:t>
      </w:r>
      <w:r w:rsidR="00716464">
        <w:rPr>
          <w:rFonts w:asciiTheme="majorHAnsi" w:eastAsia="Times New Roman" w:hAnsiTheme="majorHAnsi" w:cs="Times New Roman"/>
        </w:rPr>
        <w:t xml:space="preserve">The </w:t>
      </w:r>
      <w:r w:rsidR="00716464" w:rsidRPr="001D3B11">
        <w:rPr>
          <w:rFonts w:asciiTheme="majorHAnsi" w:eastAsia="Times New Roman" w:hAnsiTheme="majorHAnsi" w:cs="Times New Roman"/>
        </w:rPr>
        <w:t xml:space="preserve">counselor </w:t>
      </w:r>
      <w:r w:rsidR="00716464">
        <w:rPr>
          <w:rFonts w:asciiTheme="majorHAnsi" w:eastAsia="Times New Roman" w:hAnsiTheme="majorHAnsi" w:cs="Times New Roman"/>
        </w:rPr>
        <w:t xml:space="preserve">also uses the </w:t>
      </w:r>
      <w:r w:rsidR="00716464" w:rsidRPr="005B6199">
        <w:rPr>
          <w:rFonts w:asciiTheme="majorHAnsi" w:eastAsia="Times New Roman" w:hAnsiTheme="majorHAnsi" w:cs="Times New Roman"/>
          <w:i/>
        </w:rPr>
        <w:t>Artifact Reflection Form</w:t>
      </w:r>
      <w:r w:rsidR="00716464">
        <w:rPr>
          <w:rFonts w:asciiTheme="majorHAnsi" w:eastAsia="Times New Roman" w:hAnsiTheme="majorHAnsi" w:cs="Times New Roman"/>
        </w:rPr>
        <w:t xml:space="preserve"> to explain how harvested artifacts reflect his or her practice in relation to specific components. </w:t>
      </w:r>
      <w:r w:rsidRPr="001D3B11">
        <w:rPr>
          <w:rFonts w:asciiTheme="majorHAnsi" w:eastAsia="Times New Roman" w:hAnsiTheme="majorHAnsi" w:cs="Times New Roman"/>
        </w:rPr>
        <w:t xml:space="preserve">The </w:t>
      </w:r>
      <w:r w:rsidR="003058BA">
        <w:rPr>
          <w:rFonts w:asciiTheme="majorHAnsi" w:eastAsia="Times New Roman" w:hAnsiTheme="majorHAnsi" w:cs="Times New Roman"/>
        </w:rPr>
        <w:t>administrator</w:t>
      </w:r>
      <w:r w:rsidRPr="001D3B11">
        <w:rPr>
          <w:rFonts w:asciiTheme="majorHAnsi" w:eastAsia="Times New Roman" w:hAnsiTheme="majorHAnsi" w:cs="Times New Roman"/>
        </w:rPr>
        <w:t xml:space="preserve"> reviews the artifacts summi</w:t>
      </w:r>
      <w:r w:rsidR="006005EF">
        <w:rPr>
          <w:rFonts w:asciiTheme="majorHAnsi" w:eastAsia="Times New Roman" w:hAnsiTheme="majorHAnsi" w:cs="Times New Roman"/>
        </w:rPr>
        <w:t>t</w:t>
      </w:r>
      <w:r w:rsidRPr="001D3B11">
        <w:rPr>
          <w:rFonts w:asciiTheme="majorHAnsi" w:eastAsia="Times New Roman" w:hAnsiTheme="majorHAnsi" w:cs="Times New Roman"/>
        </w:rPr>
        <w:t>ted to BriteLocker as evidence for the components chosen by the counselor. Th</w:t>
      </w:r>
      <w:r w:rsidR="00716464">
        <w:rPr>
          <w:rFonts w:asciiTheme="majorHAnsi" w:eastAsia="Times New Roman" w:hAnsiTheme="majorHAnsi" w:cs="Times New Roman"/>
        </w:rPr>
        <w:t xml:space="preserve">e </w:t>
      </w:r>
      <w:r w:rsidR="00FC64B5">
        <w:rPr>
          <w:rFonts w:asciiTheme="majorHAnsi" w:eastAsia="Times New Roman" w:hAnsiTheme="majorHAnsi" w:cs="Times New Roman"/>
        </w:rPr>
        <w:t>A</w:t>
      </w:r>
      <w:r w:rsidR="00716464">
        <w:rPr>
          <w:rFonts w:asciiTheme="majorHAnsi" w:eastAsia="Times New Roman" w:hAnsiTheme="majorHAnsi" w:cs="Times New Roman"/>
        </w:rPr>
        <w:t xml:space="preserve">rtifact </w:t>
      </w:r>
      <w:r w:rsidR="00FC64B5">
        <w:rPr>
          <w:rFonts w:asciiTheme="majorHAnsi" w:eastAsia="Times New Roman" w:hAnsiTheme="majorHAnsi" w:cs="Times New Roman"/>
        </w:rPr>
        <w:t>R</w:t>
      </w:r>
      <w:r w:rsidR="00716464">
        <w:rPr>
          <w:rFonts w:asciiTheme="majorHAnsi" w:eastAsia="Times New Roman" w:hAnsiTheme="majorHAnsi" w:cs="Times New Roman"/>
        </w:rPr>
        <w:t xml:space="preserve">eview </w:t>
      </w:r>
      <w:r w:rsidRPr="001D3B11">
        <w:rPr>
          <w:rFonts w:asciiTheme="majorHAnsi" w:eastAsia="Times New Roman" w:hAnsiTheme="majorHAnsi" w:cs="Times New Roman"/>
        </w:rPr>
        <w:t>is handled through TalentEd or face-to-face.</w:t>
      </w:r>
    </w:p>
    <w:p w14:paraId="093FEAE4" w14:textId="4C7AE3BB" w:rsidR="00166399" w:rsidRPr="008D5098" w:rsidRDefault="00CF3AA4" w:rsidP="00166399">
      <w:pPr>
        <w:pStyle w:val="Bullet1"/>
        <w:spacing w:after="0"/>
        <w:rPr>
          <w:rFonts w:asciiTheme="majorHAnsi" w:hAnsiTheme="majorHAnsi"/>
          <w:highlight w:val="yellow"/>
        </w:rPr>
      </w:pPr>
      <w:r w:rsidRPr="001D3B11">
        <w:rPr>
          <w:rFonts w:asciiTheme="majorHAnsi" w:hAnsiTheme="majorHAnsi"/>
          <w:b/>
        </w:rPr>
        <w:t>Step 6</w:t>
      </w:r>
      <w:r w:rsidR="007F0679" w:rsidRPr="001D3B11">
        <w:rPr>
          <w:rFonts w:asciiTheme="majorHAnsi" w:hAnsiTheme="majorHAnsi"/>
          <w:b/>
        </w:rPr>
        <w:t>: Summative M</w:t>
      </w:r>
      <w:r w:rsidR="00AD5D55" w:rsidRPr="001D3B11">
        <w:rPr>
          <w:rFonts w:asciiTheme="majorHAnsi" w:hAnsiTheme="majorHAnsi"/>
          <w:b/>
        </w:rPr>
        <w:t xml:space="preserve">eeting. </w:t>
      </w:r>
      <w:r w:rsidR="00AD5D55" w:rsidRPr="001D3B11">
        <w:rPr>
          <w:rFonts w:asciiTheme="majorHAnsi" w:hAnsiTheme="majorHAnsi"/>
        </w:rPr>
        <w:t xml:space="preserve">The </w:t>
      </w:r>
      <w:r w:rsidR="003058BA">
        <w:rPr>
          <w:rFonts w:asciiTheme="majorHAnsi" w:hAnsiTheme="majorHAnsi"/>
        </w:rPr>
        <w:t>administrator</w:t>
      </w:r>
      <w:r w:rsidR="00AD5D55" w:rsidRPr="001D3B11">
        <w:rPr>
          <w:rFonts w:asciiTheme="majorHAnsi" w:hAnsiTheme="majorHAnsi"/>
        </w:rPr>
        <w:t xml:space="preserve"> reviews and scores all e</w:t>
      </w:r>
      <w:r w:rsidR="007D3ECC">
        <w:rPr>
          <w:rFonts w:asciiTheme="majorHAnsi" w:hAnsiTheme="majorHAnsi"/>
        </w:rPr>
        <w:t>vidence in preparation for the Summative M</w:t>
      </w:r>
      <w:r w:rsidR="00AD5D55" w:rsidRPr="001D3B11">
        <w:rPr>
          <w:rFonts w:asciiTheme="majorHAnsi" w:hAnsiTheme="majorHAnsi"/>
        </w:rPr>
        <w:t>eeting</w:t>
      </w:r>
      <w:r w:rsidR="00D66621" w:rsidRPr="001D3B11">
        <w:rPr>
          <w:rFonts w:asciiTheme="majorHAnsi" w:hAnsiTheme="majorHAnsi"/>
        </w:rPr>
        <w:t xml:space="preserve">. </w:t>
      </w:r>
      <w:r w:rsidR="00AD5D55" w:rsidRPr="001D3B11">
        <w:rPr>
          <w:rFonts w:asciiTheme="majorHAnsi" w:hAnsiTheme="majorHAnsi"/>
        </w:rPr>
        <w:t xml:space="preserve">The </w:t>
      </w:r>
      <w:r w:rsidR="00AD5D55" w:rsidRPr="001D3B11">
        <w:rPr>
          <w:rFonts w:asciiTheme="majorHAnsi" w:eastAsia="Times New Roman" w:hAnsiTheme="majorHAnsi" w:cs="Times New Roman"/>
        </w:rPr>
        <w:t xml:space="preserve">counselor </w:t>
      </w:r>
      <w:r w:rsidR="00AD5D55" w:rsidRPr="001D3B11">
        <w:rPr>
          <w:rFonts w:asciiTheme="majorHAnsi" w:hAnsiTheme="majorHAnsi"/>
        </w:rPr>
        <w:t xml:space="preserve">and </w:t>
      </w:r>
      <w:r w:rsidR="003058BA">
        <w:rPr>
          <w:rFonts w:asciiTheme="majorHAnsi" w:hAnsiTheme="majorHAnsi"/>
        </w:rPr>
        <w:t>administrator</w:t>
      </w:r>
      <w:r w:rsidR="00AD5D55" w:rsidRPr="001D3B11">
        <w:rPr>
          <w:rFonts w:asciiTheme="majorHAnsi" w:hAnsiTheme="majorHAnsi"/>
        </w:rPr>
        <w:t xml:space="preserve"> then meet for </w:t>
      </w:r>
      <w:r w:rsidR="00735CDE" w:rsidRPr="001D3B11">
        <w:rPr>
          <w:rFonts w:asciiTheme="majorHAnsi" w:hAnsiTheme="majorHAnsi"/>
        </w:rPr>
        <w:t>a collaborative discussion to review and reflect upon the year’s progress related to all of the measures and evidence used to determine the evaluation score and rating</w:t>
      </w:r>
      <w:r w:rsidR="005F2B19">
        <w:rPr>
          <w:rFonts w:asciiTheme="majorHAnsi" w:hAnsiTheme="majorHAnsi"/>
        </w:rPr>
        <w:t>.</w:t>
      </w:r>
      <w:r w:rsidR="00166399" w:rsidRPr="001D3B11">
        <w:rPr>
          <w:rFonts w:asciiTheme="majorHAnsi" w:hAnsiTheme="majorHAnsi"/>
        </w:rPr>
        <w:t xml:space="preserve"> </w:t>
      </w:r>
      <w:r w:rsidR="00166399" w:rsidRPr="00EF3D99">
        <w:rPr>
          <w:rFonts w:asciiTheme="majorHAnsi" w:hAnsiTheme="majorHAnsi"/>
          <w:b/>
        </w:rPr>
        <w:t>(</w:t>
      </w:r>
      <w:r w:rsidR="005F2B19" w:rsidRPr="00EF3D99">
        <w:rPr>
          <w:rFonts w:asciiTheme="majorHAnsi" w:hAnsiTheme="majorHAnsi"/>
          <w:b/>
        </w:rPr>
        <w:t>A</w:t>
      </w:r>
      <w:r w:rsidR="00166399" w:rsidRPr="00EF3D99">
        <w:rPr>
          <w:rFonts w:asciiTheme="majorHAnsi" w:hAnsiTheme="majorHAnsi"/>
          <w:b/>
        </w:rPr>
        <w:t xml:space="preserve"> rating will not be given in the pilot year</w:t>
      </w:r>
      <w:r w:rsidR="005F2B19" w:rsidRPr="00EF3D99">
        <w:rPr>
          <w:rFonts w:asciiTheme="majorHAnsi" w:hAnsiTheme="majorHAnsi"/>
          <w:b/>
        </w:rPr>
        <w:t>.</w:t>
      </w:r>
      <w:r w:rsidR="00166399" w:rsidRPr="00EF3D99">
        <w:rPr>
          <w:rFonts w:asciiTheme="majorHAnsi" w:hAnsiTheme="majorHAnsi"/>
          <w:b/>
        </w:rPr>
        <w:t>)</w:t>
      </w:r>
      <w:r w:rsidR="00166399" w:rsidRPr="001D3B11">
        <w:rPr>
          <w:rFonts w:asciiTheme="majorHAnsi" w:hAnsiTheme="majorHAnsi"/>
        </w:rPr>
        <w:t xml:space="preserve"> </w:t>
      </w:r>
      <w:r w:rsidR="00166399" w:rsidRPr="008D5098">
        <w:rPr>
          <w:rFonts w:asciiTheme="majorHAnsi" w:hAnsiTheme="majorHAnsi"/>
          <w:highlight w:val="yellow"/>
        </w:rPr>
        <w:t xml:space="preserve">The </w:t>
      </w:r>
      <w:r w:rsidR="003058BA" w:rsidRPr="008D5098">
        <w:rPr>
          <w:rFonts w:asciiTheme="majorHAnsi" w:hAnsiTheme="majorHAnsi"/>
          <w:highlight w:val="yellow"/>
        </w:rPr>
        <w:t>administrator</w:t>
      </w:r>
      <w:r w:rsidR="00166399" w:rsidRPr="008D5098">
        <w:rPr>
          <w:rFonts w:asciiTheme="majorHAnsi" w:hAnsiTheme="majorHAnsi"/>
          <w:highlight w:val="yellow"/>
        </w:rPr>
        <w:t xml:space="preserve"> completes the </w:t>
      </w:r>
      <w:r w:rsidR="00166399" w:rsidRPr="008D5098">
        <w:rPr>
          <w:rFonts w:asciiTheme="majorHAnsi" w:hAnsiTheme="majorHAnsi"/>
          <w:i/>
          <w:highlight w:val="yellow"/>
        </w:rPr>
        <w:t xml:space="preserve">Summative </w:t>
      </w:r>
      <w:r w:rsidR="00F10878" w:rsidRPr="008D5098">
        <w:rPr>
          <w:rFonts w:asciiTheme="majorHAnsi" w:hAnsiTheme="majorHAnsi"/>
          <w:i/>
          <w:highlight w:val="yellow"/>
        </w:rPr>
        <w:t>Evaluation</w:t>
      </w:r>
      <w:r w:rsidR="00166399" w:rsidRPr="008D5098">
        <w:rPr>
          <w:rFonts w:asciiTheme="majorHAnsi" w:hAnsiTheme="majorHAnsi"/>
          <w:i/>
          <w:highlight w:val="yellow"/>
        </w:rPr>
        <w:t xml:space="preserve"> Form</w:t>
      </w:r>
      <w:r w:rsidR="00166399" w:rsidRPr="008D5098">
        <w:rPr>
          <w:rFonts w:asciiTheme="majorHAnsi" w:hAnsiTheme="majorHAnsi"/>
          <w:highlight w:val="yellow"/>
        </w:rPr>
        <w:t xml:space="preserve"> in TalentEd. The </w:t>
      </w:r>
      <w:r w:rsidR="003058BA" w:rsidRPr="008D5098">
        <w:rPr>
          <w:rFonts w:asciiTheme="majorHAnsi" w:hAnsiTheme="majorHAnsi"/>
          <w:highlight w:val="yellow"/>
        </w:rPr>
        <w:t>administrator</w:t>
      </w:r>
      <w:r w:rsidR="00F37BFD" w:rsidRPr="008D5098">
        <w:rPr>
          <w:rFonts w:asciiTheme="majorHAnsi" w:hAnsiTheme="majorHAnsi"/>
          <w:highlight w:val="yellow"/>
        </w:rPr>
        <w:t xml:space="preserve"> and the counselor electronically sign the form</w:t>
      </w:r>
      <w:r w:rsidR="008D5098" w:rsidRPr="008D5098">
        <w:rPr>
          <w:rFonts w:asciiTheme="majorHAnsi" w:hAnsiTheme="majorHAnsi"/>
          <w:highlight w:val="yellow"/>
        </w:rPr>
        <w:t>, and the administrator submits it in TalentEd.</w:t>
      </w:r>
    </w:p>
    <w:p w14:paraId="5114A375" w14:textId="53B47D59" w:rsidR="00DB5A26" w:rsidRPr="001D3B11" w:rsidRDefault="00A81106" w:rsidP="00A81106">
      <w:pPr>
        <w:pStyle w:val="Bullet1"/>
        <w:numPr>
          <w:ilvl w:val="0"/>
          <w:numId w:val="0"/>
        </w:numPr>
        <w:spacing w:after="0"/>
        <w:rPr>
          <w:rFonts w:asciiTheme="majorHAnsi" w:hAnsiTheme="majorHAnsi"/>
        </w:rPr>
      </w:pPr>
      <w:r w:rsidRPr="001D3B11">
        <w:rPr>
          <w:rFonts w:asciiTheme="majorHAnsi" w:hAnsiTheme="majorHAnsi"/>
        </w:rPr>
        <w:t>The Appendices provide additional charts to assist the guidance counselor with organizing the details of the evaluation process.</w:t>
      </w:r>
    </w:p>
    <w:p w14:paraId="78774AF1" w14:textId="77777777" w:rsidR="00DB5A26" w:rsidRDefault="00DB5A26" w:rsidP="00DB5A26">
      <w:pPr>
        <w:pStyle w:val="Bullet1"/>
        <w:numPr>
          <w:ilvl w:val="0"/>
          <w:numId w:val="0"/>
        </w:numPr>
        <w:spacing w:after="0"/>
        <w:rPr>
          <w:rFonts w:asciiTheme="majorHAnsi" w:hAnsiTheme="majorHAnsi"/>
        </w:rPr>
      </w:pPr>
      <w:r w:rsidRPr="001D3B11">
        <w:rPr>
          <w:rFonts w:asciiTheme="majorHAnsi" w:hAnsiTheme="majorHAnsi"/>
        </w:rPr>
        <w:t>Inquiries regarding the evaluation process may be directed to the EES Program Manager in the St. Thomas/St. John or St. Croix district office.</w:t>
      </w:r>
    </w:p>
    <w:p w14:paraId="38086485" w14:textId="77777777" w:rsidR="0032690B" w:rsidRDefault="0032690B" w:rsidP="00DB5A26">
      <w:pPr>
        <w:pStyle w:val="Bullet1"/>
        <w:numPr>
          <w:ilvl w:val="0"/>
          <w:numId w:val="0"/>
        </w:numPr>
        <w:spacing w:after="0"/>
        <w:rPr>
          <w:rFonts w:asciiTheme="majorHAnsi" w:hAnsiTheme="majorHAnsi"/>
        </w:rPr>
      </w:pPr>
    </w:p>
    <w:p w14:paraId="1D305D92" w14:textId="3DD2BB52" w:rsidR="006005EF" w:rsidRDefault="006005EF">
      <w:pPr>
        <w:rPr>
          <w:rFonts w:asciiTheme="majorHAnsi" w:eastAsia="Calibri" w:hAnsiTheme="majorHAnsi" w:cs="Calibri"/>
        </w:rPr>
      </w:pPr>
      <w:r>
        <w:rPr>
          <w:rFonts w:asciiTheme="majorHAnsi" w:hAnsiTheme="majorHAnsi"/>
        </w:rPr>
        <w:br w:type="page"/>
      </w:r>
    </w:p>
    <w:p w14:paraId="5868FB2D" w14:textId="77777777" w:rsidR="0032690B" w:rsidRDefault="0032690B" w:rsidP="00DB5A26">
      <w:pPr>
        <w:pStyle w:val="Bullet1"/>
        <w:numPr>
          <w:ilvl w:val="0"/>
          <w:numId w:val="0"/>
        </w:numPr>
        <w:spacing w:after="0"/>
        <w:rPr>
          <w:rFonts w:asciiTheme="majorHAnsi" w:hAnsiTheme="majorHAnsi"/>
        </w:rPr>
      </w:pPr>
    </w:p>
    <w:p w14:paraId="07E101D0" w14:textId="77777777" w:rsidR="00877657" w:rsidRPr="001D3B11" w:rsidRDefault="00A81106" w:rsidP="00A81106">
      <w:pPr>
        <w:rPr>
          <w:rFonts w:asciiTheme="majorHAnsi" w:eastAsia="Calibri" w:hAnsiTheme="majorHAnsi" w:cs="Calibri"/>
        </w:rPr>
      </w:pPr>
      <w:r w:rsidRPr="001D3B11">
        <w:rPr>
          <w:rFonts w:asciiTheme="majorHAnsi" w:hAnsiTheme="majorHAnsi"/>
          <w:b/>
          <w:color w:val="31849B" w:themeColor="accent5" w:themeShade="BF"/>
          <w:sz w:val="32"/>
          <w:szCs w:val="32"/>
        </w:rPr>
        <w:t>Appendices</w:t>
      </w:r>
    </w:p>
    <w:p w14:paraId="0873C956" w14:textId="77777777" w:rsidR="00877657" w:rsidRPr="001D3B11" w:rsidRDefault="00877657" w:rsidP="00A81106">
      <w:pPr>
        <w:rPr>
          <w:rFonts w:asciiTheme="majorHAnsi" w:eastAsia="Calibri" w:hAnsiTheme="majorHAnsi" w:cs="Calibri"/>
        </w:rPr>
      </w:pPr>
    </w:p>
    <w:p w14:paraId="5CFF9AE4" w14:textId="77777777" w:rsidR="00877657" w:rsidRPr="001D3B11" w:rsidRDefault="00877657" w:rsidP="00A81106">
      <w:pPr>
        <w:rPr>
          <w:rFonts w:asciiTheme="majorHAnsi" w:eastAsia="Calibri" w:hAnsiTheme="majorHAnsi" w:cs="Calibri"/>
        </w:rPr>
      </w:pPr>
    </w:p>
    <w:p w14:paraId="54E614F0" w14:textId="77777777" w:rsidR="00877657" w:rsidRPr="001D3B11" w:rsidRDefault="00877657" w:rsidP="00A81106">
      <w:pPr>
        <w:rPr>
          <w:rFonts w:asciiTheme="majorHAnsi" w:eastAsia="Calibri" w:hAnsiTheme="majorHAnsi" w:cs="Calibri"/>
        </w:rPr>
      </w:pPr>
    </w:p>
    <w:p w14:paraId="19BE1B8C" w14:textId="77777777" w:rsidR="00877657" w:rsidRPr="001D3B11" w:rsidRDefault="00877657" w:rsidP="00A81106">
      <w:pPr>
        <w:rPr>
          <w:rFonts w:asciiTheme="majorHAnsi" w:eastAsia="Calibri" w:hAnsiTheme="majorHAnsi" w:cs="Calibri"/>
        </w:rPr>
      </w:pPr>
    </w:p>
    <w:p w14:paraId="2D3393F7" w14:textId="77777777" w:rsidR="00877657" w:rsidRPr="001D3B11" w:rsidRDefault="00877657" w:rsidP="00A81106">
      <w:pPr>
        <w:rPr>
          <w:rFonts w:asciiTheme="majorHAnsi" w:eastAsia="Calibri" w:hAnsiTheme="majorHAnsi" w:cs="Calibri"/>
        </w:rPr>
      </w:pPr>
    </w:p>
    <w:p w14:paraId="2EC036DC" w14:textId="77777777" w:rsidR="00877657" w:rsidRPr="001D3B11" w:rsidRDefault="00877657" w:rsidP="00A81106">
      <w:pPr>
        <w:rPr>
          <w:rFonts w:asciiTheme="majorHAnsi" w:eastAsia="Calibri" w:hAnsiTheme="majorHAnsi" w:cs="Calibri"/>
        </w:rPr>
      </w:pPr>
    </w:p>
    <w:p w14:paraId="1F055E61" w14:textId="77777777" w:rsidR="00877657" w:rsidRPr="001D3B11" w:rsidRDefault="00877657" w:rsidP="00A81106">
      <w:pPr>
        <w:rPr>
          <w:rFonts w:asciiTheme="majorHAnsi" w:eastAsia="Calibri" w:hAnsiTheme="majorHAnsi" w:cs="Calibri"/>
        </w:rPr>
      </w:pPr>
    </w:p>
    <w:p w14:paraId="2C027B84" w14:textId="77777777" w:rsidR="00877657" w:rsidRPr="001D3B11" w:rsidRDefault="00877657" w:rsidP="00A81106">
      <w:pPr>
        <w:rPr>
          <w:rFonts w:asciiTheme="majorHAnsi" w:eastAsia="Calibri" w:hAnsiTheme="majorHAnsi" w:cs="Calibri"/>
        </w:rPr>
      </w:pPr>
    </w:p>
    <w:p w14:paraId="76494D58" w14:textId="77777777" w:rsidR="00877657" w:rsidRPr="001D3B11" w:rsidRDefault="00877657" w:rsidP="00A81106">
      <w:pPr>
        <w:rPr>
          <w:rFonts w:asciiTheme="majorHAnsi" w:eastAsia="Calibri" w:hAnsiTheme="majorHAnsi" w:cs="Calibri"/>
        </w:rPr>
      </w:pPr>
    </w:p>
    <w:p w14:paraId="7529135D" w14:textId="77777777" w:rsidR="00877657" w:rsidRPr="001D3B11" w:rsidRDefault="00877657" w:rsidP="00A81106">
      <w:pPr>
        <w:rPr>
          <w:rFonts w:asciiTheme="majorHAnsi" w:eastAsia="Calibri" w:hAnsiTheme="majorHAnsi" w:cs="Calibri"/>
        </w:rPr>
      </w:pPr>
    </w:p>
    <w:p w14:paraId="43D8D44A" w14:textId="77777777" w:rsidR="00877657" w:rsidRPr="001D3B11" w:rsidRDefault="00877657" w:rsidP="00A81106">
      <w:pPr>
        <w:rPr>
          <w:rFonts w:asciiTheme="majorHAnsi" w:eastAsia="Calibri" w:hAnsiTheme="majorHAnsi" w:cs="Calibri"/>
        </w:rPr>
      </w:pPr>
    </w:p>
    <w:p w14:paraId="7CBF0BBE" w14:textId="77777777" w:rsidR="00877657" w:rsidRPr="001D3B11" w:rsidRDefault="00877657" w:rsidP="00A81106">
      <w:pPr>
        <w:rPr>
          <w:rFonts w:asciiTheme="majorHAnsi" w:eastAsia="Calibri" w:hAnsiTheme="majorHAnsi" w:cs="Calibri"/>
        </w:rPr>
      </w:pPr>
    </w:p>
    <w:p w14:paraId="483274C7" w14:textId="77777777" w:rsidR="00877657" w:rsidRPr="001D3B11" w:rsidRDefault="00877657" w:rsidP="00A81106">
      <w:pPr>
        <w:rPr>
          <w:rFonts w:asciiTheme="majorHAnsi" w:eastAsia="Calibri" w:hAnsiTheme="majorHAnsi" w:cs="Calibri"/>
        </w:rPr>
      </w:pPr>
    </w:p>
    <w:p w14:paraId="52B6E0C4" w14:textId="77777777" w:rsidR="00877657" w:rsidRPr="001D3B11" w:rsidRDefault="00877657" w:rsidP="00A81106">
      <w:pPr>
        <w:rPr>
          <w:rFonts w:asciiTheme="majorHAnsi" w:eastAsia="Calibri" w:hAnsiTheme="majorHAnsi" w:cs="Calibri"/>
        </w:rPr>
      </w:pPr>
    </w:p>
    <w:p w14:paraId="4CD99D50" w14:textId="77777777" w:rsidR="00877657" w:rsidRPr="001D3B11" w:rsidRDefault="00877657" w:rsidP="00A81106">
      <w:pPr>
        <w:rPr>
          <w:rFonts w:asciiTheme="majorHAnsi" w:eastAsia="Calibri" w:hAnsiTheme="majorHAnsi" w:cs="Calibri"/>
        </w:rPr>
      </w:pPr>
    </w:p>
    <w:p w14:paraId="5374E54C" w14:textId="77777777" w:rsidR="00877657" w:rsidRPr="001D3B11" w:rsidRDefault="00877657" w:rsidP="00A81106">
      <w:pPr>
        <w:rPr>
          <w:rFonts w:asciiTheme="majorHAnsi" w:eastAsia="Calibri" w:hAnsiTheme="majorHAnsi" w:cs="Calibri"/>
        </w:rPr>
      </w:pPr>
    </w:p>
    <w:p w14:paraId="468D6947" w14:textId="77777777" w:rsidR="00877657" w:rsidRPr="001D3B11" w:rsidRDefault="00877657" w:rsidP="00A81106">
      <w:pPr>
        <w:rPr>
          <w:rFonts w:asciiTheme="majorHAnsi" w:eastAsia="Calibri" w:hAnsiTheme="majorHAnsi" w:cs="Calibri"/>
        </w:rPr>
      </w:pPr>
    </w:p>
    <w:p w14:paraId="3A0CAC60" w14:textId="77777777" w:rsidR="00877657" w:rsidRPr="001D3B11" w:rsidRDefault="00877657" w:rsidP="00A81106">
      <w:pPr>
        <w:rPr>
          <w:rFonts w:asciiTheme="majorHAnsi" w:eastAsia="Calibri" w:hAnsiTheme="majorHAnsi" w:cs="Calibri"/>
        </w:rPr>
      </w:pPr>
    </w:p>
    <w:p w14:paraId="133DA1B7" w14:textId="77777777" w:rsidR="00877657" w:rsidRPr="001D3B11" w:rsidRDefault="00877657" w:rsidP="00A81106">
      <w:pPr>
        <w:rPr>
          <w:rFonts w:asciiTheme="majorHAnsi" w:eastAsia="Calibri" w:hAnsiTheme="majorHAnsi" w:cs="Calibri"/>
        </w:rPr>
      </w:pPr>
    </w:p>
    <w:p w14:paraId="3E719DDB" w14:textId="77777777" w:rsidR="00877657" w:rsidRPr="001D3B11" w:rsidRDefault="00877657" w:rsidP="00A81106">
      <w:pPr>
        <w:rPr>
          <w:rFonts w:asciiTheme="majorHAnsi" w:eastAsia="Calibri" w:hAnsiTheme="majorHAnsi" w:cs="Calibri"/>
        </w:rPr>
      </w:pPr>
    </w:p>
    <w:p w14:paraId="27C1B320" w14:textId="77777777" w:rsidR="00877657" w:rsidRPr="001D3B11" w:rsidRDefault="00877657" w:rsidP="00A81106">
      <w:pPr>
        <w:rPr>
          <w:rFonts w:asciiTheme="majorHAnsi" w:eastAsia="Calibri" w:hAnsiTheme="majorHAnsi" w:cs="Calibri"/>
        </w:rPr>
      </w:pPr>
    </w:p>
    <w:p w14:paraId="4D01A0ED" w14:textId="77777777" w:rsidR="00877657" w:rsidRPr="001D3B11" w:rsidRDefault="00877657" w:rsidP="00A81106">
      <w:pPr>
        <w:rPr>
          <w:rFonts w:asciiTheme="majorHAnsi" w:eastAsia="Calibri" w:hAnsiTheme="majorHAnsi" w:cs="Calibri"/>
        </w:rPr>
      </w:pPr>
    </w:p>
    <w:p w14:paraId="528776D1" w14:textId="77777777" w:rsidR="00877657" w:rsidRPr="001D3B11" w:rsidRDefault="00877657" w:rsidP="00A81106">
      <w:pPr>
        <w:rPr>
          <w:rFonts w:asciiTheme="majorHAnsi" w:eastAsia="Calibri" w:hAnsiTheme="majorHAnsi" w:cs="Calibri"/>
        </w:rPr>
      </w:pPr>
    </w:p>
    <w:p w14:paraId="31E61E25" w14:textId="77777777" w:rsidR="00877657" w:rsidRPr="001D3B11" w:rsidRDefault="00877657" w:rsidP="00A81106">
      <w:pPr>
        <w:rPr>
          <w:rFonts w:asciiTheme="majorHAnsi" w:eastAsia="Calibri" w:hAnsiTheme="majorHAnsi" w:cs="Calibri"/>
        </w:rPr>
      </w:pPr>
    </w:p>
    <w:p w14:paraId="641F52B2" w14:textId="77777777" w:rsidR="00877657" w:rsidRPr="001D3B11" w:rsidRDefault="00877657" w:rsidP="00A81106">
      <w:pPr>
        <w:rPr>
          <w:rFonts w:asciiTheme="majorHAnsi" w:eastAsia="Calibri" w:hAnsiTheme="majorHAnsi" w:cs="Calibri"/>
        </w:rPr>
      </w:pPr>
    </w:p>
    <w:p w14:paraId="20B46E07" w14:textId="77777777" w:rsidR="00877657" w:rsidRPr="001D3B11" w:rsidRDefault="00877657" w:rsidP="00A81106">
      <w:pPr>
        <w:rPr>
          <w:rFonts w:asciiTheme="majorHAnsi" w:eastAsia="Calibri" w:hAnsiTheme="majorHAnsi" w:cs="Calibri"/>
        </w:rPr>
      </w:pPr>
    </w:p>
    <w:p w14:paraId="44EDC395" w14:textId="77777777" w:rsidR="00877657" w:rsidRPr="001D3B11" w:rsidRDefault="00877657" w:rsidP="00A81106">
      <w:pPr>
        <w:rPr>
          <w:rFonts w:asciiTheme="majorHAnsi" w:eastAsia="Calibri" w:hAnsiTheme="majorHAnsi" w:cs="Calibri"/>
        </w:rPr>
      </w:pPr>
    </w:p>
    <w:p w14:paraId="7074F814" w14:textId="77777777" w:rsidR="00877657" w:rsidRPr="001D3B11" w:rsidRDefault="00877657" w:rsidP="00A81106">
      <w:pPr>
        <w:rPr>
          <w:rFonts w:asciiTheme="majorHAnsi" w:eastAsia="Calibri" w:hAnsiTheme="majorHAnsi" w:cs="Calibri"/>
        </w:rPr>
      </w:pPr>
    </w:p>
    <w:p w14:paraId="7C19668C" w14:textId="77777777" w:rsidR="00877657" w:rsidRPr="001D3B11" w:rsidRDefault="00877657" w:rsidP="00A81106">
      <w:pPr>
        <w:rPr>
          <w:rFonts w:asciiTheme="majorHAnsi" w:eastAsia="Calibri" w:hAnsiTheme="majorHAnsi" w:cs="Calibri"/>
        </w:rPr>
      </w:pPr>
    </w:p>
    <w:p w14:paraId="757FF14E" w14:textId="77777777" w:rsidR="00877657" w:rsidRPr="001D3B11" w:rsidRDefault="00877657" w:rsidP="00A81106">
      <w:pPr>
        <w:rPr>
          <w:rFonts w:asciiTheme="majorHAnsi" w:eastAsia="Calibri" w:hAnsiTheme="majorHAnsi" w:cs="Calibri"/>
        </w:rPr>
      </w:pPr>
    </w:p>
    <w:p w14:paraId="485945A1" w14:textId="77777777" w:rsidR="00877657" w:rsidRPr="001D3B11" w:rsidRDefault="00877657" w:rsidP="00A81106">
      <w:pPr>
        <w:rPr>
          <w:rFonts w:asciiTheme="majorHAnsi" w:eastAsia="Calibri" w:hAnsiTheme="majorHAnsi" w:cs="Calibri"/>
        </w:rPr>
      </w:pPr>
    </w:p>
    <w:p w14:paraId="23D11AEA" w14:textId="77777777" w:rsidR="00877657" w:rsidRPr="001D3B11" w:rsidRDefault="00877657" w:rsidP="00A81106">
      <w:pPr>
        <w:rPr>
          <w:rFonts w:asciiTheme="majorHAnsi" w:eastAsia="Calibri" w:hAnsiTheme="majorHAnsi" w:cs="Calibri"/>
        </w:rPr>
      </w:pPr>
    </w:p>
    <w:p w14:paraId="28024C4A" w14:textId="77777777" w:rsidR="00877657" w:rsidRPr="001D3B11" w:rsidRDefault="00877657" w:rsidP="00A81106">
      <w:pPr>
        <w:rPr>
          <w:rFonts w:asciiTheme="majorHAnsi" w:eastAsia="Calibri" w:hAnsiTheme="majorHAnsi" w:cs="Calibri"/>
        </w:rPr>
      </w:pPr>
    </w:p>
    <w:p w14:paraId="7B357F15" w14:textId="77777777" w:rsidR="00877657" w:rsidRPr="001D3B11" w:rsidRDefault="00877657" w:rsidP="00A81106">
      <w:pPr>
        <w:rPr>
          <w:rFonts w:asciiTheme="majorHAnsi" w:eastAsia="Calibri" w:hAnsiTheme="majorHAnsi" w:cs="Calibri"/>
        </w:rPr>
      </w:pPr>
    </w:p>
    <w:p w14:paraId="4E593E6A" w14:textId="77777777" w:rsidR="00877657" w:rsidRPr="001D3B11" w:rsidRDefault="00877657" w:rsidP="00A81106">
      <w:pPr>
        <w:rPr>
          <w:rFonts w:asciiTheme="majorHAnsi" w:eastAsia="Calibri" w:hAnsiTheme="majorHAnsi" w:cs="Calibri"/>
        </w:rPr>
      </w:pPr>
    </w:p>
    <w:p w14:paraId="50BC5707" w14:textId="77777777" w:rsidR="00877657" w:rsidRPr="001D3B11" w:rsidRDefault="00877657" w:rsidP="00A81106">
      <w:pPr>
        <w:rPr>
          <w:rFonts w:asciiTheme="majorHAnsi" w:eastAsia="Calibri" w:hAnsiTheme="majorHAnsi" w:cs="Calibri"/>
        </w:rPr>
      </w:pPr>
    </w:p>
    <w:p w14:paraId="64637E4F" w14:textId="77777777" w:rsidR="00877657" w:rsidRDefault="00877657" w:rsidP="00A81106">
      <w:pPr>
        <w:rPr>
          <w:rFonts w:asciiTheme="majorHAnsi" w:eastAsia="Calibri" w:hAnsiTheme="majorHAnsi" w:cs="Calibri"/>
        </w:rPr>
      </w:pPr>
    </w:p>
    <w:p w14:paraId="4E3994F9" w14:textId="77777777" w:rsidR="005B6199" w:rsidRDefault="005B6199" w:rsidP="00A81106">
      <w:pPr>
        <w:rPr>
          <w:rFonts w:asciiTheme="majorHAnsi" w:eastAsia="Calibri" w:hAnsiTheme="majorHAnsi" w:cs="Calibri"/>
        </w:rPr>
      </w:pPr>
    </w:p>
    <w:p w14:paraId="4E78C4A3" w14:textId="77777777" w:rsidR="006005EF" w:rsidRDefault="006005EF" w:rsidP="00A81106">
      <w:pPr>
        <w:rPr>
          <w:rFonts w:asciiTheme="majorHAnsi" w:eastAsia="Calibri" w:hAnsiTheme="majorHAnsi" w:cs="Calibri"/>
        </w:rPr>
      </w:pPr>
    </w:p>
    <w:p w14:paraId="0A1C9283" w14:textId="77777777" w:rsidR="006005EF" w:rsidRDefault="006005EF" w:rsidP="00A81106">
      <w:pPr>
        <w:rPr>
          <w:rFonts w:asciiTheme="majorHAnsi" w:eastAsia="Calibri" w:hAnsiTheme="majorHAnsi" w:cs="Calibri"/>
        </w:rPr>
      </w:pPr>
    </w:p>
    <w:p w14:paraId="052D5148" w14:textId="77777777" w:rsidR="006005EF" w:rsidRDefault="006005EF" w:rsidP="00A81106">
      <w:pPr>
        <w:rPr>
          <w:rFonts w:asciiTheme="majorHAnsi" w:eastAsia="Calibri" w:hAnsiTheme="majorHAnsi" w:cs="Calibri"/>
        </w:rPr>
      </w:pPr>
    </w:p>
    <w:p w14:paraId="3242D434" w14:textId="5E0F3512" w:rsidR="00E307E2" w:rsidRPr="001D3B11" w:rsidRDefault="00A81106" w:rsidP="00A81106">
      <w:pPr>
        <w:rPr>
          <w:rFonts w:asciiTheme="majorHAnsi" w:eastAsia="Calibri" w:hAnsiTheme="majorHAnsi" w:cs="Calibri"/>
        </w:rPr>
      </w:pPr>
      <w:r w:rsidRPr="001D3B11">
        <w:rPr>
          <w:rFonts w:asciiTheme="majorHAnsi" w:hAnsiTheme="majorHAnsi"/>
          <w:b/>
        </w:rPr>
        <w:lastRenderedPageBreak/>
        <w:t>Appendix 1</w:t>
      </w:r>
      <w:r w:rsidR="00166399" w:rsidRPr="001D3B11">
        <w:rPr>
          <w:rFonts w:asciiTheme="majorHAnsi" w:hAnsiTheme="majorHAnsi"/>
          <w:b/>
        </w:rPr>
        <w:t xml:space="preserve">. </w:t>
      </w:r>
    </w:p>
    <w:p w14:paraId="7AF43FFD" w14:textId="52D3344A" w:rsidR="00E307E2" w:rsidRPr="001D3B11" w:rsidRDefault="00781D1F" w:rsidP="00877657">
      <w:pPr>
        <w:pStyle w:val="Bullet1"/>
        <w:numPr>
          <w:ilvl w:val="0"/>
          <w:numId w:val="0"/>
        </w:numPr>
        <w:spacing w:before="0" w:after="0"/>
        <w:rPr>
          <w:rFonts w:asciiTheme="majorHAnsi" w:hAnsiTheme="majorHAnsi"/>
          <w:i/>
        </w:rPr>
      </w:pPr>
      <w:r>
        <w:rPr>
          <w:rFonts w:asciiTheme="majorHAnsi" w:hAnsiTheme="majorHAnsi"/>
          <w:i/>
        </w:rPr>
        <w:t>Administrator and Counselor Tasks for the</w:t>
      </w:r>
      <w:r w:rsidR="000A7700">
        <w:rPr>
          <w:rFonts w:asciiTheme="majorHAnsi" w:hAnsiTheme="majorHAnsi"/>
          <w:i/>
        </w:rPr>
        <w:t xml:space="preserve"> annual</w:t>
      </w:r>
      <w:r w:rsidR="00E307E2" w:rsidRPr="001D3B11">
        <w:rPr>
          <w:rFonts w:asciiTheme="majorHAnsi" w:hAnsiTheme="majorHAnsi"/>
          <w:i/>
        </w:rPr>
        <w:t xml:space="preserve"> Guidance Counselor</w:t>
      </w:r>
      <w:r w:rsidR="00166399" w:rsidRPr="001D3B11">
        <w:rPr>
          <w:rFonts w:asciiTheme="majorHAnsi" w:hAnsiTheme="majorHAnsi"/>
          <w:i/>
        </w:rPr>
        <w:t xml:space="preserve"> Evaluation Process</w:t>
      </w:r>
    </w:p>
    <w:p w14:paraId="3F277798" w14:textId="77777777" w:rsidR="00E307E2" w:rsidRPr="001D3B11" w:rsidRDefault="00E307E2" w:rsidP="00E307E2">
      <w:pPr>
        <w:pStyle w:val="Bullet1"/>
        <w:numPr>
          <w:ilvl w:val="0"/>
          <w:numId w:val="0"/>
        </w:numPr>
        <w:spacing w:before="0" w:after="0"/>
        <w:ind w:left="720" w:hanging="360"/>
        <w:rPr>
          <w:rFonts w:asciiTheme="majorHAnsi" w:hAnsiTheme="majorHAnsi"/>
          <w:i/>
        </w:rPr>
      </w:pPr>
    </w:p>
    <w:tbl>
      <w:tblPr>
        <w:tblStyle w:val="TableGrid"/>
        <w:tblW w:w="9519" w:type="dxa"/>
        <w:jc w:val="center"/>
        <w:tblInd w:w="-1438" w:type="dxa"/>
        <w:tblLayout w:type="fixed"/>
        <w:tblLook w:val="04A0" w:firstRow="1" w:lastRow="0" w:firstColumn="1" w:lastColumn="0" w:noHBand="0" w:noVBand="1"/>
      </w:tblPr>
      <w:tblGrid>
        <w:gridCol w:w="1239"/>
        <w:gridCol w:w="1710"/>
        <w:gridCol w:w="3150"/>
        <w:gridCol w:w="3420"/>
      </w:tblGrid>
      <w:tr w:rsidR="00166399" w:rsidRPr="001D3B11" w14:paraId="03F3059B" w14:textId="77777777" w:rsidTr="00C73FBE">
        <w:trPr>
          <w:cantSplit/>
          <w:tblHeader/>
          <w:jc w:val="center"/>
        </w:trPr>
        <w:tc>
          <w:tcPr>
            <w:tcW w:w="1239" w:type="dxa"/>
            <w:shd w:val="clear" w:color="auto" w:fill="DBE5F1" w:themeFill="accent1" w:themeFillTint="33"/>
            <w:vAlign w:val="center"/>
          </w:tcPr>
          <w:p w14:paraId="7E4725E6" w14:textId="027F7237" w:rsidR="00166399" w:rsidRPr="00BC54B2" w:rsidRDefault="00781D1F" w:rsidP="00781D1F">
            <w:pPr>
              <w:pStyle w:val="Bullet1"/>
              <w:numPr>
                <w:ilvl w:val="0"/>
                <w:numId w:val="0"/>
              </w:numPr>
              <w:jc w:val="both"/>
              <w:rPr>
                <w:rFonts w:asciiTheme="majorHAnsi" w:hAnsiTheme="majorHAnsi"/>
                <w:b/>
                <w:sz w:val="22"/>
                <w:szCs w:val="22"/>
              </w:rPr>
            </w:pPr>
            <w:r>
              <w:rPr>
                <w:rFonts w:asciiTheme="majorHAnsi" w:hAnsiTheme="majorHAnsi"/>
                <w:b/>
                <w:sz w:val="22"/>
                <w:szCs w:val="22"/>
              </w:rPr>
              <w:t>Event</w:t>
            </w:r>
          </w:p>
        </w:tc>
        <w:tc>
          <w:tcPr>
            <w:tcW w:w="1710" w:type="dxa"/>
            <w:shd w:val="clear" w:color="auto" w:fill="DBE5F1" w:themeFill="accent1" w:themeFillTint="33"/>
            <w:vAlign w:val="center"/>
          </w:tcPr>
          <w:p w14:paraId="0A85F3ED" w14:textId="77777777" w:rsidR="00166399" w:rsidRPr="001D3B11" w:rsidRDefault="00166399" w:rsidP="00166399">
            <w:pPr>
              <w:jc w:val="center"/>
              <w:rPr>
                <w:rFonts w:asciiTheme="majorHAnsi" w:hAnsiTheme="majorHAnsi" w:cstheme="minorHAnsi"/>
                <w:b/>
                <w:sz w:val="22"/>
                <w:szCs w:val="22"/>
              </w:rPr>
            </w:pPr>
            <w:r w:rsidRPr="001D3B11">
              <w:rPr>
                <w:rFonts w:asciiTheme="majorHAnsi" w:hAnsiTheme="majorHAnsi" w:cstheme="minorHAnsi"/>
                <w:b/>
                <w:sz w:val="22"/>
                <w:szCs w:val="22"/>
              </w:rPr>
              <w:t>Task</w:t>
            </w:r>
          </w:p>
        </w:tc>
        <w:tc>
          <w:tcPr>
            <w:tcW w:w="3150" w:type="dxa"/>
            <w:shd w:val="clear" w:color="auto" w:fill="DBE5F1" w:themeFill="accent1" w:themeFillTint="33"/>
            <w:vAlign w:val="center"/>
          </w:tcPr>
          <w:p w14:paraId="4FEB78E1" w14:textId="48D801C4" w:rsidR="00166399" w:rsidRPr="001D3B11" w:rsidRDefault="007F0048" w:rsidP="00166399">
            <w:pPr>
              <w:jc w:val="center"/>
              <w:rPr>
                <w:rFonts w:asciiTheme="majorHAnsi" w:hAnsiTheme="majorHAnsi" w:cstheme="minorHAnsi"/>
                <w:b/>
                <w:sz w:val="22"/>
                <w:szCs w:val="22"/>
              </w:rPr>
            </w:pPr>
            <w:r w:rsidRPr="001D3B11">
              <w:rPr>
                <w:rFonts w:asciiTheme="majorHAnsi" w:hAnsiTheme="majorHAnsi" w:cstheme="minorHAnsi"/>
                <w:b/>
                <w:sz w:val="22"/>
                <w:szCs w:val="22"/>
              </w:rPr>
              <w:t>Guidance Counselor</w:t>
            </w:r>
          </w:p>
        </w:tc>
        <w:tc>
          <w:tcPr>
            <w:tcW w:w="3420" w:type="dxa"/>
            <w:shd w:val="clear" w:color="auto" w:fill="DBE5F1" w:themeFill="accent1" w:themeFillTint="33"/>
            <w:vAlign w:val="center"/>
          </w:tcPr>
          <w:p w14:paraId="178928E8" w14:textId="5A96FDDE" w:rsidR="00166399" w:rsidRPr="001D3B11" w:rsidRDefault="003058BA" w:rsidP="00166399">
            <w:pPr>
              <w:jc w:val="center"/>
              <w:rPr>
                <w:rFonts w:asciiTheme="majorHAnsi" w:hAnsiTheme="majorHAnsi" w:cstheme="minorHAnsi"/>
                <w:b/>
                <w:sz w:val="22"/>
                <w:szCs w:val="22"/>
              </w:rPr>
            </w:pPr>
            <w:r>
              <w:rPr>
                <w:rFonts w:asciiTheme="majorHAnsi" w:hAnsiTheme="majorHAnsi" w:cstheme="minorHAnsi"/>
                <w:b/>
                <w:sz w:val="22"/>
                <w:szCs w:val="22"/>
              </w:rPr>
              <w:t>Administrator</w:t>
            </w:r>
          </w:p>
        </w:tc>
      </w:tr>
      <w:tr w:rsidR="00166399" w:rsidRPr="001D3B11" w14:paraId="7B92B652" w14:textId="77777777" w:rsidTr="00C73FBE">
        <w:trPr>
          <w:cantSplit/>
          <w:jc w:val="center"/>
        </w:trPr>
        <w:tc>
          <w:tcPr>
            <w:tcW w:w="1239" w:type="dxa"/>
            <w:shd w:val="clear" w:color="auto" w:fill="DBE5F1" w:themeFill="accent1" w:themeFillTint="33"/>
          </w:tcPr>
          <w:p w14:paraId="1D2ABD10" w14:textId="77777777" w:rsidR="00166399" w:rsidRPr="001D3B11" w:rsidRDefault="00166399" w:rsidP="00166399">
            <w:pPr>
              <w:ind w:left="-39"/>
              <w:rPr>
                <w:rFonts w:asciiTheme="majorHAnsi" w:hAnsiTheme="majorHAnsi" w:cstheme="minorHAnsi"/>
                <w:sz w:val="22"/>
                <w:szCs w:val="22"/>
              </w:rPr>
            </w:pPr>
            <w:r w:rsidRPr="001D3B11">
              <w:rPr>
                <w:rFonts w:asciiTheme="majorHAnsi" w:hAnsiTheme="majorHAnsi" w:cstheme="minorHAnsi"/>
                <w:sz w:val="22"/>
                <w:szCs w:val="22"/>
              </w:rPr>
              <w:t>Evaluation</w:t>
            </w:r>
          </w:p>
          <w:p w14:paraId="0BA3D9AB" w14:textId="77777777" w:rsidR="00166399" w:rsidRPr="001D3B11" w:rsidRDefault="00166399" w:rsidP="00166399">
            <w:pPr>
              <w:ind w:left="-39" w:right="-38"/>
              <w:rPr>
                <w:rFonts w:asciiTheme="majorHAnsi" w:hAnsiTheme="majorHAnsi" w:cstheme="minorHAnsi"/>
                <w:sz w:val="22"/>
                <w:szCs w:val="22"/>
              </w:rPr>
            </w:pPr>
            <w:r w:rsidRPr="001D3B11">
              <w:rPr>
                <w:rFonts w:asciiTheme="majorHAnsi" w:hAnsiTheme="majorHAnsi" w:cstheme="minorHAnsi"/>
                <w:sz w:val="22"/>
                <w:szCs w:val="22"/>
              </w:rPr>
              <w:t>Planning</w:t>
            </w:r>
          </w:p>
        </w:tc>
        <w:tc>
          <w:tcPr>
            <w:tcW w:w="1710" w:type="dxa"/>
          </w:tcPr>
          <w:p w14:paraId="27E23A35" w14:textId="77777777"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Complete Evaluation Planning Form &amp; meeting</w:t>
            </w:r>
          </w:p>
        </w:tc>
        <w:tc>
          <w:tcPr>
            <w:tcW w:w="3150" w:type="dxa"/>
          </w:tcPr>
          <w:p w14:paraId="04DF3E8F" w14:textId="5A909FCF" w:rsidR="00166399" w:rsidRDefault="00166399" w:rsidP="00E1636C">
            <w:pPr>
              <w:rPr>
                <w:rFonts w:asciiTheme="majorHAnsi" w:hAnsiTheme="majorHAnsi" w:cstheme="minorHAnsi"/>
                <w:sz w:val="22"/>
                <w:szCs w:val="22"/>
              </w:rPr>
            </w:pPr>
            <w:r w:rsidRPr="001D3B11">
              <w:rPr>
                <w:rFonts w:asciiTheme="majorHAnsi" w:hAnsiTheme="majorHAnsi" w:cstheme="minorHAnsi"/>
                <w:sz w:val="22"/>
                <w:szCs w:val="22"/>
              </w:rPr>
              <w:t xml:space="preserve">Draft the Evaluation Planning Form and submit to the </w:t>
            </w:r>
            <w:r w:rsidR="00E1636C">
              <w:rPr>
                <w:rFonts w:asciiTheme="majorHAnsi" w:hAnsiTheme="majorHAnsi" w:cstheme="minorHAnsi"/>
                <w:sz w:val="22"/>
                <w:szCs w:val="22"/>
              </w:rPr>
              <w:t>administrator</w:t>
            </w:r>
            <w:r w:rsidRPr="001D3B11">
              <w:rPr>
                <w:rFonts w:asciiTheme="majorHAnsi" w:hAnsiTheme="majorHAnsi" w:cstheme="minorHAnsi"/>
                <w:sz w:val="22"/>
                <w:szCs w:val="22"/>
              </w:rPr>
              <w:t xml:space="preserve"> </w:t>
            </w:r>
            <w:r w:rsidR="00E34C11">
              <w:rPr>
                <w:rFonts w:asciiTheme="majorHAnsi" w:hAnsiTheme="majorHAnsi" w:cstheme="minorHAnsi"/>
                <w:sz w:val="22"/>
                <w:szCs w:val="22"/>
              </w:rPr>
              <w:t xml:space="preserve">in </w:t>
            </w:r>
            <w:r w:rsidRPr="001D3B11">
              <w:rPr>
                <w:rFonts w:asciiTheme="majorHAnsi" w:hAnsiTheme="majorHAnsi" w:cstheme="minorHAnsi"/>
                <w:sz w:val="22"/>
                <w:szCs w:val="22"/>
              </w:rPr>
              <w:t>TalentEd before the Evaluation Planning Meeting.</w:t>
            </w:r>
          </w:p>
          <w:p w14:paraId="036FB13F" w14:textId="77777777" w:rsidR="00BC54B2" w:rsidRDefault="00BC54B2" w:rsidP="00E1636C">
            <w:pPr>
              <w:rPr>
                <w:rFonts w:asciiTheme="majorHAnsi" w:hAnsiTheme="majorHAnsi" w:cstheme="minorHAnsi"/>
                <w:sz w:val="22"/>
                <w:szCs w:val="22"/>
              </w:rPr>
            </w:pPr>
          </w:p>
          <w:p w14:paraId="2CDFC8DD" w14:textId="6EEF6153" w:rsidR="00BC54B2" w:rsidRPr="001D3B11" w:rsidRDefault="00BC54B2" w:rsidP="00E1636C">
            <w:pPr>
              <w:rPr>
                <w:rFonts w:asciiTheme="majorHAnsi" w:hAnsiTheme="majorHAnsi" w:cstheme="minorHAnsi"/>
                <w:sz w:val="22"/>
                <w:szCs w:val="22"/>
              </w:rPr>
            </w:pPr>
            <w:r>
              <w:rPr>
                <w:rFonts w:asciiTheme="majorHAnsi" w:hAnsiTheme="majorHAnsi" w:cstheme="minorHAnsi"/>
                <w:sz w:val="22"/>
                <w:szCs w:val="22"/>
              </w:rPr>
              <w:t>Confirm Evaluation Planning Meeting.</w:t>
            </w:r>
          </w:p>
        </w:tc>
        <w:tc>
          <w:tcPr>
            <w:tcW w:w="3420" w:type="dxa"/>
          </w:tcPr>
          <w:p w14:paraId="20299650" w14:textId="77777777" w:rsidR="00166399"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Confirm receipt of the Evaluation Planning Form. Review in preparation for the Evaluation Planning Meeting.</w:t>
            </w:r>
          </w:p>
          <w:p w14:paraId="7075AA21" w14:textId="77777777" w:rsidR="00BC54B2" w:rsidRDefault="00BC54B2" w:rsidP="00166399">
            <w:pPr>
              <w:rPr>
                <w:rFonts w:asciiTheme="majorHAnsi" w:hAnsiTheme="majorHAnsi" w:cstheme="minorHAnsi"/>
                <w:sz w:val="22"/>
                <w:szCs w:val="22"/>
              </w:rPr>
            </w:pPr>
          </w:p>
          <w:p w14:paraId="6D0CB34A" w14:textId="77777777" w:rsidR="00BC54B2" w:rsidRDefault="00BC54B2" w:rsidP="00166399">
            <w:pPr>
              <w:rPr>
                <w:rFonts w:asciiTheme="majorHAnsi" w:hAnsiTheme="majorHAnsi" w:cstheme="minorHAnsi"/>
                <w:sz w:val="22"/>
                <w:szCs w:val="22"/>
              </w:rPr>
            </w:pPr>
          </w:p>
          <w:p w14:paraId="76782E3C" w14:textId="7B4B8FE2" w:rsidR="00166399" w:rsidRPr="001D3B11" w:rsidRDefault="00BC54B2" w:rsidP="00166399">
            <w:pPr>
              <w:rPr>
                <w:rFonts w:asciiTheme="majorHAnsi" w:hAnsiTheme="majorHAnsi" w:cstheme="minorHAnsi"/>
                <w:sz w:val="22"/>
                <w:szCs w:val="22"/>
              </w:rPr>
            </w:pPr>
            <w:r>
              <w:rPr>
                <w:rFonts w:asciiTheme="majorHAnsi" w:hAnsiTheme="majorHAnsi" w:cstheme="minorHAnsi"/>
                <w:sz w:val="22"/>
                <w:szCs w:val="22"/>
              </w:rPr>
              <w:t>Schedule Evaluation Planning Meeting.</w:t>
            </w:r>
          </w:p>
        </w:tc>
      </w:tr>
      <w:tr w:rsidR="00166399" w:rsidRPr="001D3B11" w14:paraId="6076CCA5" w14:textId="77777777" w:rsidTr="00C73FBE">
        <w:trPr>
          <w:cantSplit/>
          <w:trHeight w:val="1970"/>
          <w:jc w:val="center"/>
        </w:trPr>
        <w:tc>
          <w:tcPr>
            <w:tcW w:w="1239" w:type="dxa"/>
            <w:vMerge w:val="restart"/>
            <w:shd w:val="clear" w:color="auto" w:fill="DBE5F1" w:themeFill="accent1" w:themeFillTint="33"/>
          </w:tcPr>
          <w:p w14:paraId="466951D0" w14:textId="77777777"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Evidence Gathering</w:t>
            </w:r>
          </w:p>
        </w:tc>
        <w:tc>
          <w:tcPr>
            <w:tcW w:w="1710" w:type="dxa"/>
          </w:tcPr>
          <w:p w14:paraId="5174734D" w14:textId="1CA0429F" w:rsidR="00166399" w:rsidRPr="001D3B11" w:rsidRDefault="00166399" w:rsidP="00C37033">
            <w:pPr>
              <w:rPr>
                <w:rFonts w:asciiTheme="majorHAnsi" w:hAnsiTheme="majorHAnsi" w:cstheme="minorHAnsi"/>
                <w:sz w:val="22"/>
                <w:szCs w:val="22"/>
              </w:rPr>
            </w:pPr>
            <w:r w:rsidRPr="001D3B11">
              <w:rPr>
                <w:rFonts w:asciiTheme="majorHAnsi" w:hAnsiTheme="majorHAnsi" w:cstheme="minorHAnsi"/>
                <w:sz w:val="22"/>
                <w:szCs w:val="22"/>
              </w:rPr>
              <w:t>Complete observation (</w:t>
            </w:r>
            <w:r w:rsidR="00C37033">
              <w:rPr>
                <w:rFonts w:asciiTheme="majorHAnsi" w:hAnsiTheme="majorHAnsi" w:cstheme="minorHAnsi"/>
                <w:sz w:val="22"/>
                <w:szCs w:val="22"/>
              </w:rPr>
              <w:t>optional</w:t>
            </w:r>
            <w:r w:rsidRPr="001D3B11">
              <w:rPr>
                <w:rFonts w:asciiTheme="majorHAnsi" w:hAnsiTheme="majorHAnsi" w:cstheme="minorHAnsi"/>
                <w:sz w:val="22"/>
                <w:szCs w:val="22"/>
              </w:rPr>
              <w:t>)</w:t>
            </w:r>
          </w:p>
        </w:tc>
        <w:tc>
          <w:tcPr>
            <w:tcW w:w="3150" w:type="dxa"/>
          </w:tcPr>
          <w:p w14:paraId="7B782989" w14:textId="77777777"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Confirm observation date.</w:t>
            </w:r>
          </w:p>
          <w:p w14:paraId="4BDE616F" w14:textId="77777777" w:rsidR="00166399" w:rsidRPr="001D3B11" w:rsidRDefault="00166399" w:rsidP="00166399">
            <w:pPr>
              <w:rPr>
                <w:rFonts w:asciiTheme="majorHAnsi" w:hAnsiTheme="majorHAnsi" w:cstheme="minorHAnsi"/>
                <w:sz w:val="22"/>
                <w:szCs w:val="22"/>
              </w:rPr>
            </w:pPr>
          </w:p>
          <w:p w14:paraId="2D4CB21F" w14:textId="77777777" w:rsidR="00166399" w:rsidRPr="001D3B11" w:rsidRDefault="00166399" w:rsidP="00166399">
            <w:pPr>
              <w:rPr>
                <w:rFonts w:asciiTheme="majorHAnsi" w:hAnsiTheme="majorHAnsi" w:cstheme="minorHAnsi"/>
                <w:sz w:val="22"/>
                <w:szCs w:val="22"/>
              </w:rPr>
            </w:pPr>
          </w:p>
          <w:p w14:paraId="725A1E15" w14:textId="77777777" w:rsidR="00166399" w:rsidRPr="001D3B11" w:rsidRDefault="00166399" w:rsidP="00166399">
            <w:pPr>
              <w:rPr>
                <w:rFonts w:asciiTheme="majorHAnsi" w:hAnsiTheme="majorHAnsi" w:cstheme="minorHAnsi"/>
                <w:sz w:val="22"/>
                <w:szCs w:val="22"/>
              </w:rPr>
            </w:pPr>
          </w:p>
          <w:p w14:paraId="06410F22" w14:textId="77777777" w:rsidR="00166399" w:rsidRPr="001D3B11" w:rsidRDefault="00166399" w:rsidP="00166399">
            <w:pPr>
              <w:rPr>
                <w:rFonts w:asciiTheme="majorHAnsi" w:hAnsiTheme="majorHAnsi" w:cstheme="minorHAnsi"/>
                <w:sz w:val="22"/>
                <w:szCs w:val="22"/>
              </w:rPr>
            </w:pPr>
          </w:p>
          <w:p w14:paraId="08EE3670" w14:textId="77777777" w:rsidR="00166399" w:rsidRPr="001D3B11" w:rsidRDefault="00166399" w:rsidP="00166399">
            <w:pPr>
              <w:rPr>
                <w:rFonts w:asciiTheme="majorHAnsi" w:hAnsiTheme="majorHAnsi" w:cstheme="minorHAnsi"/>
                <w:sz w:val="22"/>
                <w:szCs w:val="22"/>
              </w:rPr>
            </w:pPr>
          </w:p>
          <w:p w14:paraId="35AB2B2C" w14:textId="77777777" w:rsidR="00166399" w:rsidRPr="001D3B11" w:rsidRDefault="00166399" w:rsidP="00166399">
            <w:pPr>
              <w:rPr>
                <w:rFonts w:asciiTheme="majorHAnsi" w:hAnsiTheme="majorHAnsi" w:cstheme="minorHAnsi"/>
                <w:sz w:val="22"/>
                <w:szCs w:val="22"/>
              </w:rPr>
            </w:pPr>
          </w:p>
          <w:p w14:paraId="7D981450" w14:textId="77777777" w:rsidR="00824B8D" w:rsidRDefault="00824B8D" w:rsidP="00166399">
            <w:pPr>
              <w:rPr>
                <w:rFonts w:asciiTheme="majorHAnsi" w:hAnsiTheme="majorHAnsi" w:cstheme="minorHAnsi"/>
                <w:sz w:val="22"/>
                <w:szCs w:val="22"/>
              </w:rPr>
            </w:pPr>
            <w:r>
              <w:rPr>
                <w:rFonts w:asciiTheme="majorHAnsi" w:hAnsiTheme="majorHAnsi" w:cstheme="minorHAnsi"/>
                <w:sz w:val="22"/>
                <w:szCs w:val="22"/>
              </w:rPr>
              <w:t>Confirm post-observation conference.</w:t>
            </w:r>
          </w:p>
          <w:p w14:paraId="7A03E6EE" w14:textId="77777777" w:rsidR="00824B8D" w:rsidRDefault="00824B8D" w:rsidP="00166399">
            <w:pPr>
              <w:rPr>
                <w:rFonts w:asciiTheme="majorHAnsi" w:hAnsiTheme="majorHAnsi" w:cstheme="minorHAnsi"/>
                <w:sz w:val="22"/>
                <w:szCs w:val="22"/>
              </w:rPr>
            </w:pPr>
          </w:p>
          <w:p w14:paraId="02A41194" w14:textId="62C6BEF1"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Complete and submit Observation Reflection Form before the post-conference.</w:t>
            </w:r>
          </w:p>
        </w:tc>
        <w:tc>
          <w:tcPr>
            <w:tcW w:w="3420" w:type="dxa"/>
          </w:tcPr>
          <w:p w14:paraId="6B42FF07" w14:textId="77777777"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Schedule observation (optional pre-conference).</w:t>
            </w:r>
          </w:p>
          <w:p w14:paraId="043EAC74" w14:textId="77777777" w:rsidR="00166399" w:rsidRPr="001D3B11" w:rsidRDefault="00166399" w:rsidP="00166399">
            <w:pPr>
              <w:rPr>
                <w:rFonts w:asciiTheme="majorHAnsi" w:hAnsiTheme="majorHAnsi" w:cstheme="minorHAnsi"/>
                <w:sz w:val="22"/>
                <w:szCs w:val="22"/>
              </w:rPr>
            </w:pPr>
          </w:p>
          <w:p w14:paraId="736AA0C0" w14:textId="43817454" w:rsidR="00166399"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 xml:space="preserve">Observe </w:t>
            </w:r>
            <w:r w:rsidR="00E307E2" w:rsidRPr="001D3B11">
              <w:rPr>
                <w:rFonts w:asciiTheme="majorHAnsi" w:hAnsiTheme="majorHAnsi" w:cstheme="minorHAnsi"/>
                <w:sz w:val="22"/>
                <w:szCs w:val="22"/>
              </w:rPr>
              <w:t>counselor</w:t>
            </w:r>
            <w:r w:rsidRPr="001D3B11">
              <w:rPr>
                <w:rFonts w:asciiTheme="majorHAnsi" w:hAnsiTheme="majorHAnsi" w:cstheme="minorHAnsi"/>
                <w:sz w:val="22"/>
                <w:szCs w:val="22"/>
              </w:rPr>
              <w:t>. Save Artifact and Observation Scoring Form and notes in TalentEd.</w:t>
            </w:r>
          </w:p>
          <w:p w14:paraId="4B5F33A5" w14:textId="77777777" w:rsidR="00824B8D" w:rsidRDefault="00824B8D" w:rsidP="00166399">
            <w:pPr>
              <w:rPr>
                <w:rFonts w:asciiTheme="majorHAnsi" w:hAnsiTheme="majorHAnsi" w:cstheme="minorHAnsi"/>
                <w:sz w:val="22"/>
                <w:szCs w:val="22"/>
              </w:rPr>
            </w:pPr>
          </w:p>
          <w:p w14:paraId="1E4D2AF8" w14:textId="1CA113F4" w:rsidR="00824B8D" w:rsidRPr="001D3B11" w:rsidRDefault="00824B8D" w:rsidP="00166399">
            <w:pPr>
              <w:rPr>
                <w:rFonts w:asciiTheme="majorHAnsi" w:hAnsiTheme="majorHAnsi" w:cstheme="minorHAnsi"/>
                <w:sz w:val="22"/>
                <w:szCs w:val="22"/>
              </w:rPr>
            </w:pPr>
            <w:r>
              <w:rPr>
                <w:rFonts w:asciiTheme="majorHAnsi" w:hAnsiTheme="majorHAnsi" w:cstheme="minorHAnsi"/>
                <w:sz w:val="22"/>
                <w:szCs w:val="22"/>
              </w:rPr>
              <w:t>Schedule post-conference.</w:t>
            </w:r>
          </w:p>
          <w:p w14:paraId="5CA5D1F2" w14:textId="77777777" w:rsidR="00166399" w:rsidRPr="001D3B11" w:rsidRDefault="00166399" w:rsidP="00166399">
            <w:pPr>
              <w:rPr>
                <w:rFonts w:asciiTheme="majorHAnsi" w:hAnsiTheme="majorHAnsi" w:cstheme="minorHAnsi"/>
                <w:sz w:val="22"/>
                <w:szCs w:val="22"/>
              </w:rPr>
            </w:pPr>
          </w:p>
          <w:p w14:paraId="02BF2C9B" w14:textId="77777777" w:rsidR="00824B8D" w:rsidRDefault="00824B8D" w:rsidP="00E307E2">
            <w:pPr>
              <w:rPr>
                <w:rFonts w:asciiTheme="majorHAnsi" w:hAnsiTheme="majorHAnsi" w:cstheme="minorHAnsi"/>
                <w:sz w:val="22"/>
                <w:szCs w:val="22"/>
              </w:rPr>
            </w:pPr>
          </w:p>
          <w:p w14:paraId="607415D7" w14:textId="576E8DAE" w:rsidR="00166399" w:rsidRPr="001D3B11" w:rsidRDefault="00166399" w:rsidP="00E307E2">
            <w:pPr>
              <w:rPr>
                <w:rFonts w:asciiTheme="majorHAnsi" w:hAnsiTheme="majorHAnsi" w:cstheme="minorHAnsi"/>
                <w:sz w:val="22"/>
                <w:szCs w:val="22"/>
              </w:rPr>
            </w:pPr>
            <w:r w:rsidRPr="001D3B11">
              <w:rPr>
                <w:rFonts w:asciiTheme="majorHAnsi" w:hAnsiTheme="majorHAnsi" w:cstheme="minorHAnsi"/>
                <w:sz w:val="22"/>
                <w:szCs w:val="22"/>
              </w:rPr>
              <w:t xml:space="preserve">Discuss and score observation with </w:t>
            </w:r>
            <w:r w:rsidR="00E307E2" w:rsidRPr="001D3B11">
              <w:rPr>
                <w:rFonts w:asciiTheme="majorHAnsi" w:hAnsiTheme="majorHAnsi" w:cstheme="minorHAnsi"/>
                <w:sz w:val="22"/>
                <w:szCs w:val="22"/>
              </w:rPr>
              <w:t>counselor</w:t>
            </w:r>
            <w:r w:rsidRPr="001D3B11">
              <w:rPr>
                <w:rFonts w:asciiTheme="majorHAnsi" w:hAnsiTheme="majorHAnsi" w:cstheme="minorHAnsi"/>
                <w:sz w:val="22"/>
                <w:szCs w:val="22"/>
              </w:rPr>
              <w:t xml:space="preserve"> at post-conference.</w:t>
            </w:r>
          </w:p>
        </w:tc>
      </w:tr>
      <w:tr w:rsidR="00166399" w:rsidRPr="001D3B11" w14:paraId="415696DB" w14:textId="77777777" w:rsidTr="00C73FBE">
        <w:trPr>
          <w:cantSplit/>
          <w:trHeight w:val="877"/>
          <w:jc w:val="center"/>
        </w:trPr>
        <w:tc>
          <w:tcPr>
            <w:tcW w:w="1239" w:type="dxa"/>
            <w:vMerge/>
            <w:shd w:val="clear" w:color="auto" w:fill="DBE5F1" w:themeFill="accent1" w:themeFillTint="33"/>
          </w:tcPr>
          <w:p w14:paraId="4895B33A" w14:textId="4E504F6D" w:rsidR="00166399" w:rsidRPr="001D3B11" w:rsidRDefault="00166399" w:rsidP="00166399">
            <w:pPr>
              <w:rPr>
                <w:rFonts w:asciiTheme="majorHAnsi" w:hAnsiTheme="majorHAnsi" w:cstheme="minorHAnsi"/>
                <w:sz w:val="22"/>
                <w:szCs w:val="22"/>
              </w:rPr>
            </w:pPr>
          </w:p>
        </w:tc>
        <w:tc>
          <w:tcPr>
            <w:tcW w:w="1710" w:type="dxa"/>
          </w:tcPr>
          <w:p w14:paraId="32099761" w14:textId="38A4A013" w:rsidR="00166399" w:rsidRPr="001D3B11" w:rsidRDefault="00166399" w:rsidP="008D5098">
            <w:pPr>
              <w:rPr>
                <w:rFonts w:asciiTheme="majorHAnsi" w:hAnsiTheme="majorHAnsi" w:cstheme="minorHAnsi"/>
                <w:sz w:val="22"/>
                <w:szCs w:val="22"/>
              </w:rPr>
            </w:pPr>
            <w:r w:rsidRPr="001D3B11">
              <w:rPr>
                <w:rFonts w:asciiTheme="majorHAnsi" w:hAnsiTheme="majorHAnsi" w:cstheme="minorHAnsi"/>
                <w:sz w:val="22"/>
                <w:szCs w:val="22"/>
              </w:rPr>
              <w:t xml:space="preserve">Gather artifacts and </w:t>
            </w:r>
            <w:r w:rsidR="008D5098" w:rsidRPr="008D5098">
              <w:rPr>
                <w:rFonts w:asciiTheme="majorHAnsi" w:hAnsiTheme="majorHAnsi" w:cstheme="minorHAnsi"/>
                <w:sz w:val="22"/>
                <w:szCs w:val="22"/>
                <w:highlight w:val="yellow"/>
              </w:rPr>
              <w:t>implement PGP</w:t>
            </w:r>
          </w:p>
        </w:tc>
        <w:tc>
          <w:tcPr>
            <w:tcW w:w="3150" w:type="dxa"/>
          </w:tcPr>
          <w:p w14:paraId="35013FE0" w14:textId="77777777"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Harvest artifacts and implement</w:t>
            </w:r>
          </w:p>
          <w:p w14:paraId="0BFC53D6" w14:textId="77777777"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PGP learning activities.</w:t>
            </w:r>
          </w:p>
        </w:tc>
        <w:tc>
          <w:tcPr>
            <w:tcW w:w="3420" w:type="dxa"/>
          </w:tcPr>
          <w:p w14:paraId="6A28FBF3" w14:textId="38857888" w:rsidR="00166399" w:rsidRPr="001D3B11" w:rsidRDefault="00166399" w:rsidP="00E307E2">
            <w:pPr>
              <w:rPr>
                <w:rFonts w:asciiTheme="majorHAnsi" w:hAnsiTheme="majorHAnsi" w:cstheme="minorHAnsi"/>
                <w:sz w:val="22"/>
                <w:szCs w:val="22"/>
              </w:rPr>
            </w:pPr>
            <w:r w:rsidRPr="001D3B11">
              <w:rPr>
                <w:rFonts w:asciiTheme="majorHAnsi" w:hAnsiTheme="majorHAnsi" w:cstheme="minorHAnsi"/>
                <w:sz w:val="22"/>
                <w:szCs w:val="22"/>
              </w:rPr>
              <w:t xml:space="preserve">Provide artifact collection and PGP support to </w:t>
            </w:r>
            <w:r w:rsidR="00E307E2" w:rsidRPr="001D3B11">
              <w:rPr>
                <w:rFonts w:asciiTheme="majorHAnsi" w:hAnsiTheme="majorHAnsi" w:cstheme="minorHAnsi"/>
                <w:sz w:val="22"/>
                <w:szCs w:val="22"/>
              </w:rPr>
              <w:t>counselor</w:t>
            </w:r>
            <w:r w:rsidRPr="001D3B11">
              <w:rPr>
                <w:rFonts w:asciiTheme="majorHAnsi" w:hAnsiTheme="majorHAnsi" w:cstheme="minorHAnsi"/>
                <w:sz w:val="22"/>
                <w:szCs w:val="22"/>
              </w:rPr>
              <w:t xml:space="preserve"> if needed.</w:t>
            </w:r>
          </w:p>
        </w:tc>
      </w:tr>
      <w:tr w:rsidR="00166399" w:rsidRPr="001D3B11" w14:paraId="0EDAD414" w14:textId="77777777" w:rsidTr="00C73FBE">
        <w:trPr>
          <w:cantSplit/>
          <w:trHeight w:val="1448"/>
          <w:jc w:val="center"/>
        </w:trPr>
        <w:tc>
          <w:tcPr>
            <w:tcW w:w="1239" w:type="dxa"/>
            <w:shd w:val="clear" w:color="auto" w:fill="DBE5F1" w:themeFill="accent1" w:themeFillTint="33"/>
          </w:tcPr>
          <w:p w14:paraId="31E639E2" w14:textId="77777777"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Mid-year Check-In</w:t>
            </w:r>
          </w:p>
        </w:tc>
        <w:tc>
          <w:tcPr>
            <w:tcW w:w="1710" w:type="dxa"/>
          </w:tcPr>
          <w:p w14:paraId="68476346" w14:textId="77777777"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 xml:space="preserve">Check progress to date </w:t>
            </w:r>
          </w:p>
        </w:tc>
        <w:tc>
          <w:tcPr>
            <w:tcW w:w="3150" w:type="dxa"/>
          </w:tcPr>
          <w:p w14:paraId="15B85BE9" w14:textId="67ED4C7E"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Complete and submit Mid-Year Checklist</w:t>
            </w:r>
            <w:r w:rsidR="00C169DC" w:rsidRPr="001D3B11">
              <w:rPr>
                <w:rFonts w:asciiTheme="majorHAnsi" w:hAnsiTheme="majorHAnsi" w:cstheme="minorHAnsi"/>
                <w:sz w:val="22"/>
                <w:szCs w:val="22"/>
              </w:rPr>
              <w:t xml:space="preserve"> to document progress</w:t>
            </w:r>
            <w:r w:rsidRPr="001D3B11">
              <w:rPr>
                <w:rFonts w:asciiTheme="majorHAnsi" w:hAnsiTheme="majorHAnsi" w:cstheme="minorHAnsi"/>
                <w:sz w:val="22"/>
                <w:szCs w:val="22"/>
              </w:rPr>
              <w:t xml:space="preserve">. </w:t>
            </w:r>
          </w:p>
          <w:p w14:paraId="5A54CFE2" w14:textId="77777777" w:rsidR="00C169DC" w:rsidRPr="001D3B11" w:rsidRDefault="00C169DC" w:rsidP="00166399">
            <w:pPr>
              <w:rPr>
                <w:rFonts w:asciiTheme="majorHAnsi" w:hAnsiTheme="majorHAnsi" w:cstheme="minorHAnsi"/>
                <w:sz w:val="22"/>
                <w:szCs w:val="22"/>
              </w:rPr>
            </w:pPr>
          </w:p>
          <w:p w14:paraId="19DD3A27" w14:textId="07953380" w:rsidR="00166399" w:rsidRPr="001D3B11" w:rsidRDefault="00C169DC" w:rsidP="003058BA">
            <w:pPr>
              <w:rPr>
                <w:rFonts w:asciiTheme="majorHAnsi" w:hAnsiTheme="majorHAnsi" w:cstheme="minorHAnsi"/>
                <w:sz w:val="22"/>
                <w:szCs w:val="22"/>
              </w:rPr>
            </w:pPr>
            <w:r w:rsidRPr="001D3B11">
              <w:rPr>
                <w:rFonts w:asciiTheme="majorHAnsi" w:hAnsiTheme="majorHAnsi" w:cstheme="minorHAnsi"/>
                <w:sz w:val="22"/>
                <w:szCs w:val="22"/>
              </w:rPr>
              <w:t>A</w:t>
            </w:r>
            <w:r w:rsidR="00166399" w:rsidRPr="001D3B11">
              <w:rPr>
                <w:rFonts w:asciiTheme="majorHAnsi" w:hAnsiTheme="majorHAnsi" w:cstheme="minorHAnsi"/>
                <w:sz w:val="22"/>
                <w:szCs w:val="22"/>
              </w:rPr>
              <w:t xml:space="preserve">djust component evidence or PGP goals/evidence with </w:t>
            </w:r>
            <w:r w:rsidR="003058BA">
              <w:rPr>
                <w:rFonts w:asciiTheme="majorHAnsi" w:hAnsiTheme="majorHAnsi" w:cstheme="minorHAnsi"/>
                <w:sz w:val="22"/>
                <w:szCs w:val="22"/>
              </w:rPr>
              <w:t>administrator</w:t>
            </w:r>
            <w:r w:rsidR="00166399" w:rsidRPr="001D3B11">
              <w:rPr>
                <w:rFonts w:asciiTheme="majorHAnsi" w:hAnsiTheme="majorHAnsi" w:cstheme="minorHAnsi"/>
                <w:sz w:val="22"/>
                <w:szCs w:val="22"/>
              </w:rPr>
              <w:t xml:space="preserve"> as needed.</w:t>
            </w:r>
          </w:p>
        </w:tc>
        <w:tc>
          <w:tcPr>
            <w:tcW w:w="3420" w:type="dxa"/>
          </w:tcPr>
          <w:p w14:paraId="570CAFDA" w14:textId="77777777"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Confirm receipt of Mid-Year Checklist.</w:t>
            </w:r>
          </w:p>
          <w:p w14:paraId="1CC31531" w14:textId="77777777" w:rsidR="00166399" w:rsidRPr="001D3B11" w:rsidRDefault="00166399" w:rsidP="00166399">
            <w:pPr>
              <w:rPr>
                <w:rFonts w:asciiTheme="majorHAnsi" w:hAnsiTheme="majorHAnsi" w:cstheme="minorHAnsi"/>
                <w:sz w:val="22"/>
                <w:szCs w:val="22"/>
              </w:rPr>
            </w:pPr>
          </w:p>
          <w:p w14:paraId="0310A7DC" w14:textId="5473CA68"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 xml:space="preserve">Discuss adjustments with </w:t>
            </w:r>
            <w:r w:rsidR="00E307E2" w:rsidRPr="001D3B11">
              <w:rPr>
                <w:rFonts w:asciiTheme="majorHAnsi" w:hAnsiTheme="majorHAnsi" w:cstheme="minorHAnsi"/>
                <w:sz w:val="22"/>
                <w:szCs w:val="22"/>
              </w:rPr>
              <w:t>counselor</w:t>
            </w:r>
            <w:r w:rsidRPr="001D3B11">
              <w:rPr>
                <w:rFonts w:asciiTheme="majorHAnsi" w:hAnsiTheme="majorHAnsi" w:cstheme="minorHAnsi"/>
                <w:sz w:val="22"/>
                <w:szCs w:val="22"/>
              </w:rPr>
              <w:t xml:space="preserve"> if needed.</w:t>
            </w:r>
          </w:p>
          <w:p w14:paraId="31045919" w14:textId="77777777" w:rsidR="00166399" w:rsidRPr="001D3B11" w:rsidRDefault="00166399" w:rsidP="00166399">
            <w:pPr>
              <w:rPr>
                <w:rFonts w:asciiTheme="majorHAnsi" w:hAnsiTheme="majorHAnsi" w:cstheme="minorHAnsi"/>
                <w:sz w:val="22"/>
                <w:szCs w:val="22"/>
              </w:rPr>
            </w:pPr>
          </w:p>
        </w:tc>
      </w:tr>
      <w:tr w:rsidR="00166399" w:rsidRPr="001D3B11" w14:paraId="61EFC474" w14:textId="77777777" w:rsidTr="00C73FBE">
        <w:trPr>
          <w:cantSplit/>
          <w:trHeight w:val="1988"/>
          <w:jc w:val="center"/>
        </w:trPr>
        <w:tc>
          <w:tcPr>
            <w:tcW w:w="1239" w:type="dxa"/>
            <w:vMerge w:val="restart"/>
            <w:shd w:val="clear" w:color="auto" w:fill="DBE5F1" w:themeFill="accent1" w:themeFillTint="33"/>
          </w:tcPr>
          <w:p w14:paraId="7C06AC06" w14:textId="77777777"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Evidence Gathering</w:t>
            </w:r>
          </w:p>
        </w:tc>
        <w:tc>
          <w:tcPr>
            <w:tcW w:w="1710" w:type="dxa"/>
          </w:tcPr>
          <w:p w14:paraId="27025B31" w14:textId="5D6FF1A9"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Complete observation (</w:t>
            </w:r>
            <w:r w:rsidR="00C37033">
              <w:rPr>
                <w:rFonts w:asciiTheme="majorHAnsi" w:hAnsiTheme="majorHAnsi" w:cstheme="minorHAnsi"/>
                <w:sz w:val="22"/>
                <w:szCs w:val="22"/>
              </w:rPr>
              <w:t>optional</w:t>
            </w:r>
            <w:r w:rsidRPr="001D3B11">
              <w:rPr>
                <w:rFonts w:asciiTheme="majorHAnsi" w:hAnsiTheme="majorHAnsi" w:cstheme="minorHAnsi"/>
                <w:sz w:val="22"/>
                <w:szCs w:val="22"/>
              </w:rPr>
              <w:t>)</w:t>
            </w:r>
          </w:p>
          <w:p w14:paraId="207127C4" w14:textId="77777777" w:rsidR="00166399" w:rsidRPr="001D3B11" w:rsidRDefault="00166399" w:rsidP="00166399">
            <w:pPr>
              <w:rPr>
                <w:rFonts w:asciiTheme="majorHAnsi" w:hAnsiTheme="majorHAnsi" w:cstheme="minorHAnsi"/>
                <w:sz w:val="22"/>
                <w:szCs w:val="22"/>
              </w:rPr>
            </w:pPr>
          </w:p>
        </w:tc>
        <w:tc>
          <w:tcPr>
            <w:tcW w:w="3150" w:type="dxa"/>
          </w:tcPr>
          <w:p w14:paraId="300F5030" w14:textId="77777777"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Confirm observation date.</w:t>
            </w:r>
          </w:p>
          <w:p w14:paraId="56840DF0" w14:textId="77777777" w:rsidR="00166399" w:rsidRPr="001D3B11" w:rsidRDefault="00166399" w:rsidP="00166399">
            <w:pPr>
              <w:rPr>
                <w:rFonts w:asciiTheme="majorHAnsi" w:hAnsiTheme="majorHAnsi" w:cstheme="minorHAnsi"/>
                <w:sz w:val="22"/>
                <w:szCs w:val="22"/>
              </w:rPr>
            </w:pPr>
          </w:p>
          <w:p w14:paraId="23179B7D" w14:textId="77777777" w:rsidR="00166399" w:rsidRPr="001D3B11" w:rsidRDefault="00166399" w:rsidP="00166399">
            <w:pPr>
              <w:rPr>
                <w:rFonts w:asciiTheme="majorHAnsi" w:hAnsiTheme="majorHAnsi" w:cstheme="minorHAnsi"/>
                <w:sz w:val="22"/>
                <w:szCs w:val="22"/>
              </w:rPr>
            </w:pPr>
          </w:p>
          <w:p w14:paraId="5BB4C215" w14:textId="77777777" w:rsidR="00166399" w:rsidRPr="001D3B11" w:rsidRDefault="00166399" w:rsidP="00166399">
            <w:pPr>
              <w:rPr>
                <w:rFonts w:asciiTheme="majorHAnsi" w:hAnsiTheme="majorHAnsi" w:cstheme="minorHAnsi"/>
                <w:sz w:val="22"/>
                <w:szCs w:val="22"/>
              </w:rPr>
            </w:pPr>
          </w:p>
          <w:p w14:paraId="408677E5" w14:textId="77777777" w:rsidR="00166399" w:rsidRPr="001D3B11" w:rsidRDefault="00166399" w:rsidP="00166399">
            <w:pPr>
              <w:rPr>
                <w:rFonts w:asciiTheme="majorHAnsi" w:hAnsiTheme="majorHAnsi" w:cstheme="minorHAnsi"/>
                <w:sz w:val="22"/>
                <w:szCs w:val="22"/>
              </w:rPr>
            </w:pPr>
          </w:p>
          <w:p w14:paraId="01B264FC" w14:textId="77777777" w:rsidR="00166399" w:rsidRPr="001D3B11" w:rsidRDefault="00166399" w:rsidP="00166399">
            <w:pPr>
              <w:rPr>
                <w:rFonts w:asciiTheme="majorHAnsi" w:hAnsiTheme="majorHAnsi" w:cstheme="minorHAnsi"/>
                <w:sz w:val="22"/>
                <w:szCs w:val="22"/>
              </w:rPr>
            </w:pPr>
          </w:p>
          <w:p w14:paraId="6BCCB8B0" w14:textId="77777777" w:rsidR="00C37033" w:rsidRDefault="00C37033" w:rsidP="00C37033">
            <w:pPr>
              <w:rPr>
                <w:rFonts w:asciiTheme="majorHAnsi" w:hAnsiTheme="majorHAnsi" w:cstheme="minorHAnsi"/>
                <w:sz w:val="22"/>
                <w:szCs w:val="22"/>
              </w:rPr>
            </w:pPr>
            <w:r>
              <w:rPr>
                <w:rFonts w:asciiTheme="majorHAnsi" w:hAnsiTheme="majorHAnsi" w:cstheme="minorHAnsi"/>
                <w:sz w:val="22"/>
                <w:szCs w:val="22"/>
              </w:rPr>
              <w:t>Confirm post-observation conference.</w:t>
            </w:r>
          </w:p>
          <w:p w14:paraId="3387C6A3" w14:textId="77777777" w:rsidR="00C37033" w:rsidRDefault="00C37033" w:rsidP="00166399">
            <w:pPr>
              <w:rPr>
                <w:rFonts w:asciiTheme="majorHAnsi" w:hAnsiTheme="majorHAnsi" w:cstheme="minorHAnsi"/>
                <w:sz w:val="22"/>
                <w:szCs w:val="22"/>
              </w:rPr>
            </w:pPr>
          </w:p>
          <w:p w14:paraId="2058C6B1" w14:textId="77777777"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Complete and submit Observation Reflection Form before the post-conference.</w:t>
            </w:r>
          </w:p>
        </w:tc>
        <w:tc>
          <w:tcPr>
            <w:tcW w:w="3420" w:type="dxa"/>
          </w:tcPr>
          <w:p w14:paraId="08CB2DED" w14:textId="77777777"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Schedule observation (optional pre-conference).</w:t>
            </w:r>
          </w:p>
          <w:p w14:paraId="75AD845B" w14:textId="77777777" w:rsidR="00166399" w:rsidRPr="001D3B11" w:rsidRDefault="00166399" w:rsidP="00166399">
            <w:pPr>
              <w:rPr>
                <w:rFonts w:asciiTheme="majorHAnsi" w:hAnsiTheme="majorHAnsi" w:cstheme="minorHAnsi"/>
                <w:sz w:val="22"/>
                <w:szCs w:val="22"/>
              </w:rPr>
            </w:pPr>
          </w:p>
          <w:p w14:paraId="1CBB9E28" w14:textId="68C66E8E"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 xml:space="preserve">Observe </w:t>
            </w:r>
            <w:r w:rsidR="00E307E2" w:rsidRPr="001D3B11">
              <w:rPr>
                <w:rFonts w:asciiTheme="majorHAnsi" w:hAnsiTheme="majorHAnsi" w:cstheme="minorHAnsi"/>
                <w:sz w:val="22"/>
                <w:szCs w:val="22"/>
              </w:rPr>
              <w:t>counselor</w:t>
            </w:r>
            <w:r w:rsidRPr="001D3B11">
              <w:rPr>
                <w:rFonts w:asciiTheme="majorHAnsi" w:hAnsiTheme="majorHAnsi" w:cstheme="minorHAnsi"/>
                <w:sz w:val="22"/>
                <w:szCs w:val="22"/>
              </w:rPr>
              <w:t>. Save Artifact and Observation Scoring Form and notes in TalentEd.</w:t>
            </w:r>
          </w:p>
          <w:p w14:paraId="64AF2B30" w14:textId="77777777" w:rsidR="00166399" w:rsidRPr="001D3B11" w:rsidRDefault="00166399" w:rsidP="00166399">
            <w:pPr>
              <w:rPr>
                <w:rFonts w:asciiTheme="majorHAnsi" w:hAnsiTheme="majorHAnsi" w:cstheme="minorHAnsi"/>
                <w:sz w:val="22"/>
                <w:szCs w:val="22"/>
              </w:rPr>
            </w:pPr>
          </w:p>
          <w:p w14:paraId="67188807" w14:textId="77777777" w:rsidR="00C37033" w:rsidRPr="001D3B11" w:rsidRDefault="00C37033" w:rsidP="00C37033">
            <w:pPr>
              <w:rPr>
                <w:rFonts w:asciiTheme="majorHAnsi" w:hAnsiTheme="majorHAnsi" w:cstheme="minorHAnsi"/>
                <w:sz w:val="22"/>
                <w:szCs w:val="22"/>
              </w:rPr>
            </w:pPr>
            <w:r>
              <w:rPr>
                <w:rFonts w:asciiTheme="majorHAnsi" w:hAnsiTheme="majorHAnsi" w:cstheme="minorHAnsi"/>
                <w:sz w:val="22"/>
                <w:szCs w:val="22"/>
              </w:rPr>
              <w:t>Schedule post-conference.</w:t>
            </w:r>
          </w:p>
          <w:p w14:paraId="33277592" w14:textId="77777777" w:rsidR="00C37033" w:rsidRPr="001D3B11" w:rsidRDefault="00C37033" w:rsidP="00C37033">
            <w:pPr>
              <w:rPr>
                <w:rFonts w:asciiTheme="majorHAnsi" w:hAnsiTheme="majorHAnsi" w:cstheme="minorHAnsi"/>
                <w:sz w:val="22"/>
                <w:szCs w:val="22"/>
              </w:rPr>
            </w:pPr>
          </w:p>
          <w:p w14:paraId="27D62DF4" w14:textId="77777777" w:rsidR="00C37033" w:rsidRDefault="00C37033" w:rsidP="00166399">
            <w:pPr>
              <w:rPr>
                <w:rFonts w:asciiTheme="majorHAnsi" w:hAnsiTheme="majorHAnsi" w:cstheme="minorHAnsi"/>
                <w:sz w:val="22"/>
                <w:szCs w:val="22"/>
              </w:rPr>
            </w:pPr>
          </w:p>
          <w:p w14:paraId="2F18B54B" w14:textId="5EE105F2"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 xml:space="preserve">Discuss and score observation with </w:t>
            </w:r>
            <w:r w:rsidR="00E307E2" w:rsidRPr="001D3B11">
              <w:rPr>
                <w:rFonts w:asciiTheme="majorHAnsi" w:hAnsiTheme="majorHAnsi" w:cstheme="minorHAnsi"/>
                <w:sz w:val="22"/>
                <w:szCs w:val="22"/>
              </w:rPr>
              <w:t>counselor</w:t>
            </w:r>
            <w:r w:rsidRPr="001D3B11">
              <w:rPr>
                <w:rFonts w:asciiTheme="majorHAnsi" w:hAnsiTheme="majorHAnsi" w:cstheme="minorHAnsi"/>
                <w:sz w:val="22"/>
                <w:szCs w:val="22"/>
              </w:rPr>
              <w:t xml:space="preserve"> at post-conference.</w:t>
            </w:r>
          </w:p>
        </w:tc>
      </w:tr>
      <w:tr w:rsidR="00166399" w:rsidRPr="001D3B11" w14:paraId="700259EC" w14:textId="77777777" w:rsidTr="00C73FBE">
        <w:trPr>
          <w:cantSplit/>
          <w:trHeight w:val="872"/>
          <w:jc w:val="center"/>
        </w:trPr>
        <w:tc>
          <w:tcPr>
            <w:tcW w:w="1239" w:type="dxa"/>
            <w:vMerge/>
            <w:shd w:val="clear" w:color="auto" w:fill="DBE5F1" w:themeFill="accent1" w:themeFillTint="33"/>
          </w:tcPr>
          <w:p w14:paraId="4650778C" w14:textId="77777777" w:rsidR="00166399" w:rsidRPr="001D3B11" w:rsidRDefault="00166399" w:rsidP="00166399">
            <w:pPr>
              <w:rPr>
                <w:rFonts w:asciiTheme="majorHAnsi" w:hAnsiTheme="majorHAnsi" w:cstheme="minorHAnsi"/>
                <w:sz w:val="22"/>
                <w:szCs w:val="22"/>
              </w:rPr>
            </w:pPr>
          </w:p>
        </w:tc>
        <w:tc>
          <w:tcPr>
            <w:tcW w:w="1710" w:type="dxa"/>
          </w:tcPr>
          <w:p w14:paraId="180714CC" w14:textId="288ACA9C" w:rsidR="00166399" w:rsidRPr="001D3B11" w:rsidRDefault="00166399" w:rsidP="008D5098">
            <w:pPr>
              <w:rPr>
                <w:rFonts w:asciiTheme="majorHAnsi" w:hAnsiTheme="majorHAnsi" w:cstheme="minorHAnsi"/>
                <w:sz w:val="22"/>
                <w:szCs w:val="22"/>
              </w:rPr>
            </w:pPr>
            <w:r w:rsidRPr="001D3B11">
              <w:rPr>
                <w:rFonts w:asciiTheme="majorHAnsi" w:hAnsiTheme="majorHAnsi" w:cstheme="minorHAnsi"/>
                <w:sz w:val="22"/>
                <w:szCs w:val="22"/>
              </w:rPr>
              <w:t xml:space="preserve">Gather artifacts and </w:t>
            </w:r>
            <w:r w:rsidR="008D5098" w:rsidRPr="008D5098">
              <w:rPr>
                <w:rFonts w:asciiTheme="majorHAnsi" w:hAnsiTheme="majorHAnsi" w:cstheme="minorHAnsi"/>
                <w:sz w:val="22"/>
                <w:szCs w:val="22"/>
                <w:highlight w:val="yellow"/>
              </w:rPr>
              <w:t>implement PGP</w:t>
            </w:r>
          </w:p>
        </w:tc>
        <w:tc>
          <w:tcPr>
            <w:tcW w:w="3150" w:type="dxa"/>
          </w:tcPr>
          <w:p w14:paraId="62B58EE7" w14:textId="77777777"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Harvest artifacts and implement</w:t>
            </w:r>
          </w:p>
          <w:p w14:paraId="6A3827FB" w14:textId="77777777"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PGP learning activities.</w:t>
            </w:r>
          </w:p>
        </w:tc>
        <w:tc>
          <w:tcPr>
            <w:tcW w:w="3420" w:type="dxa"/>
          </w:tcPr>
          <w:p w14:paraId="0762AFE3" w14:textId="77777777"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Provide artifact and PGP support if needed.</w:t>
            </w:r>
          </w:p>
        </w:tc>
      </w:tr>
      <w:tr w:rsidR="00166399" w:rsidRPr="001D3B11" w14:paraId="6115C9A4" w14:textId="77777777" w:rsidTr="00C73FBE">
        <w:trPr>
          <w:cantSplit/>
          <w:trHeight w:val="2780"/>
          <w:jc w:val="center"/>
        </w:trPr>
        <w:tc>
          <w:tcPr>
            <w:tcW w:w="1239" w:type="dxa"/>
            <w:vMerge w:val="restart"/>
            <w:shd w:val="clear" w:color="auto" w:fill="DBE5F1" w:themeFill="accent1" w:themeFillTint="33"/>
          </w:tcPr>
          <w:p w14:paraId="2540B75C" w14:textId="2A6ABB55"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Artifact Review</w:t>
            </w:r>
            <w:r w:rsidR="00E34C11">
              <w:rPr>
                <w:rFonts w:asciiTheme="majorHAnsi" w:hAnsiTheme="majorHAnsi" w:cstheme="minorHAnsi"/>
                <w:sz w:val="22"/>
                <w:szCs w:val="22"/>
              </w:rPr>
              <w:t xml:space="preserve"> and PGP Reflection</w:t>
            </w:r>
          </w:p>
        </w:tc>
        <w:tc>
          <w:tcPr>
            <w:tcW w:w="1710" w:type="dxa"/>
          </w:tcPr>
          <w:p w14:paraId="3EC70B61" w14:textId="77777777"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 xml:space="preserve">Complete evidence collection for components </w:t>
            </w:r>
          </w:p>
        </w:tc>
        <w:tc>
          <w:tcPr>
            <w:tcW w:w="3150" w:type="dxa"/>
          </w:tcPr>
          <w:p w14:paraId="75CF37E2" w14:textId="12D6E2EE"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 xml:space="preserve">Upload </w:t>
            </w:r>
            <w:r w:rsidR="008A61C3" w:rsidRPr="001D3B11">
              <w:rPr>
                <w:rFonts w:asciiTheme="majorHAnsi" w:hAnsiTheme="majorHAnsi" w:cstheme="minorHAnsi"/>
                <w:sz w:val="22"/>
                <w:szCs w:val="22"/>
              </w:rPr>
              <w:t xml:space="preserve">annotated </w:t>
            </w:r>
            <w:r w:rsidR="00991C57">
              <w:rPr>
                <w:rFonts w:asciiTheme="majorHAnsi" w:hAnsiTheme="majorHAnsi" w:cstheme="minorHAnsi"/>
                <w:sz w:val="22"/>
                <w:szCs w:val="22"/>
              </w:rPr>
              <w:t>artifacts into BriteLocker; c</w:t>
            </w:r>
            <w:r w:rsidRPr="001D3B11">
              <w:rPr>
                <w:rFonts w:asciiTheme="majorHAnsi" w:hAnsiTheme="majorHAnsi" w:cstheme="minorHAnsi"/>
                <w:sz w:val="22"/>
                <w:szCs w:val="22"/>
              </w:rPr>
              <w:t>omplete and submit Artifact Reflection Form prior to the</w:t>
            </w:r>
            <w:r w:rsidR="00991C57">
              <w:rPr>
                <w:rFonts w:asciiTheme="majorHAnsi" w:hAnsiTheme="majorHAnsi" w:cstheme="minorHAnsi"/>
                <w:sz w:val="22"/>
                <w:szCs w:val="22"/>
              </w:rPr>
              <w:t xml:space="preserve"> Artifact Review. (If </w:t>
            </w:r>
            <w:r w:rsidRPr="001D3B11">
              <w:rPr>
                <w:rFonts w:asciiTheme="majorHAnsi" w:hAnsiTheme="majorHAnsi" w:cstheme="minorHAnsi"/>
                <w:sz w:val="22"/>
                <w:szCs w:val="22"/>
              </w:rPr>
              <w:t xml:space="preserve"> </w:t>
            </w:r>
          </w:p>
          <w:p w14:paraId="299FD75C" w14:textId="77777777" w:rsidR="00166399" w:rsidRPr="001D3B11" w:rsidRDefault="00166399" w:rsidP="00166399">
            <w:pPr>
              <w:rPr>
                <w:rFonts w:asciiTheme="majorHAnsi" w:hAnsiTheme="majorHAnsi" w:cstheme="minorHAnsi"/>
                <w:sz w:val="22"/>
                <w:szCs w:val="22"/>
              </w:rPr>
            </w:pPr>
          </w:p>
          <w:p w14:paraId="74159A71" w14:textId="1E7E31AC" w:rsidR="00166399" w:rsidRPr="001D3B11" w:rsidRDefault="00991C57" w:rsidP="00991C57">
            <w:pPr>
              <w:ind w:right="-18"/>
              <w:rPr>
                <w:rFonts w:asciiTheme="majorHAnsi" w:hAnsiTheme="majorHAnsi" w:cstheme="minorHAnsi"/>
                <w:sz w:val="22"/>
                <w:szCs w:val="22"/>
              </w:rPr>
            </w:pPr>
            <w:r>
              <w:rPr>
                <w:rFonts w:asciiTheme="majorHAnsi" w:hAnsiTheme="majorHAnsi" w:cstheme="minorHAnsi"/>
                <w:sz w:val="22"/>
                <w:szCs w:val="22"/>
              </w:rPr>
              <w:t xml:space="preserve">Confirm </w:t>
            </w:r>
            <w:r w:rsidRPr="001D3B11">
              <w:rPr>
                <w:rFonts w:asciiTheme="majorHAnsi" w:hAnsiTheme="majorHAnsi" w:cstheme="minorHAnsi"/>
                <w:sz w:val="22"/>
                <w:szCs w:val="22"/>
              </w:rPr>
              <w:t>Artifact Review Meeting</w:t>
            </w:r>
            <w:r>
              <w:rPr>
                <w:rFonts w:asciiTheme="majorHAnsi" w:hAnsiTheme="majorHAnsi" w:cstheme="minorHAnsi"/>
                <w:sz w:val="22"/>
                <w:szCs w:val="22"/>
              </w:rPr>
              <w:t xml:space="preserve"> if face-to-face.</w:t>
            </w:r>
          </w:p>
        </w:tc>
        <w:tc>
          <w:tcPr>
            <w:tcW w:w="3420" w:type="dxa"/>
          </w:tcPr>
          <w:p w14:paraId="63F98A0F" w14:textId="2F8ED0E3"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Revie</w:t>
            </w:r>
            <w:r w:rsidR="00E307E2" w:rsidRPr="001D3B11">
              <w:rPr>
                <w:rFonts w:asciiTheme="majorHAnsi" w:hAnsiTheme="majorHAnsi" w:cstheme="minorHAnsi"/>
                <w:sz w:val="22"/>
                <w:szCs w:val="22"/>
              </w:rPr>
              <w:t>w artifacts in BriteLocker and Artifact Reflection F</w:t>
            </w:r>
            <w:r w:rsidRPr="001D3B11">
              <w:rPr>
                <w:rFonts w:asciiTheme="majorHAnsi" w:hAnsiTheme="majorHAnsi" w:cstheme="minorHAnsi"/>
                <w:sz w:val="22"/>
                <w:szCs w:val="22"/>
              </w:rPr>
              <w:t>orm in TalentEd prior to the Artifact Review.</w:t>
            </w:r>
          </w:p>
          <w:p w14:paraId="417B9491" w14:textId="77777777" w:rsidR="00166399" w:rsidRPr="001D3B11" w:rsidRDefault="00166399" w:rsidP="00166399">
            <w:pPr>
              <w:rPr>
                <w:rFonts w:asciiTheme="majorHAnsi" w:hAnsiTheme="majorHAnsi" w:cstheme="minorHAnsi"/>
                <w:sz w:val="22"/>
                <w:szCs w:val="22"/>
              </w:rPr>
            </w:pPr>
          </w:p>
          <w:p w14:paraId="6D961B6B" w14:textId="77777777" w:rsidR="003058BA" w:rsidRDefault="003058BA" w:rsidP="00991C57">
            <w:pPr>
              <w:rPr>
                <w:rFonts w:asciiTheme="majorHAnsi" w:hAnsiTheme="majorHAnsi" w:cstheme="minorHAnsi"/>
                <w:sz w:val="22"/>
                <w:szCs w:val="22"/>
              </w:rPr>
            </w:pPr>
          </w:p>
          <w:p w14:paraId="664178A5" w14:textId="77777777" w:rsidR="00991C57" w:rsidRDefault="00991C57" w:rsidP="00991C57">
            <w:pPr>
              <w:rPr>
                <w:rFonts w:asciiTheme="majorHAnsi" w:hAnsiTheme="majorHAnsi" w:cstheme="minorHAnsi"/>
                <w:sz w:val="22"/>
                <w:szCs w:val="22"/>
              </w:rPr>
            </w:pPr>
            <w:r w:rsidRPr="001D3B11">
              <w:rPr>
                <w:rFonts w:asciiTheme="majorHAnsi" w:hAnsiTheme="majorHAnsi" w:cstheme="minorHAnsi"/>
                <w:sz w:val="22"/>
                <w:szCs w:val="22"/>
              </w:rPr>
              <w:t>Schedule Artifact Review Meeting (if face-to-face).</w:t>
            </w:r>
            <w:r>
              <w:rPr>
                <w:rFonts w:asciiTheme="majorHAnsi" w:hAnsiTheme="majorHAnsi" w:cstheme="minorHAnsi"/>
                <w:sz w:val="22"/>
                <w:szCs w:val="22"/>
              </w:rPr>
              <w:t xml:space="preserve"> </w:t>
            </w:r>
          </w:p>
          <w:p w14:paraId="78BE5151" w14:textId="6B7CD033" w:rsidR="00991C57" w:rsidRPr="00991C57" w:rsidRDefault="00991C57" w:rsidP="00991C57">
            <w:pPr>
              <w:jc w:val="center"/>
              <w:rPr>
                <w:rFonts w:asciiTheme="majorHAnsi" w:hAnsiTheme="majorHAnsi" w:cstheme="minorHAnsi"/>
                <w:b/>
                <w:sz w:val="22"/>
                <w:szCs w:val="22"/>
                <w:u w:val="single"/>
              </w:rPr>
            </w:pPr>
            <w:r w:rsidRPr="00991C57">
              <w:rPr>
                <w:rFonts w:asciiTheme="majorHAnsi" w:hAnsiTheme="majorHAnsi" w:cstheme="minorHAnsi"/>
                <w:b/>
                <w:sz w:val="22"/>
                <w:szCs w:val="22"/>
                <w:u w:val="single"/>
              </w:rPr>
              <w:t>OR</w:t>
            </w:r>
          </w:p>
          <w:p w14:paraId="773255E2" w14:textId="1685E4AD" w:rsidR="00E307E2" w:rsidRPr="001D3B11" w:rsidRDefault="00E307E2" w:rsidP="00166399">
            <w:pPr>
              <w:rPr>
                <w:rFonts w:asciiTheme="majorHAnsi" w:hAnsiTheme="majorHAnsi" w:cstheme="minorHAnsi"/>
                <w:sz w:val="22"/>
                <w:szCs w:val="22"/>
              </w:rPr>
            </w:pPr>
            <w:r w:rsidRPr="001D3B11">
              <w:rPr>
                <w:rFonts w:asciiTheme="majorHAnsi" w:hAnsiTheme="majorHAnsi" w:cstheme="minorHAnsi"/>
                <w:sz w:val="22"/>
                <w:szCs w:val="22"/>
              </w:rPr>
              <w:t>Provide feedback electronically if handling review on TalentEd.</w:t>
            </w:r>
          </w:p>
        </w:tc>
      </w:tr>
      <w:tr w:rsidR="00166399" w:rsidRPr="001D3B11" w14:paraId="19C040AD" w14:textId="77777777" w:rsidTr="00C73FBE">
        <w:trPr>
          <w:cantSplit/>
          <w:trHeight w:val="791"/>
          <w:jc w:val="center"/>
        </w:trPr>
        <w:tc>
          <w:tcPr>
            <w:tcW w:w="1239" w:type="dxa"/>
            <w:vMerge/>
            <w:shd w:val="clear" w:color="auto" w:fill="DBE5F1" w:themeFill="accent1" w:themeFillTint="33"/>
          </w:tcPr>
          <w:p w14:paraId="1BE5933D" w14:textId="38428889" w:rsidR="00166399" w:rsidRPr="001D3B11" w:rsidRDefault="00166399" w:rsidP="00166399">
            <w:pPr>
              <w:rPr>
                <w:rFonts w:asciiTheme="majorHAnsi" w:hAnsiTheme="majorHAnsi" w:cstheme="minorHAnsi"/>
                <w:sz w:val="22"/>
                <w:szCs w:val="22"/>
              </w:rPr>
            </w:pPr>
          </w:p>
        </w:tc>
        <w:tc>
          <w:tcPr>
            <w:tcW w:w="1710" w:type="dxa"/>
          </w:tcPr>
          <w:p w14:paraId="514E4BE6" w14:textId="77777777"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Professional Growth Plan</w:t>
            </w:r>
          </w:p>
        </w:tc>
        <w:tc>
          <w:tcPr>
            <w:tcW w:w="3150" w:type="dxa"/>
          </w:tcPr>
          <w:p w14:paraId="43C28DFF" w14:textId="2A7EB9A0" w:rsidR="00166399" w:rsidRPr="008D5098" w:rsidRDefault="00166399" w:rsidP="006005EF">
            <w:pPr>
              <w:rPr>
                <w:rFonts w:asciiTheme="majorHAnsi" w:hAnsiTheme="majorHAnsi" w:cstheme="minorHAnsi"/>
                <w:sz w:val="22"/>
                <w:szCs w:val="22"/>
                <w:highlight w:val="yellow"/>
              </w:rPr>
            </w:pPr>
            <w:r w:rsidRPr="008D5098">
              <w:rPr>
                <w:rFonts w:asciiTheme="majorHAnsi" w:hAnsiTheme="majorHAnsi" w:cstheme="minorHAnsi"/>
                <w:sz w:val="22"/>
                <w:szCs w:val="22"/>
                <w:highlight w:val="yellow"/>
              </w:rPr>
              <w:t xml:space="preserve">Complete PGP and </w:t>
            </w:r>
            <w:r w:rsidR="006005EF">
              <w:rPr>
                <w:rFonts w:asciiTheme="majorHAnsi" w:hAnsiTheme="majorHAnsi" w:cstheme="minorHAnsi"/>
                <w:sz w:val="22"/>
                <w:szCs w:val="22"/>
                <w:highlight w:val="yellow"/>
              </w:rPr>
              <w:t xml:space="preserve">upload evidence to BriteLocker. </w:t>
            </w:r>
            <w:r w:rsidRPr="008D5098">
              <w:rPr>
                <w:rFonts w:asciiTheme="majorHAnsi" w:hAnsiTheme="majorHAnsi" w:cstheme="minorHAnsi"/>
                <w:sz w:val="22"/>
                <w:szCs w:val="22"/>
                <w:highlight w:val="yellow"/>
              </w:rPr>
              <w:t xml:space="preserve"> </w:t>
            </w:r>
            <w:r w:rsidRPr="006005EF">
              <w:rPr>
                <w:rFonts w:asciiTheme="majorHAnsi" w:hAnsiTheme="majorHAnsi" w:cstheme="minorHAnsi"/>
                <w:sz w:val="22"/>
                <w:szCs w:val="22"/>
              </w:rPr>
              <w:t xml:space="preserve">Complete and submit PGP Reflection Form. </w:t>
            </w:r>
          </w:p>
        </w:tc>
        <w:tc>
          <w:tcPr>
            <w:tcW w:w="3420" w:type="dxa"/>
          </w:tcPr>
          <w:p w14:paraId="19CE4881" w14:textId="4E452577" w:rsidR="00166399" w:rsidRPr="001D3B11" w:rsidRDefault="005B6199" w:rsidP="008D5098">
            <w:pPr>
              <w:rPr>
                <w:rFonts w:asciiTheme="majorHAnsi" w:hAnsiTheme="majorHAnsi" w:cstheme="minorHAnsi"/>
                <w:sz w:val="22"/>
                <w:szCs w:val="22"/>
              </w:rPr>
            </w:pPr>
            <w:r>
              <w:rPr>
                <w:rFonts w:asciiTheme="majorHAnsi" w:hAnsiTheme="majorHAnsi" w:cstheme="minorHAnsi"/>
                <w:sz w:val="22"/>
                <w:szCs w:val="22"/>
              </w:rPr>
              <w:t xml:space="preserve">Complete the </w:t>
            </w:r>
            <w:r w:rsidR="00E34C11" w:rsidRPr="003B3483">
              <w:rPr>
                <w:rFonts w:asciiTheme="majorHAnsi" w:hAnsiTheme="majorHAnsi" w:cstheme="minorHAnsi"/>
                <w:sz w:val="22"/>
                <w:szCs w:val="22"/>
                <w:highlight w:val="yellow"/>
              </w:rPr>
              <w:t>Professional Growth Plan Scoring Form</w:t>
            </w:r>
            <w:r w:rsidR="00166399" w:rsidRPr="001D3B11">
              <w:rPr>
                <w:rFonts w:asciiTheme="majorHAnsi" w:hAnsiTheme="majorHAnsi" w:cstheme="minorHAnsi"/>
                <w:sz w:val="22"/>
                <w:szCs w:val="22"/>
              </w:rPr>
              <w:t>.</w:t>
            </w:r>
          </w:p>
        </w:tc>
      </w:tr>
      <w:tr w:rsidR="00166399" w:rsidRPr="001D3B11" w14:paraId="6DE4F043" w14:textId="77777777" w:rsidTr="00C73FBE">
        <w:trPr>
          <w:cantSplit/>
          <w:jc w:val="center"/>
        </w:trPr>
        <w:tc>
          <w:tcPr>
            <w:tcW w:w="1239" w:type="dxa"/>
            <w:shd w:val="clear" w:color="auto" w:fill="DBE5F1" w:themeFill="accent1" w:themeFillTint="33"/>
          </w:tcPr>
          <w:p w14:paraId="7F7DEF15" w14:textId="77777777"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 xml:space="preserve">End-of-year meeting </w:t>
            </w:r>
          </w:p>
        </w:tc>
        <w:tc>
          <w:tcPr>
            <w:tcW w:w="1710" w:type="dxa"/>
          </w:tcPr>
          <w:p w14:paraId="1D49E859" w14:textId="77777777"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Summative Evaluation Meeting</w:t>
            </w:r>
          </w:p>
        </w:tc>
        <w:tc>
          <w:tcPr>
            <w:tcW w:w="3150" w:type="dxa"/>
          </w:tcPr>
          <w:p w14:paraId="0175A1F2" w14:textId="4CB9491E" w:rsidR="003B0FEA" w:rsidRDefault="003B0FEA" w:rsidP="003B0FEA">
            <w:pPr>
              <w:rPr>
                <w:rFonts w:asciiTheme="majorHAnsi" w:hAnsiTheme="majorHAnsi" w:cstheme="minorHAnsi"/>
                <w:sz w:val="22"/>
                <w:szCs w:val="22"/>
              </w:rPr>
            </w:pPr>
            <w:r>
              <w:rPr>
                <w:rFonts w:asciiTheme="majorHAnsi" w:hAnsiTheme="majorHAnsi" w:cstheme="minorHAnsi"/>
                <w:sz w:val="22"/>
                <w:szCs w:val="22"/>
              </w:rPr>
              <w:t>Confirm</w:t>
            </w:r>
            <w:r w:rsidRPr="001D3B11">
              <w:rPr>
                <w:rFonts w:asciiTheme="majorHAnsi" w:hAnsiTheme="majorHAnsi" w:cstheme="minorHAnsi"/>
                <w:sz w:val="22"/>
                <w:szCs w:val="22"/>
              </w:rPr>
              <w:t xml:space="preserve"> Summative Evaluation Meeting</w:t>
            </w:r>
            <w:r>
              <w:rPr>
                <w:rFonts w:asciiTheme="majorHAnsi" w:hAnsiTheme="majorHAnsi" w:cstheme="minorHAnsi"/>
                <w:sz w:val="22"/>
                <w:szCs w:val="22"/>
              </w:rPr>
              <w:t>.</w:t>
            </w:r>
          </w:p>
          <w:p w14:paraId="37637194" w14:textId="77777777" w:rsidR="00166399" w:rsidRPr="001D3B11" w:rsidRDefault="00166399" w:rsidP="00166399">
            <w:pPr>
              <w:rPr>
                <w:rFonts w:asciiTheme="majorHAnsi" w:hAnsiTheme="majorHAnsi" w:cstheme="minorHAnsi"/>
                <w:sz w:val="22"/>
                <w:szCs w:val="22"/>
              </w:rPr>
            </w:pPr>
          </w:p>
          <w:p w14:paraId="7D090D09" w14:textId="77777777" w:rsidR="00166399" w:rsidRDefault="00166399" w:rsidP="00166399">
            <w:pPr>
              <w:rPr>
                <w:rFonts w:asciiTheme="majorHAnsi" w:hAnsiTheme="majorHAnsi" w:cstheme="minorHAnsi"/>
                <w:sz w:val="22"/>
                <w:szCs w:val="22"/>
              </w:rPr>
            </w:pPr>
          </w:p>
          <w:p w14:paraId="0474FB5C" w14:textId="77777777" w:rsidR="003B0FEA" w:rsidRPr="001D3B11" w:rsidRDefault="003B0FEA" w:rsidP="00166399">
            <w:pPr>
              <w:rPr>
                <w:rFonts w:asciiTheme="majorHAnsi" w:hAnsiTheme="majorHAnsi" w:cstheme="minorHAnsi"/>
                <w:sz w:val="22"/>
                <w:szCs w:val="22"/>
              </w:rPr>
            </w:pPr>
          </w:p>
          <w:p w14:paraId="32A6CCAF" w14:textId="77777777" w:rsidR="003058BA" w:rsidRDefault="003058BA" w:rsidP="00166399">
            <w:pPr>
              <w:rPr>
                <w:rFonts w:asciiTheme="majorHAnsi" w:hAnsiTheme="majorHAnsi" w:cstheme="minorHAnsi"/>
                <w:sz w:val="22"/>
                <w:szCs w:val="22"/>
              </w:rPr>
            </w:pPr>
          </w:p>
          <w:p w14:paraId="111701C9" w14:textId="77777777" w:rsidR="00FE2E16" w:rsidRDefault="00FE2E16" w:rsidP="00166399">
            <w:pPr>
              <w:rPr>
                <w:rFonts w:asciiTheme="majorHAnsi" w:hAnsiTheme="majorHAnsi" w:cstheme="minorHAnsi"/>
                <w:sz w:val="22"/>
                <w:szCs w:val="22"/>
              </w:rPr>
            </w:pPr>
          </w:p>
          <w:p w14:paraId="2DD150F8" w14:textId="77777777" w:rsidR="00A039F2" w:rsidRDefault="00A039F2" w:rsidP="00166399">
            <w:pPr>
              <w:rPr>
                <w:rFonts w:asciiTheme="majorHAnsi" w:hAnsiTheme="majorHAnsi" w:cstheme="minorHAnsi"/>
                <w:sz w:val="22"/>
                <w:szCs w:val="22"/>
              </w:rPr>
            </w:pPr>
          </w:p>
          <w:p w14:paraId="7A3A1E08" w14:textId="77777777" w:rsidR="00E34C11" w:rsidRDefault="00E34C11" w:rsidP="00166399">
            <w:pPr>
              <w:rPr>
                <w:rFonts w:asciiTheme="majorHAnsi" w:hAnsiTheme="majorHAnsi" w:cstheme="minorHAnsi"/>
                <w:sz w:val="22"/>
                <w:szCs w:val="22"/>
              </w:rPr>
            </w:pPr>
          </w:p>
          <w:p w14:paraId="5F45FD0A" w14:textId="77777777"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 xml:space="preserve">Discuss performance, feedback, and scores. </w:t>
            </w:r>
          </w:p>
          <w:p w14:paraId="1B0962B2" w14:textId="77777777" w:rsidR="00166399" w:rsidRPr="001D3B11" w:rsidRDefault="00166399" w:rsidP="00166399">
            <w:pPr>
              <w:rPr>
                <w:rFonts w:asciiTheme="majorHAnsi" w:hAnsiTheme="majorHAnsi" w:cstheme="minorHAnsi"/>
                <w:sz w:val="22"/>
                <w:szCs w:val="22"/>
              </w:rPr>
            </w:pPr>
          </w:p>
          <w:p w14:paraId="521BF605" w14:textId="4978EC4F"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 xml:space="preserve">Collaborate with </w:t>
            </w:r>
            <w:r w:rsidR="00E1636C">
              <w:rPr>
                <w:rFonts w:asciiTheme="majorHAnsi" w:hAnsiTheme="majorHAnsi" w:cstheme="minorHAnsi"/>
                <w:sz w:val="22"/>
                <w:szCs w:val="22"/>
              </w:rPr>
              <w:t>administrator</w:t>
            </w:r>
            <w:r w:rsidRPr="001D3B11">
              <w:rPr>
                <w:rFonts w:asciiTheme="majorHAnsi" w:hAnsiTheme="majorHAnsi" w:cstheme="minorHAnsi"/>
                <w:sz w:val="22"/>
                <w:szCs w:val="22"/>
              </w:rPr>
              <w:t xml:space="preserve"> to plan for growth and/or improvement.</w:t>
            </w:r>
          </w:p>
          <w:p w14:paraId="15B9EFDE" w14:textId="77777777" w:rsidR="00166399" w:rsidRPr="001D3B11" w:rsidRDefault="00166399" w:rsidP="00166399">
            <w:pPr>
              <w:rPr>
                <w:rFonts w:asciiTheme="majorHAnsi" w:hAnsiTheme="majorHAnsi" w:cstheme="minorHAnsi"/>
                <w:sz w:val="22"/>
                <w:szCs w:val="22"/>
              </w:rPr>
            </w:pPr>
          </w:p>
          <w:p w14:paraId="1933C728" w14:textId="62F0ADA8" w:rsidR="00166399" w:rsidRPr="001D3B11" w:rsidRDefault="00166399" w:rsidP="00666F65">
            <w:pPr>
              <w:rPr>
                <w:rFonts w:asciiTheme="majorHAnsi" w:hAnsiTheme="majorHAnsi" w:cstheme="minorHAnsi"/>
                <w:sz w:val="22"/>
                <w:szCs w:val="22"/>
              </w:rPr>
            </w:pPr>
            <w:r w:rsidRPr="001D3B11">
              <w:rPr>
                <w:rFonts w:asciiTheme="majorHAnsi" w:hAnsiTheme="majorHAnsi" w:cstheme="minorHAnsi"/>
                <w:sz w:val="22"/>
                <w:szCs w:val="22"/>
              </w:rPr>
              <w:t xml:space="preserve">Sign the Summative </w:t>
            </w:r>
            <w:r w:rsidR="00666F65">
              <w:rPr>
                <w:rFonts w:asciiTheme="majorHAnsi" w:hAnsiTheme="majorHAnsi" w:cstheme="minorHAnsi"/>
                <w:sz w:val="22"/>
                <w:szCs w:val="22"/>
              </w:rPr>
              <w:t xml:space="preserve">Evaluation </w:t>
            </w:r>
            <w:r w:rsidRPr="001D3B11">
              <w:rPr>
                <w:rFonts w:asciiTheme="majorHAnsi" w:hAnsiTheme="majorHAnsi" w:cstheme="minorHAnsi"/>
                <w:sz w:val="22"/>
                <w:szCs w:val="22"/>
              </w:rPr>
              <w:t>Form in TalentEd.</w:t>
            </w:r>
          </w:p>
        </w:tc>
        <w:tc>
          <w:tcPr>
            <w:tcW w:w="3420" w:type="dxa"/>
          </w:tcPr>
          <w:p w14:paraId="0A5D6F49" w14:textId="727E82FD" w:rsidR="003B0FEA" w:rsidRDefault="003B0FEA" w:rsidP="00166399">
            <w:pPr>
              <w:rPr>
                <w:rFonts w:asciiTheme="majorHAnsi" w:hAnsiTheme="majorHAnsi" w:cstheme="minorHAnsi"/>
                <w:sz w:val="22"/>
                <w:szCs w:val="22"/>
              </w:rPr>
            </w:pPr>
            <w:r w:rsidRPr="001D3B11">
              <w:rPr>
                <w:rFonts w:asciiTheme="majorHAnsi" w:hAnsiTheme="majorHAnsi" w:cstheme="minorHAnsi"/>
                <w:sz w:val="22"/>
                <w:szCs w:val="22"/>
              </w:rPr>
              <w:t>Schedule Summative Evaluation Meeting</w:t>
            </w:r>
            <w:r>
              <w:rPr>
                <w:rFonts w:asciiTheme="majorHAnsi" w:hAnsiTheme="majorHAnsi" w:cstheme="minorHAnsi"/>
                <w:sz w:val="22"/>
                <w:szCs w:val="22"/>
              </w:rPr>
              <w:t>.</w:t>
            </w:r>
          </w:p>
          <w:p w14:paraId="64A9420A" w14:textId="77777777" w:rsidR="003B0FEA" w:rsidRDefault="003B0FEA" w:rsidP="00166399">
            <w:pPr>
              <w:rPr>
                <w:rFonts w:asciiTheme="majorHAnsi" w:hAnsiTheme="majorHAnsi" w:cstheme="minorHAnsi"/>
                <w:sz w:val="22"/>
                <w:szCs w:val="22"/>
              </w:rPr>
            </w:pPr>
          </w:p>
          <w:p w14:paraId="726C0326" w14:textId="06BC2091" w:rsidR="00166399" w:rsidRPr="001D3B11" w:rsidRDefault="00FE2E16" w:rsidP="00166399">
            <w:pPr>
              <w:rPr>
                <w:rFonts w:asciiTheme="majorHAnsi" w:hAnsiTheme="majorHAnsi" w:cstheme="minorHAnsi"/>
                <w:sz w:val="22"/>
                <w:szCs w:val="22"/>
              </w:rPr>
            </w:pPr>
            <w:r>
              <w:rPr>
                <w:rFonts w:asciiTheme="majorHAnsi" w:hAnsiTheme="majorHAnsi" w:cstheme="minorHAnsi"/>
                <w:sz w:val="22"/>
                <w:szCs w:val="22"/>
              </w:rPr>
              <w:t>Prior to meeting, c</w:t>
            </w:r>
            <w:r w:rsidR="00166399" w:rsidRPr="001D3B11">
              <w:rPr>
                <w:rFonts w:asciiTheme="majorHAnsi" w:hAnsiTheme="majorHAnsi" w:cstheme="minorHAnsi"/>
                <w:sz w:val="22"/>
                <w:szCs w:val="22"/>
              </w:rPr>
              <w:t xml:space="preserve">omplete </w:t>
            </w:r>
            <w:r>
              <w:rPr>
                <w:rFonts w:asciiTheme="majorHAnsi" w:hAnsiTheme="majorHAnsi" w:cstheme="minorHAnsi"/>
                <w:sz w:val="22"/>
                <w:szCs w:val="22"/>
              </w:rPr>
              <w:t>Artifact &amp; Observatio</w:t>
            </w:r>
            <w:r w:rsidR="005B6199">
              <w:rPr>
                <w:rFonts w:asciiTheme="majorHAnsi" w:hAnsiTheme="majorHAnsi" w:cstheme="minorHAnsi"/>
                <w:sz w:val="22"/>
                <w:szCs w:val="22"/>
              </w:rPr>
              <w:t xml:space="preserve">n Scoring Form, </w:t>
            </w:r>
            <w:r w:rsidR="00E34C11" w:rsidRPr="003B3483">
              <w:rPr>
                <w:rFonts w:asciiTheme="majorHAnsi" w:hAnsiTheme="majorHAnsi" w:cstheme="minorHAnsi"/>
                <w:sz w:val="22"/>
                <w:szCs w:val="22"/>
                <w:highlight w:val="yellow"/>
              </w:rPr>
              <w:t>Professional Growth Plan Scoring Form</w:t>
            </w:r>
            <w:r>
              <w:rPr>
                <w:rFonts w:asciiTheme="majorHAnsi" w:hAnsiTheme="majorHAnsi" w:cstheme="minorHAnsi"/>
                <w:sz w:val="22"/>
                <w:szCs w:val="22"/>
              </w:rPr>
              <w:t>, and Employee Time Form. Submit in TalentEd.</w:t>
            </w:r>
          </w:p>
          <w:p w14:paraId="34C1BCCB" w14:textId="77777777" w:rsidR="00166399" w:rsidRPr="001D3B11" w:rsidRDefault="00166399" w:rsidP="00166399">
            <w:pPr>
              <w:rPr>
                <w:rFonts w:asciiTheme="majorHAnsi" w:hAnsiTheme="majorHAnsi" w:cstheme="minorHAnsi"/>
                <w:sz w:val="22"/>
                <w:szCs w:val="22"/>
              </w:rPr>
            </w:pPr>
          </w:p>
          <w:p w14:paraId="0774987B" w14:textId="77777777"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 xml:space="preserve">Discuss performance, feedback, and scores. </w:t>
            </w:r>
          </w:p>
          <w:p w14:paraId="1F0A6D45" w14:textId="77777777" w:rsidR="00166399" w:rsidRPr="001D3B11" w:rsidRDefault="00166399" w:rsidP="00166399">
            <w:pPr>
              <w:rPr>
                <w:rFonts w:asciiTheme="majorHAnsi" w:hAnsiTheme="majorHAnsi" w:cstheme="minorHAnsi"/>
                <w:sz w:val="22"/>
                <w:szCs w:val="22"/>
              </w:rPr>
            </w:pPr>
          </w:p>
          <w:p w14:paraId="6E0EA796" w14:textId="5431AD9B" w:rsidR="00166399" w:rsidRPr="001D3B11" w:rsidRDefault="00166399" w:rsidP="00166399">
            <w:pPr>
              <w:rPr>
                <w:rFonts w:asciiTheme="majorHAnsi" w:hAnsiTheme="majorHAnsi" w:cstheme="minorHAnsi"/>
                <w:sz w:val="22"/>
                <w:szCs w:val="22"/>
              </w:rPr>
            </w:pPr>
            <w:r w:rsidRPr="001D3B11">
              <w:rPr>
                <w:rFonts w:asciiTheme="majorHAnsi" w:hAnsiTheme="majorHAnsi" w:cstheme="minorHAnsi"/>
                <w:sz w:val="22"/>
                <w:szCs w:val="22"/>
              </w:rPr>
              <w:t xml:space="preserve">Collaborate with </w:t>
            </w:r>
            <w:r w:rsidR="00E307E2" w:rsidRPr="001D3B11">
              <w:rPr>
                <w:rFonts w:asciiTheme="majorHAnsi" w:hAnsiTheme="majorHAnsi" w:cstheme="minorHAnsi"/>
                <w:sz w:val="22"/>
                <w:szCs w:val="22"/>
              </w:rPr>
              <w:t>counselor</w:t>
            </w:r>
            <w:r w:rsidRPr="001D3B11">
              <w:rPr>
                <w:rFonts w:asciiTheme="majorHAnsi" w:hAnsiTheme="majorHAnsi" w:cstheme="minorHAnsi"/>
                <w:sz w:val="22"/>
                <w:szCs w:val="22"/>
              </w:rPr>
              <w:t xml:space="preserve"> to plan for growth and/or improvement.</w:t>
            </w:r>
          </w:p>
          <w:p w14:paraId="4340162F" w14:textId="77777777" w:rsidR="00166399" w:rsidRPr="001D3B11" w:rsidRDefault="00166399" w:rsidP="00166399">
            <w:pPr>
              <w:rPr>
                <w:rFonts w:asciiTheme="majorHAnsi" w:hAnsiTheme="majorHAnsi" w:cstheme="minorHAnsi"/>
                <w:sz w:val="22"/>
                <w:szCs w:val="22"/>
              </w:rPr>
            </w:pPr>
          </w:p>
          <w:p w14:paraId="4407364F" w14:textId="77777777" w:rsidR="003058BA" w:rsidRDefault="003058BA" w:rsidP="00C73FBE">
            <w:pPr>
              <w:rPr>
                <w:rFonts w:asciiTheme="majorHAnsi" w:hAnsiTheme="majorHAnsi" w:cstheme="minorHAnsi"/>
                <w:sz w:val="22"/>
                <w:szCs w:val="22"/>
              </w:rPr>
            </w:pPr>
          </w:p>
          <w:p w14:paraId="0C9FEA1C" w14:textId="355A89D2" w:rsidR="00166399" w:rsidRPr="001D3B11" w:rsidRDefault="00C73FBE" w:rsidP="000868B2">
            <w:pPr>
              <w:rPr>
                <w:rFonts w:asciiTheme="majorHAnsi" w:hAnsiTheme="majorHAnsi" w:cstheme="minorHAnsi"/>
                <w:sz w:val="22"/>
                <w:szCs w:val="22"/>
              </w:rPr>
            </w:pPr>
            <w:r w:rsidRPr="000868B2">
              <w:rPr>
                <w:rFonts w:asciiTheme="majorHAnsi" w:hAnsiTheme="majorHAnsi" w:cstheme="minorHAnsi"/>
                <w:sz w:val="22"/>
                <w:szCs w:val="22"/>
                <w:highlight w:val="yellow"/>
              </w:rPr>
              <w:t xml:space="preserve">Submit </w:t>
            </w:r>
            <w:r w:rsidR="00166399" w:rsidRPr="001D3B11">
              <w:rPr>
                <w:rFonts w:asciiTheme="majorHAnsi" w:hAnsiTheme="majorHAnsi" w:cstheme="minorHAnsi"/>
                <w:sz w:val="22"/>
                <w:szCs w:val="22"/>
              </w:rPr>
              <w:t xml:space="preserve">the Summative </w:t>
            </w:r>
            <w:r w:rsidR="00666F65">
              <w:rPr>
                <w:rFonts w:asciiTheme="majorHAnsi" w:hAnsiTheme="majorHAnsi" w:cstheme="minorHAnsi"/>
                <w:sz w:val="22"/>
                <w:szCs w:val="22"/>
              </w:rPr>
              <w:t>Evaluation</w:t>
            </w:r>
            <w:r w:rsidR="00166399" w:rsidRPr="001D3B11">
              <w:rPr>
                <w:rFonts w:asciiTheme="majorHAnsi" w:hAnsiTheme="majorHAnsi" w:cstheme="minorHAnsi"/>
                <w:sz w:val="22"/>
                <w:szCs w:val="22"/>
              </w:rPr>
              <w:t xml:space="preserve"> Form to TalentEd.</w:t>
            </w:r>
          </w:p>
        </w:tc>
      </w:tr>
    </w:tbl>
    <w:p w14:paraId="02E22E1C" w14:textId="77777777" w:rsidR="00166399" w:rsidRPr="001D3B11" w:rsidRDefault="00166399" w:rsidP="00166399">
      <w:pPr>
        <w:pStyle w:val="BodyText"/>
        <w:rPr>
          <w:rFonts w:asciiTheme="majorHAnsi" w:hAnsiTheme="majorHAnsi"/>
          <w:i/>
        </w:rPr>
      </w:pPr>
    </w:p>
    <w:p w14:paraId="3A0F8DB6" w14:textId="77777777" w:rsidR="00166399" w:rsidRPr="001D3B11" w:rsidRDefault="00166399" w:rsidP="00166399">
      <w:pPr>
        <w:pStyle w:val="BodyText"/>
        <w:rPr>
          <w:rFonts w:asciiTheme="majorHAnsi" w:hAnsiTheme="majorHAnsi"/>
          <w:i/>
        </w:rPr>
      </w:pPr>
    </w:p>
    <w:p w14:paraId="01BC590A" w14:textId="77777777" w:rsidR="00166399" w:rsidRPr="001D3B11" w:rsidRDefault="00166399" w:rsidP="00166399">
      <w:pPr>
        <w:pStyle w:val="BodyText"/>
        <w:rPr>
          <w:rFonts w:asciiTheme="majorHAnsi" w:hAnsiTheme="majorHAnsi"/>
          <w:i/>
        </w:rPr>
      </w:pPr>
    </w:p>
    <w:p w14:paraId="31B0778D" w14:textId="77777777" w:rsidR="00166399" w:rsidRPr="001D3B11" w:rsidRDefault="00166399" w:rsidP="00166399">
      <w:pPr>
        <w:pStyle w:val="BodyText"/>
        <w:rPr>
          <w:rFonts w:asciiTheme="majorHAnsi" w:hAnsiTheme="majorHAnsi"/>
          <w:i/>
        </w:rPr>
      </w:pPr>
    </w:p>
    <w:p w14:paraId="02685821" w14:textId="77777777" w:rsidR="000868B2" w:rsidRDefault="000868B2" w:rsidP="00E307E2">
      <w:pPr>
        <w:pStyle w:val="BodyText"/>
        <w:spacing w:before="0"/>
        <w:rPr>
          <w:rFonts w:asciiTheme="majorHAnsi" w:hAnsiTheme="majorHAnsi"/>
          <w:i/>
        </w:rPr>
      </w:pPr>
    </w:p>
    <w:p w14:paraId="78098EDA" w14:textId="77777777" w:rsidR="000868B2" w:rsidRDefault="000868B2" w:rsidP="00E307E2">
      <w:pPr>
        <w:pStyle w:val="BodyText"/>
        <w:spacing w:before="0"/>
        <w:rPr>
          <w:rFonts w:asciiTheme="majorHAnsi" w:hAnsiTheme="majorHAnsi"/>
          <w:i/>
        </w:rPr>
      </w:pPr>
    </w:p>
    <w:p w14:paraId="3B4C58AF" w14:textId="100CB429" w:rsidR="00E307E2" w:rsidRPr="001D3B11" w:rsidRDefault="00A81106" w:rsidP="00E307E2">
      <w:pPr>
        <w:pStyle w:val="BodyText"/>
        <w:spacing w:before="0"/>
        <w:rPr>
          <w:rFonts w:asciiTheme="majorHAnsi" w:hAnsiTheme="majorHAnsi"/>
          <w:b/>
        </w:rPr>
      </w:pPr>
      <w:r w:rsidRPr="001D3B11">
        <w:rPr>
          <w:rFonts w:asciiTheme="majorHAnsi" w:hAnsiTheme="majorHAnsi"/>
          <w:b/>
        </w:rPr>
        <w:lastRenderedPageBreak/>
        <w:t>Appendix 2.</w:t>
      </w:r>
    </w:p>
    <w:p w14:paraId="7785EFF9" w14:textId="4B323979" w:rsidR="00166399" w:rsidRPr="001D3B11" w:rsidRDefault="00166399" w:rsidP="00E307E2">
      <w:pPr>
        <w:pStyle w:val="BodyText"/>
        <w:spacing w:before="0"/>
        <w:rPr>
          <w:rFonts w:asciiTheme="majorHAnsi" w:hAnsiTheme="majorHAnsi"/>
          <w:i/>
        </w:rPr>
      </w:pPr>
      <w:r w:rsidRPr="001D3B11">
        <w:rPr>
          <w:rFonts w:asciiTheme="majorHAnsi" w:hAnsiTheme="majorHAnsi"/>
          <w:i/>
        </w:rPr>
        <w:t xml:space="preserve">Annual </w:t>
      </w:r>
      <w:r w:rsidR="00E307E2" w:rsidRPr="001D3B11">
        <w:rPr>
          <w:rFonts w:asciiTheme="majorHAnsi" w:hAnsiTheme="majorHAnsi"/>
          <w:i/>
        </w:rPr>
        <w:t xml:space="preserve">Guidance Counselor </w:t>
      </w:r>
      <w:r w:rsidRPr="001D3B11">
        <w:rPr>
          <w:rFonts w:asciiTheme="majorHAnsi" w:hAnsiTheme="majorHAnsi"/>
          <w:i/>
        </w:rPr>
        <w:t xml:space="preserve">Evaluation </w:t>
      </w:r>
      <w:r w:rsidR="00742E76">
        <w:rPr>
          <w:rFonts w:asciiTheme="majorHAnsi" w:hAnsiTheme="majorHAnsi"/>
          <w:i/>
        </w:rPr>
        <w:t>Events</w:t>
      </w:r>
    </w:p>
    <w:p w14:paraId="40616943" w14:textId="77777777" w:rsidR="003D59E3" w:rsidRPr="00742E76" w:rsidRDefault="003D59E3" w:rsidP="00E307E2">
      <w:pPr>
        <w:pStyle w:val="BodyText"/>
        <w:spacing w:before="0"/>
        <w:rPr>
          <w:rFonts w:asciiTheme="majorHAnsi" w:hAnsiTheme="majorHAnsi"/>
          <w:i/>
          <w:sz w:val="16"/>
          <w:szCs w:val="16"/>
        </w:rPr>
      </w:pPr>
    </w:p>
    <w:p w14:paraId="251A4EE4" w14:textId="58971DD1" w:rsidR="002B002E" w:rsidRPr="00FE2E16" w:rsidRDefault="00A81106" w:rsidP="00166399">
      <w:pPr>
        <w:pStyle w:val="BodyText"/>
        <w:spacing w:before="0"/>
        <w:rPr>
          <w:rFonts w:asciiTheme="majorHAnsi" w:hAnsiTheme="majorHAnsi"/>
        </w:rPr>
      </w:pPr>
      <w:r w:rsidRPr="001D3B11">
        <w:rPr>
          <w:rFonts w:asciiTheme="majorHAnsi" w:hAnsiTheme="majorHAnsi"/>
        </w:rPr>
        <w:t xml:space="preserve">This chart </w:t>
      </w:r>
      <w:r w:rsidR="00742E76">
        <w:rPr>
          <w:rFonts w:asciiTheme="majorHAnsi" w:hAnsiTheme="majorHAnsi"/>
        </w:rPr>
        <w:t>is</w:t>
      </w:r>
      <w:r w:rsidR="00A50587">
        <w:rPr>
          <w:rFonts w:asciiTheme="majorHAnsi" w:hAnsiTheme="majorHAnsi"/>
        </w:rPr>
        <w:t xml:space="preserve"> a quick overview</w:t>
      </w:r>
      <w:r w:rsidRPr="001D3B11">
        <w:rPr>
          <w:rFonts w:asciiTheme="majorHAnsi" w:hAnsiTheme="majorHAnsi"/>
        </w:rPr>
        <w:t xml:space="preserve"> listing </w:t>
      </w:r>
      <w:r w:rsidR="0001538B">
        <w:rPr>
          <w:rFonts w:asciiTheme="majorHAnsi" w:hAnsiTheme="majorHAnsi"/>
        </w:rPr>
        <w:t>the</w:t>
      </w:r>
      <w:r w:rsidR="00B35A61">
        <w:rPr>
          <w:rFonts w:asciiTheme="majorHAnsi" w:hAnsiTheme="majorHAnsi"/>
        </w:rPr>
        <w:t xml:space="preserve"> documents and scheduled meetings in TalentEd</w:t>
      </w:r>
      <w:r w:rsidR="0001538B">
        <w:rPr>
          <w:rFonts w:asciiTheme="majorHAnsi" w:hAnsiTheme="majorHAnsi"/>
        </w:rPr>
        <w:t>,</w:t>
      </w:r>
      <w:r w:rsidR="00B35A61">
        <w:rPr>
          <w:rFonts w:asciiTheme="majorHAnsi" w:hAnsiTheme="majorHAnsi"/>
        </w:rPr>
        <w:t xml:space="preserve"> organized by event. </w:t>
      </w:r>
    </w:p>
    <w:tbl>
      <w:tblPr>
        <w:tblStyle w:val="TableGrid"/>
        <w:tblpPr w:leftFromText="180" w:rightFromText="180" w:vertAnchor="page" w:horzAnchor="page" w:tblpX="1401" w:tblpY="2962"/>
        <w:tblW w:w="0" w:type="auto"/>
        <w:tblLook w:val="04A0" w:firstRow="1" w:lastRow="0" w:firstColumn="1" w:lastColumn="0" w:noHBand="0" w:noVBand="1"/>
      </w:tblPr>
      <w:tblGrid>
        <w:gridCol w:w="2088"/>
        <w:gridCol w:w="7380"/>
      </w:tblGrid>
      <w:tr w:rsidR="003D59E3" w:rsidRPr="001D3B11" w14:paraId="03910616" w14:textId="77777777" w:rsidTr="00B35A61">
        <w:tc>
          <w:tcPr>
            <w:tcW w:w="2088" w:type="dxa"/>
            <w:tcBorders>
              <w:bottom w:val="single" w:sz="4" w:space="0" w:color="auto"/>
            </w:tcBorders>
            <w:shd w:val="clear" w:color="auto" w:fill="E0E0E0"/>
          </w:tcPr>
          <w:p w14:paraId="1E6C8FF3" w14:textId="77777777" w:rsidR="003D59E3" w:rsidRPr="001D3B11" w:rsidRDefault="003D59E3" w:rsidP="003D59E3">
            <w:pPr>
              <w:pStyle w:val="Tabletitle"/>
              <w:spacing w:before="0"/>
              <w:rPr>
                <w:rFonts w:asciiTheme="majorHAnsi" w:hAnsiTheme="majorHAnsi"/>
              </w:rPr>
            </w:pPr>
            <w:r w:rsidRPr="001D3B11">
              <w:rPr>
                <w:rFonts w:asciiTheme="majorHAnsi" w:hAnsiTheme="majorHAnsi"/>
              </w:rPr>
              <w:t>Event</w:t>
            </w:r>
          </w:p>
        </w:tc>
        <w:tc>
          <w:tcPr>
            <w:tcW w:w="7380" w:type="dxa"/>
            <w:shd w:val="clear" w:color="auto" w:fill="E0E0E0"/>
          </w:tcPr>
          <w:p w14:paraId="45DB27C2" w14:textId="517AE9F6" w:rsidR="003D59E3" w:rsidRPr="001D3B11" w:rsidRDefault="0001538B" w:rsidP="00456E20">
            <w:pPr>
              <w:pStyle w:val="Tabletitle"/>
              <w:spacing w:before="0"/>
              <w:rPr>
                <w:rFonts w:asciiTheme="majorHAnsi" w:hAnsiTheme="majorHAnsi"/>
              </w:rPr>
            </w:pPr>
            <w:r>
              <w:rPr>
                <w:rFonts w:asciiTheme="majorHAnsi" w:hAnsiTheme="majorHAnsi"/>
              </w:rPr>
              <w:t>Tasks for</w:t>
            </w:r>
            <w:r w:rsidR="003D59E3">
              <w:rPr>
                <w:rFonts w:asciiTheme="majorHAnsi" w:hAnsiTheme="majorHAnsi"/>
              </w:rPr>
              <w:t xml:space="preserve"> each event in the </w:t>
            </w:r>
            <w:r w:rsidR="00456E20">
              <w:rPr>
                <w:rFonts w:asciiTheme="majorHAnsi" w:hAnsiTheme="majorHAnsi"/>
              </w:rPr>
              <w:t>annual</w:t>
            </w:r>
            <w:r w:rsidR="003D59E3">
              <w:rPr>
                <w:rFonts w:asciiTheme="majorHAnsi" w:hAnsiTheme="majorHAnsi"/>
              </w:rPr>
              <w:t xml:space="preserve"> evaluation process</w:t>
            </w:r>
          </w:p>
        </w:tc>
      </w:tr>
      <w:tr w:rsidR="003D59E3" w:rsidRPr="001D3B11" w14:paraId="2314911C" w14:textId="77777777" w:rsidTr="00B35A61">
        <w:tc>
          <w:tcPr>
            <w:tcW w:w="2088" w:type="dxa"/>
            <w:shd w:val="clear" w:color="auto" w:fill="E0E0E0"/>
          </w:tcPr>
          <w:p w14:paraId="6DA32DD7" w14:textId="77777777" w:rsidR="003D59E3" w:rsidRPr="001D3B11" w:rsidRDefault="003D59E3" w:rsidP="003D59E3">
            <w:pPr>
              <w:pStyle w:val="Tabletitle"/>
              <w:spacing w:before="0"/>
              <w:rPr>
                <w:rFonts w:asciiTheme="majorHAnsi" w:hAnsiTheme="majorHAnsi"/>
              </w:rPr>
            </w:pPr>
            <w:r w:rsidRPr="001D3B11">
              <w:rPr>
                <w:rFonts w:asciiTheme="majorHAnsi" w:hAnsiTheme="majorHAnsi"/>
              </w:rPr>
              <w:t>Evaluation Planning</w:t>
            </w:r>
          </w:p>
        </w:tc>
        <w:tc>
          <w:tcPr>
            <w:tcW w:w="7380" w:type="dxa"/>
          </w:tcPr>
          <w:p w14:paraId="2822859F" w14:textId="77777777" w:rsidR="003D59E3" w:rsidRPr="00F0728C" w:rsidRDefault="003D59E3" w:rsidP="00F0728C">
            <w:pPr>
              <w:pStyle w:val="Tabletitle"/>
              <w:numPr>
                <w:ilvl w:val="0"/>
                <w:numId w:val="31"/>
              </w:numPr>
              <w:spacing w:before="0" w:after="0"/>
              <w:rPr>
                <w:rFonts w:asciiTheme="majorHAnsi" w:hAnsiTheme="majorHAnsi"/>
                <w:b w:val="0"/>
                <w:sz w:val="22"/>
                <w:szCs w:val="22"/>
              </w:rPr>
            </w:pPr>
            <w:r w:rsidRPr="00F0728C">
              <w:rPr>
                <w:rFonts w:asciiTheme="majorHAnsi" w:hAnsiTheme="majorHAnsi"/>
                <w:b w:val="0"/>
                <w:sz w:val="22"/>
                <w:szCs w:val="22"/>
              </w:rPr>
              <w:t>Counselor completes and submits the Evaluation Planning Form for the Professional Growth Plan</w:t>
            </w:r>
            <w:r w:rsidRPr="00F0728C">
              <w:rPr>
                <w:rFonts w:asciiTheme="majorHAnsi" w:hAnsiTheme="majorHAnsi" w:cstheme="minorHAnsi"/>
                <w:b w:val="0"/>
                <w:sz w:val="22"/>
                <w:szCs w:val="22"/>
              </w:rPr>
              <w:t xml:space="preserve"> </w:t>
            </w:r>
            <w:r w:rsidRPr="00F0728C">
              <w:rPr>
                <w:rFonts w:asciiTheme="majorHAnsi" w:hAnsiTheme="majorHAnsi"/>
                <w:b w:val="0"/>
                <w:sz w:val="22"/>
                <w:szCs w:val="22"/>
              </w:rPr>
              <w:t xml:space="preserve">and </w:t>
            </w:r>
            <w:r w:rsidRPr="00F0728C">
              <w:rPr>
                <w:rFonts w:asciiTheme="majorHAnsi" w:hAnsiTheme="majorHAnsi" w:cstheme="minorHAnsi"/>
                <w:b w:val="0"/>
                <w:sz w:val="22"/>
                <w:szCs w:val="22"/>
              </w:rPr>
              <w:t>Artifact Review/Observation</w:t>
            </w:r>
            <w:r w:rsidRPr="00F0728C">
              <w:rPr>
                <w:rFonts w:asciiTheme="majorHAnsi" w:hAnsiTheme="majorHAnsi"/>
                <w:b w:val="0"/>
                <w:sz w:val="22"/>
                <w:szCs w:val="22"/>
              </w:rPr>
              <w:t>.</w:t>
            </w:r>
          </w:p>
          <w:p w14:paraId="4F6CE99F" w14:textId="77777777" w:rsidR="003D59E3" w:rsidRPr="00F0728C" w:rsidRDefault="003D59E3" w:rsidP="00F0728C">
            <w:pPr>
              <w:pStyle w:val="Tabletitle"/>
              <w:numPr>
                <w:ilvl w:val="0"/>
                <w:numId w:val="31"/>
              </w:numPr>
              <w:spacing w:before="0" w:after="0"/>
              <w:rPr>
                <w:rFonts w:asciiTheme="majorHAnsi" w:hAnsiTheme="majorHAnsi"/>
                <w:b w:val="0"/>
                <w:sz w:val="22"/>
                <w:szCs w:val="22"/>
              </w:rPr>
            </w:pPr>
            <w:r w:rsidRPr="00F0728C">
              <w:rPr>
                <w:rFonts w:asciiTheme="majorHAnsi" w:hAnsiTheme="majorHAnsi"/>
                <w:b w:val="0"/>
                <w:sz w:val="22"/>
                <w:szCs w:val="22"/>
              </w:rPr>
              <w:t>Administrator confirms receipt of the document.</w:t>
            </w:r>
          </w:p>
          <w:p w14:paraId="204B4FD5" w14:textId="77777777" w:rsidR="003D59E3" w:rsidRPr="00F0728C" w:rsidRDefault="003D59E3" w:rsidP="00F0728C">
            <w:pPr>
              <w:pStyle w:val="Tabletitle"/>
              <w:numPr>
                <w:ilvl w:val="0"/>
                <w:numId w:val="31"/>
              </w:numPr>
              <w:spacing w:before="0" w:after="0"/>
              <w:rPr>
                <w:rFonts w:asciiTheme="majorHAnsi" w:hAnsiTheme="majorHAnsi"/>
                <w:b w:val="0"/>
                <w:sz w:val="22"/>
                <w:szCs w:val="22"/>
              </w:rPr>
            </w:pPr>
            <w:r w:rsidRPr="00F0728C">
              <w:rPr>
                <w:rFonts w:asciiTheme="majorHAnsi" w:hAnsiTheme="majorHAnsi"/>
                <w:b w:val="0"/>
                <w:sz w:val="22"/>
                <w:szCs w:val="22"/>
              </w:rPr>
              <w:t>Administrator schedules Evaluation Planning Meeting.</w:t>
            </w:r>
          </w:p>
          <w:p w14:paraId="5CC338C5" w14:textId="77777777" w:rsidR="00F0728C" w:rsidRDefault="003D59E3" w:rsidP="00F0728C">
            <w:pPr>
              <w:pStyle w:val="Tabletitle"/>
              <w:numPr>
                <w:ilvl w:val="0"/>
                <w:numId w:val="31"/>
              </w:numPr>
              <w:spacing w:before="0" w:after="0"/>
              <w:rPr>
                <w:rFonts w:asciiTheme="majorHAnsi" w:hAnsiTheme="majorHAnsi"/>
                <w:b w:val="0"/>
                <w:sz w:val="22"/>
                <w:szCs w:val="22"/>
              </w:rPr>
            </w:pPr>
            <w:r w:rsidRPr="00F0728C">
              <w:rPr>
                <w:rFonts w:asciiTheme="majorHAnsi" w:hAnsiTheme="majorHAnsi"/>
                <w:b w:val="0"/>
                <w:sz w:val="22"/>
                <w:szCs w:val="22"/>
              </w:rPr>
              <w:t>Counselor confirms the meeting.</w:t>
            </w:r>
          </w:p>
          <w:p w14:paraId="7FACCBD4" w14:textId="1F828B85" w:rsidR="003D59E3" w:rsidRPr="00F0728C" w:rsidRDefault="003D59E3" w:rsidP="008D5098">
            <w:pPr>
              <w:pStyle w:val="Tabletitle"/>
              <w:numPr>
                <w:ilvl w:val="0"/>
                <w:numId w:val="31"/>
              </w:numPr>
              <w:spacing w:before="0" w:after="0"/>
              <w:rPr>
                <w:rFonts w:asciiTheme="majorHAnsi" w:hAnsiTheme="majorHAnsi"/>
                <w:b w:val="0"/>
                <w:sz w:val="22"/>
                <w:szCs w:val="22"/>
              </w:rPr>
            </w:pPr>
            <w:r w:rsidRPr="00F0728C">
              <w:rPr>
                <w:rFonts w:asciiTheme="majorHAnsi" w:hAnsiTheme="majorHAnsi"/>
                <w:b w:val="0"/>
                <w:sz w:val="22"/>
                <w:szCs w:val="22"/>
              </w:rPr>
              <w:t>Ad</w:t>
            </w:r>
            <w:r w:rsidRPr="006005EF">
              <w:rPr>
                <w:rFonts w:asciiTheme="majorHAnsi" w:hAnsiTheme="majorHAnsi"/>
                <w:b w:val="0"/>
                <w:sz w:val="22"/>
                <w:szCs w:val="22"/>
              </w:rPr>
              <w:t xml:space="preserve">ministrator </w:t>
            </w:r>
            <w:r w:rsidR="008D5098" w:rsidRPr="006005EF">
              <w:rPr>
                <w:rFonts w:asciiTheme="majorHAnsi" w:hAnsiTheme="majorHAnsi"/>
                <w:b w:val="0"/>
                <w:sz w:val="22"/>
                <w:szCs w:val="22"/>
              </w:rPr>
              <w:t xml:space="preserve">saves and </w:t>
            </w:r>
            <w:r w:rsidRPr="006005EF">
              <w:rPr>
                <w:rFonts w:asciiTheme="majorHAnsi" w:hAnsiTheme="majorHAnsi"/>
                <w:b w:val="0"/>
                <w:sz w:val="22"/>
                <w:szCs w:val="22"/>
              </w:rPr>
              <w:t xml:space="preserve">submits Evaluation Planning </w:t>
            </w:r>
            <w:r w:rsidR="008D5098" w:rsidRPr="006005EF">
              <w:rPr>
                <w:rFonts w:asciiTheme="majorHAnsi" w:hAnsiTheme="majorHAnsi"/>
                <w:b w:val="0"/>
                <w:sz w:val="22"/>
                <w:szCs w:val="22"/>
              </w:rPr>
              <w:t>Form</w:t>
            </w:r>
            <w:r w:rsidR="006005EF">
              <w:rPr>
                <w:rFonts w:asciiTheme="majorHAnsi" w:hAnsiTheme="majorHAnsi"/>
                <w:b w:val="0"/>
                <w:sz w:val="22"/>
                <w:szCs w:val="22"/>
              </w:rPr>
              <w:t>.</w:t>
            </w:r>
          </w:p>
        </w:tc>
      </w:tr>
      <w:tr w:rsidR="003D59E3" w:rsidRPr="001D3B11" w14:paraId="5BA7B9E8" w14:textId="77777777" w:rsidTr="003D59E3">
        <w:tc>
          <w:tcPr>
            <w:tcW w:w="9468" w:type="dxa"/>
            <w:gridSpan w:val="2"/>
            <w:shd w:val="clear" w:color="auto" w:fill="E0E0E0"/>
          </w:tcPr>
          <w:p w14:paraId="670F93D8" w14:textId="6135EA03" w:rsidR="003D59E3" w:rsidRPr="00A50587" w:rsidRDefault="003D59E3" w:rsidP="00903FB2">
            <w:pPr>
              <w:pStyle w:val="Tabletitle"/>
              <w:spacing w:before="0" w:after="0"/>
              <w:jc w:val="center"/>
              <w:rPr>
                <w:rFonts w:asciiTheme="majorHAnsi" w:hAnsiTheme="majorHAnsi"/>
                <w:i/>
                <w:sz w:val="22"/>
                <w:szCs w:val="22"/>
              </w:rPr>
            </w:pPr>
            <w:r w:rsidRPr="00A50587">
              <w:rPr>
                <w:rFonts w:asciiTheme="majorHAnsi" w:hAnsiTheme="majorHAnsi"/>
                <w:i/>
                <w:sz w:val="22"/>
                <w:szCs w:val="22"/>
              </w:rPr>
              <w:t xml:space="preserve">Evidence gathering begins. </w:t>
            </w:r>
            <w:r w:rsidR="000D1632" w:rsidRPr="00A50587">
              <w:rPr>
                <w:rFonts w:asciiTheme="majorHAnsi" w:hAnsiTheme="majorHAnsi"/>
                <w:i/>
                <w:sz w:val="22"/>
                <w:szCs w:val="22"/>
              </w:rPr>
              <w:t>Initiate</w:t>
            </w:r>
            <w:r w:rsidRPr="00A50587">
              <w:rPr>
                <w:rFonts w:asciiTheme="majorHAnsi" w:hAnsiTheme="majorHAnsi"/>
                <w:i/>
                <w:sz w:val="22"/>
                <w:szCs w:val="22"/>
              </w:rPr>
              <w:t xml:space="preserve"> PGP, </w:t>
            </w:r>
            <w:r w:rsidR="00903FB2" w:rsidRPr="00A50587">
              <w:rPr>
                <w:rFonts w:asciiTheme="majorHAnsi" w:hAnsiTheme="majorHAnsi"/>
                <w:i/>
                <w:sz w:val="22"/>
                <w:szCs w:val="22"/>
              </w:rPr>
              <w:t>harvest</w:t>
            </w:r>
            <w:r w:rsidRPr="00A50587">
              <w:rPr>
                <w:rFonts w:asciiTheme="majorHAnsi" w:hAnsiTheme="majorHAnsi"/>
                <w:i/>
                <w:sz w:val="22"/>
                <w:szCs w:val="22"/>
              </w:rPr>
              <w:t xml:space="preserve"> artifacts and/or schedule observation</w:t>
            </w:r>
            <w:r w:rsidR="00A50587" w:rsidRPr="00A50587">
              <w:rPr>
                <w:rFonts w:asciiTheme="majorHAnsi" w:hAnsiTheme="majorHAnsi"/>
                <w:i/>
                <w:sz w:val="22"/>
                <w:szCs w:val="22"/>
              </w:rPr>
              <w:t>(s)</w:t>
            </w:r>
            <w:r w:rsidRPr="00A50587">
              <w:rPr>
                <w:rFonts w:asciiTheme="majorHAnsi" w:hAnsiTheme="majorHAnsi"/>
                <w:i/>
                <w:sz w:val="22"/>
                <w:szCs w:val="22"/>
              </w:rPr>
              <w:t>.</w:t>
            </w:r>
          </w:p>
        </w:tc>
      </w:tr>
      <w:tr w:rsidR="00903FB2" w:rsidRPr="001D3B11" w14:paraId="04A1761A" w14:textId="77777777" w:rsidTr="00B35A61">
        <w:trPr>
          <w:trHeight w:val="1700"/>
        </w:trPr>
        <w:tc>
          <w:tcPr>
            <w:tcW w:w="2088" w:type="dxa"/>
            <w:shd w:val="clear" w:color="auto" w:fill="E0E0E0"/>
          </w:tcPr>
          <w:p w14:paraId="3ACFB4C2" w14:textId="65FEC212" w:rsidR="00903FB2" w:rsidRPr="001D3B11" w:rsidRDefault="00903FB2" w:rsidP="00903FB2">
            <w:pPr>
              <w:pStyle w:val="Tabletitle"/>
              <w:spacing w:before="0"/>
              <w:rPr>
                <w:rFonts w:asciiTheme="majorHAnsi" w:hAnsiTheme="majorHAnsi"/>
              </w:rPr>
            </w:pPr>
            <w:r>
              <w:rPr>
                <w:rFonts w:asciiTheme="majorHAnsi" w:hAnsiTheme="majorHAnsi"/>
              </w:rPr>
              <w:t xml:space="preserve">Optional </w:t>
            </w:r>
            <w:r w:rsidRPr="001D3B11">
              <w:rPr>
                <w:rFonts w:asciiTheme="majorHAnsi" w:hAnsiTheme="majorHAnsi"/>
              </w:rPr>
              <w:t>Obs</w:t>
            </w:r>
            <w:r>
              <w:rPr>
                <w:rFonts w:asciiTheme="majorHAnsi" w:hAnsiTheme="majorHAnsi"/>
              </w:rPr>
              <w:t xml:space="preserve">ervation </w:t>
            </w:r>
          </w:p>
        </w:tc>
        <w:tc>
          <w:tcPr>
            <w:tcW w:w="7380" w:type="dxa"/>
          </w:tcPr>
          <w:p w14:paraId="79681E21" w14:textId="77777777" w:rsidR="00903FB2" w:rsidRPr="00F0728C" w:rsidRDefault="00903FB2" w:rsidP="00903FB2">
            <w:pPr>
              <w:pStyle w:val="Tabletitle"/>
              <w:numPr>
                <w:ilvl w:val="0"/>
                <w:numId w:val="35"/>
              </w:numPr>
              <w:spacing w:before="0" w:after="0"/>
              <w:rPr>
                <w:rFonts w:asciiTheme="majorHAnsi" w:hAnsiTheme="majorHAnsi"/>
                <w:b w:val="0"/>
                <w:sz w:val="22"/>
                <w:szCs w:val="22"/>
              </w:rPr>
            </w:pPr>
            <w:r w:rsidRPr="00F0728C">
              <w:rPr>
                <w:rFonts w:asciiTheme="majorHAnsi" w:hAnsiTheme="majorHAnsi"/>
                <w:b w:val="0"/>
                <w:sz w:val="22"/>
                <w:szCs w:val="22"/>
              </w:rPr>
              <w:t>Administrator schedules observation.</w:t>
            </w:r>
          </w:p>
          <w:p w14:paraId="2A58BFEA" w14:textId="77777777" w:rsidR="00903FB2" w:rsidRPr="00F0728C" w:rsidRDefault="00903FB2" w:rsidP="00903FB2">
            <w:pPr>
              <w:pStyle w:val="Tabletitle"/>
              <w:numPr>
                <w:ilvl w:val="0"/>
                <w:numId w:val="35"/>
              </w:numPr>
              <w:spacing w:before="0" w:after="0"/>
              <w:rPr>
                <w:rFonts w:asciiTheme="majorHAnsi" w:hAnsiTheme="majorHAnsi"/>
                <w:b w:val="0"/>
                <w:sz w:val="22"/>
                <w:szCs w:val="22"/>
              </w:rPr>
            </w:pPr>
            <w:r w:rsidRPr="00F0728C">
              <w:rPr>
                <w:rFonts w:asciiTheme="majorHAnsi" w:hAnsiTheme="majorHAnsi"/>
                <w:b w:val="0"/>
                <w:sz w:val="22"/>
                <w:szCs w:val="22"/>
              </w:rPr>
              <w:t>Counselor confirms.</w:t>
            </w:r>
          </w:p>
          <w:p w14:paraId="29C74B73" w14:textId="77777777" w:rsidR="00903FB2" w:rsidRPr="00F0728C" w:rsidRDefault="00903FB2" w:rsidP="00903FB2">
            <w:pPr>
              <w:pStyle w:val="Tabletitle"/>
              <w:numPr>
                <w:ilvl w:val="0"/>
                <w:numId w:val="35"/>
              </w:numPr>
              <w:spacing w:before="0" w:after="0"/>
              <w:rPr>
                <w:rFonts w:asciiTheme="majorHAnsi" w:hAnsiTheme="majorHAnsi"/>
                <w:b w:val="0"/>
                <w:sz w:val="22"/>
                <w:szCs w:val="22"/>
              </w:rPr>
            </w:pPr>
            <w:r w:rsidRPr="00F0728C">
              <w:rPr>
                <w:rFonts w:asciiTheme="majorHAnsi" w:hAnsiTheme="majorHAnsi"/>
                <w:b w:val="0"/>
                <w:sz w:val="22"/>
                <w:szCs w:val="22"/>
              </w:rPr>
              <w:t>Administrator schedules post-observation meeting.</w:t>
            </w:r>
          </w:p>
          <w:p w14:paraId="5DA653A4" w14:textId="77777777" w:rsidR="00903FB2" w:rsidRDefault="00903FB2" w:rsidP="00903FB2">
            <w:pPr>
              <w:pStyle w:val="Tabletitle"/>
              <w:numPr>
                <w:ilvl w:val="0"/>
                <w:numId w:val="35"/>
              </w:numPr>
              <w:spacing w:before="0" w:after="0"/>
              <w:rPr>
                <w:rFonts w:asciiTheme="majorHAnsi" w:hAnsiTheme="majorHAnsi"/>
                <w:b w:val="0"/>
                <w:sz w:val="22"/>
                <w:szCs w:val="22"/>
              </w:rPr>
            </w:pPr>
            <w:r w:rsidRPr="00F0728C">
              <w:rPr>
                <w:rFonts w:asciiTheme="majorHAnsi" w:hAnsiTheme="majorHAnsi"/>
                <w:b w:val="0"/>
                <w:sz w:val="22"/>
                <w:szCs w:val="22"/>
              </w:rPr>
              <w:t>Counselor conf</w:t>
            </w:r>
            <w:r>
              <w:rPr>
                <w:rFonts w:asciiTheme="majorHAnsi" w:hAnsiTheme="majorHAnsi"/>
                <w:b w:val="0"/>
                <w:sz w:val="22"/>
                <w:szCs w:val="22"/>
              </w:rPr>
              <w:t>irms.</w:t>
            </w:r>
          </w:p>
          <w:p w14:paraId="50E3A4C0" w14:textId="77777777" w:rsidR="00903FB2" w:rsidRDefault="00903FB2" w:rsidP="00903FB2">
            <w:pPr>
              <w:pStyle w:val="Tabletitle"/>
              <w:numPr>
                <w:ilvl w:val="0"/>
                <w:numId w:val="35"/>
              </w:numPr>
              <w:spacing w:before="0" w:after="0"/>
              <w:rPr>
                <w:rFonts w:asciiTheme="majorHAnsi" w:hAnsiTheme="majorHAnsi"/>
                <w:b w:val="0"/>
                <w:sz w:val="22"/>
                <w:szCs w:val="22"/>
              </w:rPr>
            </w:pPr>
            <w:r w:rsidRPr="00F0728C">
              <w:rPr>
                <w:rFonts w:asciiTheme="majorHAnsi" w:hAnsiTheme="majorHAnsi"/>
                <w:b w:val="0"/>
                <w:sz w:val="22"/>
                <w:szCs w:val="22"/>
              </w:rPr>
              <w:t xml:space="preserve"> </w:t>
            </w:r>
            <w:r>
              <w:rPr>
                <w:rFonts w:asciiTheme="majorHAnsi" w:hAnsiTheme="majorHAnsi"/>
                <w:b w:val="0"/>
                <w:sz w:val="22"/>
                <w:szCs w:val="22"/>
              </w:rPr>
              <w:t xml:space="preserve">Counselor </w:t>
            </w:r>
            <w:r w:rsidRPr="00F0728C">
              <w:rPr>
                <w:rFonts w:asciiTheme="majorHAnsi" w:hAnsiTheme="majorHAnsi"/>
                <w:b w:val="0"/>
                <w:sz w:val="22"/>
                <w:szCs w:val="22"/>
              </w:rPr>
              <w:t>completes and submits Observation Reflection Form.</w:t>
            </w:r>
          </w:p>
          <w:p w14:paraId="4D565902" w14:textId="7B41A06B" w:rsidR="00903FB2" w:rsidRPr="00903FB2" w:rsidRDefault="00903FB2" w:rsidP="00903FB2">
            <w:pPr>
              <w:pStyle w:val="Tabletitle"/>
              <w:numPr>
                <w:ilvl w:val="0"/>
                <w:numId w:val="35"/>
              </w:numPr>
              <w:spacing w:before="0" w:after="0"/>
              <w:rPr>
                <w:rFonts w:asciiTheme="majorHAnsi" w:hAnsiTheme="majorHAnsi"/>
                <w:b w:val="0"/>
                <w:sz w:val="22"/>
                <w:szCs w:val="22"/>
              </w:rPr>
            </w:pPr>
            <w:r w:rsidRPr="00F0728C">
              <w:rPr>
                <w:rFonts w:asciiTheme="majorHAnsi" w:hAnsiTheme="majorHAnsi"/>
                <w:b w:val="0"/>
                <w:sz w:val="22"/>
                <w:szCs w:val="22"/>
              </w:rPr>
              <w:t>Administrator saves Artifact and Observation Scoring Form evidence.</w:t>
            </w:r>
          </w:p>
        </w:tc>
      </w:tr>
      <w:tr w:rsidR="003D59E3" w:rsidRPr="001D3B11" w14:paraId="085CF659" w14:textId="77777777" w:rsidTr="00B35A61">
        <w:tc>
          <w:tcPr>
            <w:tcW w:w="2088" w:type="dxa"/>
            <w:shd w:val="clear" w:color="auto" w:fill="E0E0E0"/>
          </w:tcPr>
          <w:p w14:paraId="1AF92EB2" w14:textId="7E6F4EFB" w:rsidR="003D59E3" w:rsidRPr="001D3B11" w:rsidRDefault="003D59E3" w:rsidP="003D59E3">
            <w:pPr>
              <w:pStyle w:val="Tabletitle"/>
              <w:spacing w:before="0"/>
              <w:rPr>
                <w:rFonts w:asciiTheme="majorHAnsi" w:hAnsiTheme="majorHAnsi"/>
              </w:rPr>
            </w:pPr>
            <w:r w:rsidRPr="001D3B11">
              <w:rPr>
                <w:rFonts w:asciiTheme="majorHAnsi" w:hAnsiTheme="majorHAnsi"/>
              </w:rPr>
              <w:t>Mid-Year Check-in</w:t>
            </w:r>
          </w:p>
        </w:tc>
        <w:tc>
          <w:tcPr>
            <w:tcW w:w="7380" w:type="dxa"/>
          </w:tcPr>
          <w:p w14:paraId="64811550" w14:textId="77777777" w:rsidR="003D59E3" w:rsidRPr="00F0728C" w:rsidRDefault="003D59E3" w:rsidP="00F0728C">
            <w:pPr>
              <w:pStyle w:val="Tabletitle"/>
              <w:numPr>
                <w:ilvl w:val="0"/>
                <w:numId w:val="37"/>
              </w:numPr>
              <w:spacing w:before="0" w:after="0"/>
              <w:rPr>
                <w:rFonts w:asciiTheme="majorHAnsi" w:hAnsiTheme="majorHAnsi"/>
                <w:b w:val="0"/>
                <w:sz w:val="22"/>
                <w:szCs w:val="22"/>
              </w:rPr>
            </w:pPr>
            <w:r w:rsidRPr="00F0728C">
              <w:rPr>
                <w:rFonts w:asciiTheme="majorHAnsi" w:hAnsiTheme="majorHAnsi"/>
                <w:b w:val="0"/>
                <w:sz w:val="22"/>
                <w:szCs w:val="22"/>
              </w:rPr>
              <w:t>Counselor completes and submits the Mid-Year Checklist.</w:t>
            </w:r>
          </w:p>
          <w:p w14:paraId="471B962C" w14:textId="77777777" w:rsidR="003D59E3" w:rsidRPr="00F0728C" w:rsidRDefault="003D59E3" w:rsidP="00F0728C">
            <w:pPr>
              <w:pStyle w:val="Tabletitle"/>
              <w:numPr>
                <w:ilvl w:val="0"/>
                <w:numId w:val="37"/>
              </w:numPr>
              <w:spacing w:before="0" w:after="0"/>
              <w:rPr>
                <w:rFonts w:asciiTheme="majorHAnsi" w:hAnsiTheme="majorHAnsi"/>
                <w:b w:val="0"/>
                <w:sz w:val="22"/>
                <w:szCs w:val="22"/>
              </w:rPr>
            </w:pPr>
            <w:r w:rsidRPr="00F0728C">
              <w:rPr>
                <w:rFonts w:asciiTheme="majorHAnsi" w:hAnsiTheme="majorHAnsi"/>
                <w:b w:val="0"/>
                <w:sz w:val="22"/>
                <w:szCs w:val="22"/>
              </w:rPr>
              <w:t>Administrator confirms receipt of the document.</w:t>
            </w:r>
          </w:p>
        </w:tc>
      </w:tr>
      <w:tr w:rsidR="003D59E3" w:rsidRPr="001D3B11" w14:paraId="0B369D08" w14:textId="77777777" w:rsidTr="003D59E3">
        <w:tc>
          <w:tcPr>
            <w:tcW w:w="9468" w:type="dxa"/>
            <w:gridSpan w:val="2"/>
            <w:shd w:val="clear" w:color="auto" w:fill="E0E0E0"/>
          </w:tcPr>
          <w:p w14:paraId="71635812" w14:textId="4F0A824F" w:rsidR="003D59E3" w:rsidRPr="00A50587" w:rsidRDefault="003D59E3" w:rsidP="003D59E3">
            <w:pPr>
              <w:pStyle w:val="Tabletitle"/>
              <w:spacing w:before="0" w:after="0"/>
              <w:jc w:val="center"/>
              <w:rPr>
                <w:rFonts w:asciiTheme="majorHAnsi" w:hAnsiTheme="majorHAnsi"/>
                <w:i/>
                <w:sz w:val="22"/>
                <w:szCs w:val="22"/>
              </w:rPr>
            </w:pPr>
            <w:r w:rsidRPr="00A50587">
              <w:rPr>
                <w:rFonts w:asciiTheme="majorHAnsi" w:hAnsiTheme="majorHAnsi"/>
                <w:i/>
                <w:sz w:val="22"/>
                <w:szCs w:val="22"/>
              </w:rPr>
              <w:t>Evidence gathering continues. Complete PGP activities, artifact collection and/or observation</w:t>
            </w:r>
            <w:r w:rsidR="00A50587" w:rsidRPr="00A50587">
              <w:rPr>
                <w:rFonts w:asciiTheme="majorHAnsi" w:hAnsiTheme="majorHAnsi"/>
                <w:i/>
                <w:sz w:val="22"/>
                <w:szCs w:val="22"/>
              </w:rPr>
              <w:t>(s)</w:t>
            </w:r>
            <w:r w:rsidRPr="00A50587">
              <w:rPr>
                <w:rFonts w:asciiTheme="majorHAnsi" w:hAnsiTheme="majorHAnsi"/>
                <w:i/>
                <w:sz w:val="22"/>
                <w:szCs w:val="22"/>
              </w:rPr>
              <w:t>.</w:t>
            </w:r>
          </w:p>
        </w:tc>
      </w:tr>
      <w:tr w:rsidR="003D59E3" w:rsidRPr="001D3B11" w14:paraId="106E314B" w14:textId="77777777" w:rsidTr="0001538B">
        <w:trPr>
          <w:trHeight w:val="647"/>
        </w:trPr>
        <w:tc>
          <w:tcPr>
            <w:tcW w:w="2088" w:type="dxa"/>
            <w:shd w:val="clear" w:color="auto" w:fill="E0E0E0"/>
          </w:tcPr>
          <w:p w14:paraId="4933045D" w14:textId="77777777" w:rsidR="003D59E3" w:rsidRPr="001D3B11" w:rsidRDefault="003D59E3" w:rsidP="003D59E3">
            <w:pPr>
              <w:pStyle w:val="Tabletitle"/>
              <w:spacing w:before="0"/>
              <w:rPr>
                <w:rFonts w:asciiTheme="majorHAnsi" w:hAnsiTheme="majorHAnsi"/>
              </w:rPr>
            </w:pPr>
            <w:r w:rsidRPr="001D3B11">
              <w:rPr>
                <w:rFonts w:asciiTheme="majorHAnsi" w:hAnsiTheme="majorHAnsi"/>
              </w:rPr>
              <w:t>Professional Growth Plan</w:t>
            </w:r>
          </w:p>
        </w:tc>
        <w:tc>
          <w:tcPr>
            <w:tcW w:w="7380" w:type="dxa"/>
          </w:tcPr>
          <w:p w14:paraId="453B3010" w14:textId="2827811F" w:rsidR="003D59E3" w:rsidRPr="008D5098" w:rsidRDefault="003D59E3" w:rsidP="006005EF">
            <w:pPr>
              <w:pStyle w:val="Tabletitle"/>
              <w:numPr>
                <w:ilvl w:val="0"/>
                <w:numId w:val="39"/>
              </w:numPr>
              <w:spacing w:before="0" w:after="0"/>
              <w:rPr>
                <w:rFonts w:asciiTheme="majorHAnsi" w:hAnsiTheme="majorHAnsi"/>
                <w:b w:val="0"/>
                <w:sz w:val="22"/>
                <w:szCs w:val="22"/>
                <w:highlight w:val="yellow"/>
              </w:rPr>
            </w:pPr>
            <w:r w:rsidRPr="00F0728C">
              <w:rPr>
                <w:rFonts w:asciiTheme="majorHAnsi" w:hAnsiTheme="majorHAnsi"/>
                <w:b w:val="0"/>
                <w:sz w:val="22"/>
                <w:szCs w:val="22"/>
              </w:rPr>
              <w:t xml:space="preserve">Counselor </w:t>
            </w:r>
            <w:r w:rsidR="006005EF">
              <w:rPr>
                <w:rFonts w:asciiTheme="majorHAnsi" w:hAnsiTheme="majorHAnsi"/>
                <w:b w:val="0"/>
                <w:sz w:val="22"/>
                <w:szCs w:val="22"/>
              </w:rPr>
              <w:t xml:space="preserve">uploads PGP evidence and completes </w:t>
            </w:r>
            <w:r w:rsidRPr="00F0728C">
              <w:rPr>
                <w:rFonts w:asciiTheme="majorHAnsi" w:hAnsiTheme="majorHAnsi"/>
                <w:b w:val="0"/>
                <w:sz w:val="22"/>
                <w:szCs w:val="22"/>
              </w:rPr>
              <w:t>PGP Reflection Form</w:t>
            </w:r>
            <w:r w:rsidR="006005EF">
              <w:rPr>
                <w:rFonts w:asciiTheme="majorHAnsi" w:hAnsiTheme="majorHAnsi"/>
                <w:b w:val="0"/>
                <w:sz w:val="22"/>
                <w:szCs w:val="22"/>
              </w:rPr>
              <w:t>.</w:t>
            </w:r>
            <w:r w:rsidR="008D5098">
              <w:rPr>
                <w:rFonts w:asciiTheme="majorHAnsi" w:hAnsiTheme="majorHAnsi"/>
                <w:b w:val="0"/>
                <w:sz w:val="22"/>
                <w:szCs w:val="22"/>
              </w:rPr>
              <w:t xml:space="preserve"> </w:t>
            </w:r>
          </w:p>
          <w:p w14:paraId="0AAFAC35" w14:textId="54ABD651" w:rsidR="003D59E3" w:rsidRPr="00F0728C" w:rsidRDefault="003D59E3" w:rsidP="00F0728C">
            <w:pPr>
              <w:pStyle w:val="Tabletitle"/>
              <w:numPr>
                <w:ilvl w:val="0"/>
                <w:numId w:val="39"/>
              </w:numPr>
              <w:spacing w:before="0" w:after="0"/>
              <w:rPr>
                <w:rFonts w:asciiTheme="majorHAnsi" w:hAnsiTheme="majorHAnsi"/>
                <w:b w:val="0"/>
                <w:sz w:val="22"/>
                <w:szCs w:val="22"/>
              </w:rPr>
            </w:pPr>
            <w:r w:rsidRPr="00F0728C">
              <w:rPr>
                <w:rFonts w:asciiTheme="majorHAnsi" w:hAnsiTheme="majorHAnsi"/>
                <w:b w:val="0"/>
                <w:sz w:val="22"/>
                <w:szCs w:val="22"/>
              </w:rPr>
              <w:t>Administrator s</w:t>
            </w:r>
            <w:r w:rsidR="00A039F2">
              <w:rPr>
                <w:rFonts w:asciiTheme="majorHAnsi" w:hAnsiTheme="majorHAnsi"/>
                <w:b w:val="0"/>
                <w:sz w:val="22"/>
                <w:szCs w:val="22"/>
              </w:rPr>
              <w:t xml:space="preserve">cores using the </w:t>
            </w:r>
            <w:r w:rsidR="00A039F2" w:rsidRPr="00A039F2">
              <w:rPr>
                <w:rFonts w:asciiTheme="majorHAnsi" w:hAnsiTheme="majorHAnsi"/>
                <w:b w:val="0"/>
                <w:sz w:val="22"/>
                <w:szCs w:val="22"/>
                <w:highlight w:val="yellow"/>
              </w:rPr>
              <w:t>P</w:t>
            </w:r>
            <w:r w:rsidR="006005EF">
              <w:rPr>
                <w:rFonts w:asciiTheme="majorHAnsi" w:hAnsiTheme="majorHAnsi"/>
                <w:b w:val="0"/>
                <w:sz w:val="22"/>
                <w:szCs w:val="22"/>
                <w:highlight w:val="yellow"/>
              </w:rPr>
              <w:t xml:space="preserve">rofessional </w:t>
            </w:r>
            <w:r w:rsidR="00A039F2" w:rsidRPr="00A039F2">
              <w:rPr>
                <w:rFonts w:asciiTheme="majorHAnsi" w:hAnsiTheme="majorHAnsi"/>
                <w:b w:val="0"/>
                <w:sz w:val="22"/>
                <w:szCs w:val="22"/>
                <w:highlight w:val="yellow"/>
              </w:rPr>
              <w:t>G</w:t>
            </w:r>
            <w:r w:rsidR="006005EF">
              <w:rPr>
                <w:rFonts w:asciiTheme="majorHAnsi" w:hAnsiTheme="majorHAnsi"/>
                <w:b w:val="0"/>
                <w:sz w:val="22"/>
                <w:szCs w:val="22"/>
                <w:highlight w:val="yellow"/>
              </w:rPr>
              <w:t xml:space="preserve">rowth </w:t>
            </w:r>
            <w:r w:rsidR="00A039F2" w:rsidRPr="00A039F2">
              <w:rPr>
                <w:rFonts w:asciiTheme="majorHAnsi" w:hAnsiTheme="majorHAnsi"/>
                <w:b w:val="0"/>
                <w:sz w:val="22"/>
                <w:szCs w:val="22"/>
                <w:highlight w:val="yellow"/>
              </w:rPr>
              <w:t>P</w:t>
            </w:r>
            <w:r w:rsidR="006005EF">
              <w:rPr>
                <w:rFonts w:asciiTheme="majorHAnsi" w:hAnsiTheme="majorHAnsi"/>
                <w:b w:val="0"/>
                <w:sz w:val="22"/>
                <w:szCs w:val="22"/>
                <w:highlight w:val="yellow"/>
              </w:rPr>
              <w:t>lan</w:t>
            </w:r>
            <w:r w:rsidR="00A039F2" w:rsidRPr="00A039F2">
              <w:rPr>
                <w:rFonts w:asciiTheme="majorHAnsi" w:hAnsiTheme="majorHAnsi"/>
                <w:b w:val="0"/>
                <w:sz w:val="22"/>
                <w:szCs w:val="22"/>
                <w:highlight w:val="yellow"/>
              </w:rPr>
              <w:t xml:space="preserve"> </w:t>
            </w:r>
            <w:r w:rsidR="008D5098">
              <w:rPr>
                <w:rFonts w:asciiTheme="majorHAnsi" w:hAnsiTheme="majorHAnsi"/>
                <w:b w:val="0"/>
                <w:sz w:val="22"/>
                <w:szCs w:val="22"/>
                <w:highlight w:val="yellow"/>
              </w:rPr>
              <w:t>Scoring Form</w:t>
            </w:r>
            <w:r w:rsidR="006005EF">
              <w:rPr>
                <w:rFonts w:asciiTheme="majorHAnsi" w:hAnsiTheme="majorHAnsi"/>
                <w:b w:val="0"/>
                <w:sz w:val="22"/>
                <w:szCs w:val="22"/>
              </w:rPr>
              <w:t>.</w:t>
            </w:r>
          </w:p>
        </w:tc>
      </w:tr>
      <w:tr w:rsidR="00903FB2" w:rsidRPr="001D3B11" w14:paraId="20DD1740" w14:textId="77777777" w:rsidTr="00B35A61">
        <w:trPr>
          <w:trHeight w:val="602"/>
        </w:trPr>
        <w:tc>
          <w:tcPr>
            <w:tcW w:w="2088" w:type="dxa"/>
            <w:shd w:val="clear" w:color="auto" w:fill="E0E0E0"/>
          </w:tcPr>
          <w:p w14:paraId="442C03CA" w14:textId="5CD1C80B" w:rsidR="00903FB2" w:rsidRPr="001D3B11" w:rsidRDefault="00903FB2" w:rsidP="003D59E3">
            <w:pPr>
              <w:pStyle w:val="Tabletitle"/>
              <w:spacing w:before="0"/>
              <w:rPr>
                <w:rFonts w:asciiTheme="majorHAnsi" w:hAnsiTheme="majorHAnsi"/>
              </w:rPr>
            </w:pPr>
            <w:r>
              <w:rPr>
                <w:rFonts w:asciiTheme="majorHAnsi" w:hAnsiTheme="majorHAnsi"/>
              </w:rPr>
              <w:t>Artifact Review</w:t>
            </w:r>
          </w:p>
        </w:tc>
        <w:tc>
          <w:tcPr>
            <w:tcW w:w="7380" w:type="dxa"/>
          </w:tcPr>
          <w:p w14:paraId="71B14263" w14:textId="77777777" w:rsidR="00903FB2" w:rsidRPr="00F0728C" w:rsidRDefault="00903FB2" w:rsidP="00903FB2">
            <w:pPr>
              <w:pStyle w:val="Tabletitle"/>
              <w:numPr>
                <w:ilvl w:val="0"/>
                <w:numId w:val="39"/>
              </w:numPr>
              <w:spacing w:before="0" w:after="0"/>
              <w:rPr>
                <w:rFonts w:asciiTheme="majorHAnsi" w:hAnsiTheme="majorHAnsi"/>
                <w:b w:val="0"/>
                <w:sz w:val="22"/>
                <w:szCs w:val="22"/>
              </w:rPr>
            </w:pPr>
            <w:r w:rsidRPr="00F0728C">
              <w:rPr>
                <w:rFonts w:asciiTheme="majorHAnsi" w:hAnsiTheme="majorHAnsi"/>
                <w:b w:val="0"/>
                <w:sz w:val="22"/>
                <w:szCs w:val="22"/>
              </w:rPr>
              <w:t>Administrator schedules meeting.</w:t>
            </w:r>
          </w:p>
          <w:p w14:paraId="384CBBDD" w14:textId="77777777" w:rsidR="00903FB2" w:rsidRPr="00F0728C" w:rsidRDefault="00903FB2" w:rsidP="00903FB2">
            <w:pPr>
              <w:pStyle w:val="Tabletitle"/>
              <w:numPr>
                <w:ilvl w:val="0"/>
                <w:numId w:val="39"/>
              </w:numPr>
              <w:spacing w:before="0" w:after="0"/>
              <w:rPr>
                <w:rFonts w:asciiTheme="majorHAnsi" w:hAnsiTheme="majorHAnsi"/>
                <w:b w:val="0"/>
                <w:sz w:val="22"/>
                <w:szCs w:val="22"/>
              </w:rPr>
            </w:pPr>
            <w:r w:rsidRPr="00F0728C">
              <w:rPr>
                <w:rFonts w:asciiTheme="majorHAnsi" w:hAnsiTheme="majorHAnsi"/>
                <w:b w:val="0"/>
                <w:sz w:val="22"/>
                <w:szCs w:val="22"/>
              </w:rPr>
              <w:t>Counselor confirms.</w:t>
            </w:r>
          </w:p>
          <w:p w14:paraId="72CFD656" w14:textId="77777777" w:rsidR="00903FB2" w:rsidRPr="00F0728C" w:rsidRDefault="00903FB2" w:rsidP="00903FB2">
            <w:pPr>
              <w:pStyle w:val="Tabletitle"/>
              <w:numPr>
                <w:ilvl w:val="0"/>
                <w:numId w:val="39"/>
              </w:numPr>
              <w:spacing w:before="0" w:after="0"/>
              <w:rPr>
                <w:rFonts w:asciiTheme="majorHAnsi" w:hAnsiTheme="majorHAnsi"/>
                <w:b w:val="0"/>
                <w:sz w:val="22"/>
                <w:szCs w:val="22"/>
              </w:rPr>
            </w:pPr>
            <w:r w:rsidRPr="00F0728C">
              <w:rPr>
                <w:rFonts w:asciiTheme="majorHAnsi" w:hAnsiTheme="majorHAnsi"/>
                <w:b w:val="0"/>
                <w:sz w:val="22"/>
                <w:szCs w:val="22"/>
              </w:rPr>
              <w:t>Counselor uploads artifacts to BriteLocker.</w:t>
            </w:r>
          </w:p>
          <w:p w14:paraId="2A5EA544" w14:textId="77777777" w:rsidR="00903FB2" w:rsidRPr="00F0728C" w:rsidRDefault="00903FB2" w:rsidP="00903FB2">
            <w:pPr>
              <w:pStyle w:val="Tabletitle"/>
              <w:numPr>
                <w:ilvl w:val="0"/>
                <w:numId w:val="39"/>
              </w:numPr>
              <w:spacing w:before="0" w:after="0"/>
              <w:rPr>
                <w:rFonts w:asciiTheme="majorHAnsi" w:hAnsiTheme="majorHAnsi"/>
                <w:b w:val="0"/>
                <w:sz w:val="22"/>
                <w:szCs w:val="22"/>
              </w:rPr>
            </w:pPr>
            <w:r w:rsidRPr="00F0728C">
              <w:rPr>
                <w:rFonts w:asciiTheme="majorHAnsi" w:hAnsiTheme="majorHAnsi"/>
                <w:b w:val="0"/>
                <w:sz w:val="22"/>
                <w:szCs w:val="22"/>
              </w:rPr>
              <w:t>Counselor completes and submits Artifact Reflection Form.</w:t>
            </w:r>
          </w:p>
          <w:p w14:paraId="679A2DD4" w14:textId="0BF6FDA5" w:rsidR="00903FB2" w:rsidRPr="00F0728C" w:rsidRDefault="00903FB2" w:rsidP="00903FB2">
            <w:pPr>
              <w:pStyle w:val="Tabletitle"/>
              <w:numPr>
                <w:ilvl w:val="0"/>
                <w:numId w:val="39"/>
              </w:numPr>
              <w:spacing w:before="0" w:after="0"/>
              <w:rPr>
                <w:rFonts w:asciiTheme="majorHAnsi" w:hAnsiTheme="majorHAnsi"/>
                <w:b w:val="0"/>
                <w:sz w:val="22"/>
                <w:szCs w:val="22"/>
              </w:rPr>
            </w:pPr>
            <w:r w:rsidRPr="00F0728C">
              <w:rPr>
                <w:rFonts w:asciiTheme="majorHAnsi" w:hAnsiTheme="majorHAnsi"/>
                <w:b w:val="0"/>
                <w:sz w:val="22"/>
                <w:szCs w:val="22"/>
              </w:rPr>
              <w:t>Administrator scores artifacts using the Artifact and Observation Scoring Form.</w:t>
            </w:r>
          </w:p>
        </w:tc>
      </w:tr>
      <w:tr w:rsidR="003D59E3" w:rsidRPr="001D3B11" w14:paraId="595C887D" w14:textId="77777777" w:rsidTr="00B35A61">
        <w:trPr>
          <w:trHeight w:val="1238"/>
        </w:trPr>
        <w:tc>
          <w:tcPr>
            <w:tcW w:w="2088" w:type="dxa"/>
            <w:shd w:val="clear" w:color="auto" w:fill="E0E0E0"/>
          </w:tcPr>
          <w:p w14:paraId="6E65BB06" w14:textId="77777777" w:rsidR="003D59E3" w:rsidRPr="001D3B11" w:rsidRDefault="003D59E3" w:rsidP="003D59E3">
            <w:pPr>
              <w:pStyle w:val="Tabletitle"/>
              <w:spacing w:before="0"/>
              <w:rPr>
                <w:rFonts w:asciiTheme="majorHAnsi" w:hAnsiTheme="majorHAnsi"/>
              </w:rPr>
            </w:pPr>
            <w:r w:rsidRPr="001D3B11">
              <w:rPr>
                <w:rFonts w:asciiTheme="majorHAnsi" w:hAnsiTheme="majorHAnsi"/>
              </w:rPr>
              <w:t>Summative Evaluation Meeting</w:t>
            </w:r>
          </w:p>
        </w:tc>
        <w:tc>
          <w:tcPr>
            <w:tcW w:w="7380" w:type="dxa"/>
          </w:tcPr>
          <w:p w14:paraId="4FC4B889" w14:textId="77777777" w:rsidR="003D59E3" w:rsidRPr="00F0728C" w:rsidRDefault="003D59E3" w:rsidP="000D1632">
            <w:pPr>
              <w:pStyle w:val="Tabletitle"/>
              <w:numPr>
                <w:ilvl w:val="0"/>
                <w:numId w:val="41"/>
              </w:numPr>
              <w:spacing w:before="0" w:after="0"/>
              <w:rPr>
                <w:rFonts w:asciiTheme="majorHAnsi" w:hAnsiTheme="majorHAnsi"/>
                <w:b w:val="0"/>
                <w:sz w:val="22"/>
                <w:szCs w:val="22"/>
              </w:rPr>
            </w:pPr>
            <w:r w:rsidRPr="00F0728C">
              <w:rPr>
                <w:rFonts w:asciiTheme="majorHAnsi" w:hAnsiTheme="majorHAnsi"/>
                <w:b w:val="0"/>
                <w:sz w:val="22"/>
                <w:szCs w:val="22"/>
              </w:rPr>
              <w:t>Administrator schedules meeting.</w:t>
            </w:r>
          </w:p>
          <w:p w14:paraId="48E83437" w14:textId="77777777" w:rsidR="003D59E3" w:rsidRPr="00F0728C" w:rsidRDefault="003D59E3" w:rsidP="000D1632">
            <w:pPr>
              <w:pStyle w:val="Tabletitle"/>
              <w:numPr>
                <w:ilvl w:val="0"/>
                <w:numId w:val="41"/>
              </w:numPr>
              <w:spacing w:before="0" w:after="0"/>
              <w:rPr>
                <w:rFonts w:asciiTheme="majorHAnsi" w:hAnsiTheme="majorHAnsi"/>
                <w:b w:val="0"/>
                <w:sz w:val="22"/>
                <w:szCs w:val="22"/>
              </w:rPr>
            </w:pPr>
            <w:r w:rsidRPr="00F0728C">
              <w:rPr>
                <w:rFonts w:asciiTheme="majorHAnsi" w:hAnsiTheme="majorHAnsi"/>
                <w:b w:val="0"/>
                <w:sz w:val="22"/>
                <w:szCs w:val="22"/>
              </w:rPr>
              <w:t>Counselor confirms.</w:t>
            </w:r>
          </w:p>
          <w:p w14:paraId="0F27F0A9" w14:textId="7687EFAE" w:rsidR="003D59E3" w:rsidRPr="00F0728C" w:rsidRDefault="003D59E3" w:rsidP="000D1632">
            <w:pPr>
              <w:pStyle w:val="Tabletitle"/>
              <w:numPr>
                <w:ilvl w:val="0"/>
                <w:numId w:val="41"/>
              </w:numPr>
              <w:spacing w:before="0" w:after="0"/>
              <w:rPr>
                <w:rFonts w:asciiTheme="majorHAnsi" w:hAnsiTheme="majorHAnsi"/>
                <w:b w:val="0"/>
                <w:sz w:val="22"/>
                <w:szCs w:val="22"/>
              </w:rPr>
            </w:pPr>
            <w:r w:rsidRPr="00F0728C">
              <w:rPr>
                <w:rFonts w:asciiTheme="majorHAnsi" w:hAnsiTheme="majorHAnsi" w:cs="Times New Roman"/>
                <w:b w:val="0"/>
                <w:sz w:val="22"/>
                <w:szCs w:val="22"/>
              </w:rPr>
              <w:t>Prior to meeting, Administrator</w:t>
            </w:r>
            <w:r w:rsidRPr="00F0728C">
              <w:rPr>
                <w:rFonts w:asciiTheme="majorHAnsi" w:hAnsiTheme="majorHAnsi"/>
                <w:b w:val="0"/>
                <w:sz w:val="22"/>
                <w:szCs w:val="22"/>
              </w:rPr>
              <w:t xml:space="preserve"> completes the Artifact and Observation Scoring Form, </w:t>
            </w:r>
            <w:r w:rsidRPr="00A039F2">
              <w:rPr>
                <w:rFonts w:asciiTheme="majorHAnsi" w:hAnsiTheme="majorHAnsi"/>
                <w:b w:val="0"/>
                <w:sz w:val="22"/>
                <w:szCs w:val="22"/>
                <w:highlight w:val="yellow"/>
              </w:rPr>
              <w:t>P</w:t>
            </w:r>
            <w:r w:rsidR="006005EF">
              <w:rPr>
                <w:rFonts w:asciiTheme="majorHAnsi" w:hAnsiTheme="majorHAnsi"/>
                <w:b w:val="0"/>
                <w:sz w:val="22"/>
                <w:szCs w:val="22"/>
                <w:highlight w:val="yellow"/>
              </w:rPr>
              <w:t xml:space="preserve">rofessional </w:t>
            </w:r>
            <w:r w:rsidRPr="00A039F2">
              <w:rPr>
                <w:rFonts w:asciiTheme="majorHAnsi" w:hAnsiTheme="majorHAnsi"/>
                <w:b w:val="0"/>
                <w:sz w:val="22"/>
                <w:szCs w:val="22"/>
                <w:highlight w:val="yellow"/>
              </w:rPr>
              <w:t>G</w:t>
            </w:r>
            <w:r w:rsidR="006005EF">
              <w:rPr>
                <w:rFonts w:asciiTheme="majorHAnsi" w:hAnsiTheme="majorHAnsi"/>
                <w:b w:val="0"/>
                <w:sz w:val="22"/>
                <w:szCs w:val="22"/>
                <w:highlight w:val="yellow"/>
              </w:rPr>
              <w:t xml:space="preserve">rowth </w:t>
            </w:r>
            <w:r w:rsidRPr="00A039F2">
              <w:rPr>
                <w:rFonts w:asciiTheme="majorHAnsi" w:hAnsiTheme="majorHAnsi"/>
                <w:b w:val="0"/>
                <w:sz w:val="22"/>
                <w:szCs w:val="22"/>
                <w:highlight w:val="yellow"/>
              </w:rPr>
              <w:t>P</w:t>
            </w:r>
            <w:r w:rsidR="006005EF">
              <w:rPr>
                <w:rFonts w:asciiTheme="majorHAnsi" w:hAnsiTheme="majorHAnsi"/>
                <w:b w:val="0"/>
                <w:sz w:val="22"/>
                <w:szCs w:val="22"/>
                <w:highlight w:val="yellow"/>
              </w:rPr>
              <w:t>lan</w:t>
            </w:r>
            <w:r w:rsidRPr="00A039F2">
              <w:rPr>
                <w:rFonts w:asciiTheme="majorHAnsi" w:hAnsiTheme="majorHAnsi"/>
                <w:b w:val="0"/>
                <w:sz w:val="22"/>
                <w:szCs w:val="22"/>
                <w:highlight w:val="yellow"/>
              </w:rPr>
              <w:t xml:space="preserve"> Scoring Form</w:t>
            </w:r>
            <w:r w:rsidRPr="00F0728C">
              <w:rPr>
                <w:rFonts w:asciiTheme="majorHAnsi" w:hAnsiTheme="majorHAnsi"/>
                <w:b w:val="0"/>
                <w:sz w:val="22"/>
                <w:szCs w:val="22"/>
              </w:rPr>
              <w:t>, and Employee Time Form and submits for scoring.</w:t>
            </w:r>
          </w:p>
          <w:p w14:paraId="0A482C3C" w14:textId="09650A78" w:rsidR="003D59E3" w:rsidRPr="00F0728C" w:rsidRDefault="00A50587" w:rsidP="000D1632">
            <w:pPr>
              <w:pStyle w:val="Tabletitle"/>
              <w:numPr>
                <w:ilvl w:val="0"/>
                <w:numId w:val="41"/>
              </w:numPr>
              <w:spacing w:before="0" w:after="0"/>
              <w:rPr>
                <w:rFonts w:asciiTheme="majorHAnsi" w:hAnsiTheme="majorHAnsi"/>
                <w:b w:val="0"/>
                <w:sz w:val="22"/>
                <w:szCs w:val="22"/>
              </w:rPr>
            </w:pPr>
            <w:r>
              <w:rPr>
                <w:rFonts w:asciiTheme="majorHAnsi" w:hAnsiTheme="majorHAnsi"/>
                <w:b w:val="0"/>
                <w:sz w:val="22"/>
                <w:szCs w:val="22"/>
              </w:rPr>
              <w:t xml:space="preserve">At the close of the meeting, </w:t>
            </w:r>
            <w:r w:rsidR="003D59E3" w:rsidRPr="00F0728C">
              <w:rPr>
                <w:rFonts w:asciiTheme="majorHAnsi" w:hAnsiTheme="majorHAnsi"/>
                <w:b w:val="0"/>
                <w:sz w:val="22"/>
                <w:szCs w:val="22"/>
              </w:rPr>
              <w:t>Administrator completes Summative Evaluation Form.</w:t>
            </w:r>
          </w:p>
          <w:p w14:paraId="044F63CE" w14:textId="77777777" w:rsidR="003D59E3" w:rsidRDefault="003D59E3" w:rsidP="000D1632">
            <w:pPr>
              <w:pStyle w:val="Tabletitle"/>
              <w:numPr>
                <w:ilvl w:val="0"/>
                <w:numId w:val="41"/>
              </w:numPr>
              <w:spacing w:before="0" w:after="0"/>
              <w:rPr>
                <w:rFonts w:asciiTheme="majorHAnsi" w:hAnsiTheme="majorHAnsi"/>
                <w:b w:val="0"/>
                <w:sz w:val="22"/>
                <w:szCs w:val="22"/>
              </w:rPr>
            </w:pPr>
            <w:r w:rsidRPr="00F0728C">
              <w:rPr>
                <w:rFonts w:asciiTheme="majorHAnsi" w:hAnsiTheme="majorHAnsi"/>
                <w:b w:val="0"/>
                <w:sz w:val="22"/>
                <w:szCs w:val="22"/>
              </w:rPr>
              <w:t>Counselor and administrator sign Summative Evaluation Form.</w:t>
            </w:r>
          </w:p>
          <w:p w14:paraId="0DD5AD0D" w14:textId="74B490E0" w:rsidR="008D5098" w:rsidRPr="00F0728C" w:rsidRDefault="008D5098" w:rsidP="000D1632">
            <w:pPr>
              <w:pStyle w:val="Tabletitle"/>
              <w:numPr>
                <w:ilvl w:val="0"/>
                <w:numId w:val="41"/>
              </w:numPr>
              <w:spacing w:before="0" w:after="0"/>
              <w:rPr>
                <w:rFonts w:asciiTheme="majorHAnsi" w:hAnsiTheme="majorHAnsi"/>
                <w:b w:val="0"/>
                <w:sz w:val="22"/>
                <w:szCs w:val="22"/>
              </w:rPr>
            </w:pPr>
            <w:r>
              <w:rPr>
                <w:rFonts w:asciiTheme="majorHAnsi" w:hAnsiTheme="majorHAnsi"/>
                <w:b w:val="0"/>
                <w:sz w:val="22"/>
                <w:szCs w:val="22"/>
              </w:rPr>
              <w:t>Administrator submits Summative Evaluation Form.</w:t>
            </w:r>
          </w:p>
        </w:tc>
      </w:tr>
    </w:tbl>
    <w:p w14:paraId="6087E21F" w14:textId="77777777" w:rsidR="003D59E3" w:rsidRDefault="003D59E3" w:rsidP="00D01DE4">
      <w:pPr>
        <w:pStyle w:val="BodyText"/>
        <w:rPr>
          <w:sz w:val="22"/>
          <w:szCs w:val="22"/>
        </w:rPr>
      </w:pPr>
    </w:p>
    <w:p w14:paraId="4CEDB6A2" w14:textId="77777777" w:rsidR="00B35A61" w:rsidRDefault="00B35A61" w:rsidP="00D01DE4">
      <w:pPr>
        <w:pStyle w:val="BodyText"/>
        <w:rPr>
          <w:sz w:val="22"/>
          <w:szCs w:val="22"/>
        </w:rPr>
      </w:pPr>
    </w:p>
    <w:p w14:paraId="568441B0" w14:textId="77777777" w:rsidR="00B35A61" w:rsidRDefault="00B35A61" w:rsidP="00D01DE4">
      <w:pPr>
        <w:pStyle w:val="BodyText"/>
        <w:rPr>
          <w:rFonts w:asciiTheme="majorHAnsi" w:hAnsiTheme="majorHAnsi"/>
          <w:b/>
        </w:rPr>
      </w:pPr>
    </w:p>
    <w:p w14:paraId="4EEA0A8C" w14:textId="77777777" w:rsidR="00D01DE4" w:rsidRPr="001D3B11" w:rsidRDefault="00D01DE4" w:rsidP="00D01DE4">
      <w:pPr>
        <w:pStyle w:val="BodyText"/>
        <w:rPr>
          <w:rFonts w:asciiTheme="majorHAnsi" w:hAnsiTheme="majorHAnsi"/>
          <w:b/>
        </w:rPr>
      </w:pPr>
      <w:r w:rsidRPr="001D3B11">
        <w:rPr>
          <w:rFonts w:asciiTheme="majorHAnsi" w:hAnsiTheme="majorHAnsi"/>
          <w:b/>
        </w:rPr>
        <w:lastRenderedPageBreak/>
        <w:t>Appendix 3.</w:t>
      </w:r>
    </w:p>
    <w:p w14:paraId="03A38EFB" w14:textId="77777777" w:rsidR="00D01DE4" w:rsidRPr="001D3B11" w:rsidRDefault="00D01DE4" w:rsidP="00D01DE4">
      <w:pPr>
        <w:pStyle w:val="BodyText"/>
        <w:rPr>
          <w:rFonts w:asciiTheme="majorHAnsi" w:hAnsiTheme="majorHAnsi"/>
          <w:i/>
        </w:rPr>
      </w:pPr>
      <w:r w:rsidRPr="001D3B11">
        <w:rPr>
          <w:rFonts w:asciiTheme="majorHAnsi" w:hAnsiTheme="majorHAnsi"/>
          <w:i/>
        </w:rPr>
        <w:t>Forms and Resources Available on the Portal</w:t>
      </w:r>
    </w:p>
    <w:p w14:paraId="34B0D8CC" w14:textId="77777777" w:rsidR="00D01DE4" w:rsidRPr="001D3B11" w:rsidRDefault="00D01DE4" w:rsidP="00D01DE4">
      <w:pPr>
        <w:pStyle w:val="BodyText"/>
        <w:spacing w:before="0"/>
        <w:rPr>
          <w:rFonts w:asciiTheme="majorHAnsi" w:hAnsiTheme="majorHAnsi"/>
        </w:rPr>
      </w:pPr>
    </w:p>
    <w:p w14:paraId="7F79EAFD" w14:textId="4F240838" w:rsidR="00D01DE4" w:rsidRPr="001D3B11" w:rsidRDefault="00D01DE4" w:rsidP="00D01DE4">
      <w:pPr>
        <w:pStyle w:val="BodyText"/>
        <w:spacing w:before="0"/>
        <w:rPr>
          <w:rFonts w:asciiTheme="majorHAnsi" w:hAnsiTheme="majorHAnsi"/>
        </w:rPr>
      </w:pPr>
      <w:r w:rsidRPr="001D3B11">
        <w:rPr>
          <w:rFonts w:asciiTheme="majorHAnsi" w:hAnsiTheme="majorHAnsi"/>
        </w:rPr>
        <w:t>The</w:t>
      </w:r>
      <w:r w:rsidR="00517F95">
        <w:rPr>
          <w:rFonts w:asciiTheme="majorHAnsi" w:hAnsiTheme="majorHAnsi"/>
        </w:rPr>
        <w:t xml:space="preserve"> VIDE EES</w:t>
      </w:r>
      <w:r w:rsidRPr="001D3B11">
        <w:rPr>
          <w:rFonts w:asciiTheme="majorHAnsi" w:hAnsiTheme="majorHAnsi"/>
        </w:rPr>
        <w:t xml:space="preserve"> </w:t>
      </w:r>
      <w:hyperlink r:id="rId61" w:history="1">
        <w:r w:rsidRPr="00E30EAB">
          <w:rPr>
            <w:rStyle w:val="Hyperlink"/>
            <w:rFonts w:asciiTheme="majorHAnsi" w:hAnsiTheme="majorHAnsi"/>
          </w:rPr>
          <w:t>Portal</w:t>
        </w:r>
      </w:hyperlink>
      <w:r w:rsidRPr="001D3B11">
        <w:rPr>
          <w:rFonts w:asciiTheme="majorHAnsi" w:hAnsiTheme="majorHAnsi"/>
        </w:rPr>
        <w:t xml:space="preserve"> for </w:t>
      </w:r>
      <w:r w:rsidR="00E30EAB">
        <w:rPr>
          <w:rFonts w:asciiTheme="majorHAnsi" w:hAnsiTheme="majorHAnsi"/>
        </w:rPr>
        <w:t>guidance counselors</w:t>
      </w:r>
      <w:r w:rsidRPr="001D3B11">
        <w:rPr>
          <w:rFonts w:asciiTheme="majorHAnsi" w:hAnsiTheme="majorHAnsi"/>
        </w:rPr>
        <w:t xml:space="preserve"> on the VIDE website</w:t>
      </w:r>
      <w:r w:rsidR="00E30EAB">
        <w:rPr>
          <w:rFonts w:asciiTheme="majorHAnsi" w:hAnsiTheme="majorHAnsi"/>
        </w:rPr>
        <w:t xml:space="preserve"> </w:t>
      </w:r>
      <w:r w:rsidRPr="001D3B11">
        <w:rPr>
          <w:rFonts w:asciiTheme="majorHAnsi" w:hAnsiTheme="majorHAnsi"/>
        </w:rPr>
        <w:t xml:space="preserve">provides access to the information the </w:t>
      </w:r>
      <w:r w:rsidR="00E30EAB">
        <w:rPr>
          <w:rFonts w:asciiTheme="majorHAnsi" w:hAnsiTheme="majorHAnsi"/>
        </w:rPr>
        <w:t>guidance</w:t>
      </w:r>
      <w:r w:rsidRPr="001D3B11">
        <w:rPr>
          <w:rFonts w:asciiTheme="majorHAnsi" w:hAnsiTheme="majorHAnsi"/>
        </w:rPr>
        <w:t xml:space="preserve"> </w:t>
      </w:r>
      <w:r w:rsidR="00E30EAB">
        <w:rPr>
          <w:rFonts w:asciiTheme="majorHAnsi" w:hAnsiTheme="majorHAnsi"/>
        </w:rPr>
        <w:t>counselor</w:t>
      </w:r>
      <w:r w:rsidR="00E30EAB" w:rsidRPr="001D3B11">
        <w:rPr>
          <w:rFonts w:asciiTheme="majorHAnsi" w:hAnsiTheme="majorHAnsi"/>
        </w:rPr>
        <w:t xml:space="preserve"> </w:t>
      </w:r>
      <w:r w:rsidRPr="001D3B11">
        <w:rPr>
          <w:rFonts w:asciiTheme="majorHAnsi" w:hAnsiTheme="majorHAnsi"/>
        </w:rPr>
        <w:t>needs to complete the annual evaluation process. This chart is a list of the items explained in this guidebook and available to download from the Portal.</w:t>
      </w:r>
    </w:p>
    <w:p w14:paraId="0338E6CC" w14:textId="77777777" w:rsidR="00D01DE4" w:rsidRPr="001D3B11" w:rsidRDefault="00D01DE4" w:rsidP="00D01DE4">
      <w:pPr>
        <w:pStyle w:val="BodyText"/>
        <w:spacing w:before="0"/>
        <w:rPr>
          <w:rFonts w:asciiTheme="majorHAnsi" w:hAnsiTheme="majorHAnsi"/>
        </w:rPr>
      </w:pPr>
    </w:p>
    <w:tbl>
      <w:tblPr>
        <w:tblStyle w:val="TableGrid"/>
        <w:tblW w:w="0" w:type="auto"/>
        <w:tblLook w:val="04A0" w:firstRow="1" w:lastRow="0" w:firstColumn="1" w:lastColumn="0" w:noHBand="0" w:noVBand="1"/>
      </w:tblPr>
      <w:tblGrid>
        <w:gridCol w:w="4068"/>
        <w:gridCol w:w="5508"/>
      </w:tblGrid>
      <w:tr w:rsidR="00D01DE4" w:rsidRPr="001D3B11" w14:paraId="6C7D58C5" w14:textId="77777777" w:rsidTr="00A71C63">
        <w:tc>
          <w:tcPr>
            <w:tcW w:w="4068" w:type="dxa"/>
          </w:tcPr>
          <w:p w14:paraId="38FACF64" w14:textId="77777777" w:rsidR="00D01DE4" w:rsidRPr="001D3B11" w:rsidRDefault="00D01DE4" w:rsidP="00A71C63">
            <w:pPr>
              <w:pStyle w:val="BodyText"/>
              <w:spacing w:before="0"/>
              <w:rPr>
                <w:rFonts w:asciiTheme="majorHAnsi" w:hAnsiTheme="majorHAnsi"/>
              </w:rPr>
            </w:pPr>
            <w:r w:rsidRPr="001D3B11">
              <w:rPr>
                <w:rFonts w:asciiTheme="majorHAnsi" w:hAnsiTheme="majorHAnsi"/>
              </w:rPr>
              <w:t>Forms</w:t>
            </w:r>
          </w:p>
        </w:tc>
        <w:tc>
          <w:tcPr>
            <w:tcW w:w="5508" w:type="dxa"/>
          </w:tcPr>
          <w:p w14:paraId="08F2FA6A" w14:textId="77777777" w:rsidR="00D01DE4" w:rsidRPr="001D3B11" w:rsidRDefault="00D01DE4" w:rsidP="00A71C63">
            <w:pPr>
              <w:pStyle w:val="BodyText"/>
              <w:spacing w:before="0"/>
              <w:rPr>
                <w:rFonts w:asciiTheme="majorHAnsi" w:hAnsiTheme="majorHAnsi"/>
              </w:rPr>
            </w:pPr>
            <w:r w:rsidRPr="001D3B11">
              <w:rPr>
                <w:rFonts w:asciiTheme="majorHAnsi" w:hAnsiTheme="majorHAnsi"/>
              </w:rPr>
              <w:t>Resources</w:t>
            </w:r>
          </w:p>
        </w:tc>
      </w:tr>
      <w:tr w:rsidR="00D01DE4" w:rsidRPr="001D3B11" w14:paraId="69979B7B" w14:textId="77777777" w:rsidTr="00A71C63">
        <w:tc>
          <w:tcPr>
            <w:tcW w:w="4068" w:type="dxa"/>
          </w:tcPr>
          <w:p w14:paraId="1FC37A79" w14:textId="77777777" w:rsidR="00D01DE4" w:rsidRPr="001D3B11" w:rsidRDefault="00D01DE4" w:rsidP="00581025">
            <w:pPr>
              <w:pStyle w:val="BodyText"/>
              <w:numPr>
                <w:ilvl w:val="0"/>
                <w:numId w:val="25"/>
              </w:numPr>
              <w:spacing w:before="0"/>
              <w:rPr>
                <w:rFonts w:asciiTheme="majorHAnsi" w:hAnsiTheme="majorHAnsi"/>
              </w:rPr>
            </w:pPr>
            <w:r w:rsidRPr="001D3B11">
              <w:rPr>
                <w:rFonts w:asciiTheme="majorHAnsi" w:hAnsiTheme="majorHAnsi"/>
              </w:rPr>
              <w:t>Evaluation Planning Form</w:t>
            </w:r>
          </w:p>
          <w:p w14:paraId="293E4601" w14:textId="77777777" w:rsidR="00D01DE4" w:rsidRPr="001D3B11" w:rsidRDefault="00D01DE4" w:rsidP="00581025">
            <w:pPr>
              <w:pStyle w:val="BodyText"/>
              <w:numPr>
                <w:ilvl w:val="0"/>
                <w:numId w:val="25"/>
              </w:numPr>
              <w:spacing w:before="0"/>
              <w:rPr>
                <w:rFonts w:asciiTheme="majorHAnsi" w:hAnsiTheme="majorHAnsi"/>
              </w:rPr>
            </w:pPr>
            <w:r w:rsidRPr="001D3B11">
              <w:rPr>
                <w:rFonts w:asciiTheme="majorHAnsi" w:hAnsiTheme="majorHAnsi"/>
              </w:rPr>
              <w:t>Mid-Year Checklist</w:t>
            </w:r>
          </w:p>
          <w:p w14:paraId="6BA767DE" w14:textId="24436736" w:rsidR="00D01DE4" w:rsidRDefault="00BC54B2" w:rsidP="00581025">
            <w:pPr>
              <w:pStyle w:val="BodyText"/>
              <w:numPr>
                <w:ilvl w:val="0"/>
                <w:numId w:val="25"/>
              </w:numPr>
              <w:spacing w:before="0"/>
              <w:rPr>
                <w:rFonts w:asciiTheme="majorHAnsi" w:hAnsiTheme="majorHAnsi"/>
              </w:rPr>
            </w:pPr>
            <w:r>
              <w:rPr>
                <w:rFonts w:asciiTheme="majorHAnsi" w:hAnsiTheme="majorHAnsi"/>
              </w:rPr>
              <w:t>Artifact</w:t>
            </w:r>
            <w:r w:rsidR="00D01DE4" w:rsidRPr="001D3B11">
              <w:rPr>
                <w:rFonts w:asciiTheme="majorHAnsi" w:hAnsiTheme="majorHAnsi"/>
              </w:rPr>
              <w:t xml:space="preserve"> Reflection Form</w:t>
            </w:r>
          </w:p>
          <w:p w14:paraId="4BB16B0D" w14:textId="2CE8B5E4" w:rsidR="006005EF" w:rsidRPr="006005EF" w:rsidRDefault="006005EF" w:rsidP="006005EF">
            <w:pPr>
              <w:pStyle w:val="BodyText"/>
              <w:numPr>
                <w:ilvl w:val="0"/>
                <w:numId w:val="25"/>
              </w:numPr>
              <w:spacing w:before="0"/>
              <w:rPr>
                <w:rFonts w:asciiTheme="majorHAnsi" w:hAnsiTheme="majorHAnsi"/>
              </w:rPr>
            </w:pPr>
            <w:r>
              <w:rPr>
                <w:rFonts w:asciiTheme="majorHAnsi" w:hAnsiTheme="majorHAnsi"/>
              </w:rPr>
              <w:t>Observation Reflection Form</w:t>
            </w:r>
          </w:p>
          <w:p w14:paraId="20AEC6DF" w14:textId="3E295FBD" w:rsidR="006005EF" w:rsidRPr="006005EF" w:rsidRDefault="006005EF" w:rsidP="006005EF">
            <w:pPr>
              <w:pStyle w:val="BodyText"/>
              <w:numPr>
                <w:ilvl w:val="0"/>
                <w:numId w:val="25"/>
              </w:numPr>
              <w:spacing w:before="0"/>
              <w:rPr>
                <w:rFonts w:asciiTheme="majorHAnsi" w:hAnsiTheme="majorHAnsi"/>
              </w:rPr>
            </w:pPr>
            <w:r w:rsidRPr="001D3B11">
              <w:rPr>
                <w:rFonts w:asciiTheme="majorHAnsi" w:hAnsiTheme="majorHAnsi"/>
              </w:rPr>
              <w:t>Artifact and Observation Scoring Form</w:t>
            </w:r>
          </w:p>
          <w:p w14:paraId="67B5437F" w14:textId="47F5074A" w:rsidR="006005EF" w:rsidRPr="006005EF" w:rsidRDefault="006005EF" w:rsidP="006005EF">
            <w:pPr>
              <w:pStyle w:val="BodyText"/>
              <w:numPr>
                <w:ilvl w:val="0"/>
                <w:numId w:val="25"/>
              </w:numPr>
              <w:spacing w:before="0"/>
              <w:rPr>
                <w:rFonts w:asciiTheme="majorHAnsi" w:hAnsiTheme="majorHAnsi"/>
              </w:rPr>
            </w:pPr>
            <w:r>
              <w:rPr>
                <w:rFonts w:asciiTheme="majorHAnsi" w:hAnsiTheme="majorHAnsi"/>
              </w:rPr>
              <w:t>PGP</w:t>
            </w:r>
            <w:r w:rsidRPr="001D3B11">
              <w:rPr>
                <w:rFonts w:asciiTheme="majorHAnsi" w:hAnsiTheme="majorHAnsi"/>
              </w:rPr>
              <w:t xml:space="preserve"> Reflection Form</w:t>
            </w:r>
          </w:p>
          <w:p w14:paraId="28078993" w14:textId="704979A9" w:rsidR="006005EF" w:rsidRPr="006005EF" w:rsidRDefault="006005EF" w:rsidP="006005EF">
            <w:pPr>
              <w:pStyle w:val="BodyText"/>
              <w:numPr>
                <w:ilvl w:val="0"/>
                <w:numId w:val="25"/>
              </w:numPr>
              <w:spacing w:before="0"/>
              <w:rPr>
                <w:rFonts w:asciiTheme="majorHAnsi" w:hAnsiTheme="majorHAnsi"/>
                <w:highlight w:val="yellow"/>
              </w:rPr>
            </w:pPr>
            <w:r w:rsidRPr="00581025">
              <w:rPr>
                <w:rFonts w:asciiTheme="majorHAnsi" w:hAnsiTheme="majorHAnsi"/>
                <w:highlight w:val="yellow"/>
              </w:rPr>
              <w:t>Professional Growth Plan Scoring Form</w:t>
            </w:r>
          </w:p>
          <w:p w14:paraId="4CAC5141" w14:textId="77777777" w:rsidR="00D01DE4" w:rsidRPr="001D3B11" w:rsidRDefault="00D01DE4" w:rsidP="00581025">
            <w:pPr>
              <w:pStyle w:val="BodyText"/>
              <w:numPr>
                <w:ilvl w:val="0"/>
                <w:numId w:val="25"/>
              </w:numPr>
              <w:spacing w:before="0"/>
              <w:rPr>
                <w:rFonts w:asciiTheme="majorHAnsi" w:hAnsiTheme="majorHAnsi"/>
              </w:rPr>
            </w:pPr>
            <w:r w:rsidRPr="001D3B11">
              <w:rPr>
                <w:rFonts w:asciiTheme="majorHAnsi" w:hAnsiTheme="majorHAnsi"/>
              </w:rPr>
              <w:t>Employee Time Form</w:t>
            </w:r>
          </w:p>
          <w:p w14:paraId="09B602E2" w14:textId="7DED9977" w:rsidR="00D01DE4" w:rsidRPr="001D3B11" w:rsidRDefault="00D01DE4" w:rsidP="00581025">
            <w:pPr>
              <w:pStyle w:val="BodyText"/>
              <w:numPr>
                <w:ilvl w:val="0"/>
                <w:numId w:val="25"/>
              </w:numPr>
              <w:spacing w:before="0"/>
              <w:rPr>
                <w:rFonts w:asciiTheme="majorHAnsi" w:hAnsiTheme="majorHAnsi"/>
              </w:rPr>
            </w:pPr>
            <w:r w:rsidRPr="001D3B11">
              <w:rPr>
                <w:rFonts w:asciiTheme="majorHAnsi" w:hAnsiTheme="majorHAnsi"/>
              </w:rPr>
              <w:t>Summative</w:t>
            </w:r>
            <w:r w:rsidR="00F10878">
              <w:rPr>
                <w:rFonts w:asciiTheme="majorHAnsi" w:hAnsiTheme="majorHAnsi"/>
              </w:rPr>
              <w:t xml:space="preserve"> Evaluation</w:t>
            </w:r>
            <w:r w:rsidRPr="001D3B11">
              <w:rPr>
                <w:rFonts w:asciiTheme="majorHAnsi" w:hAnsiTheme="majorHAnsi"/>
              </w:rPr>
              <w:t xml:space="preserve"> Form</w:t>
            </w:r>
          </w:p>
          <w:p w14:paraId="26994A88" w14:textId="77777777" w:rsidR="00D01DE4" w:rsidRPr="001D3B11" w:rsidRDefault="00D01DE4" w:rsidP="00A71C63">
            <w:pPr>
              <w:pStyle w:val="BodyText"/>
              <w:spacing w:before="0"/>
              <w:rPr>
                <w:rFonts w:asciiTheme="majorHAnsi" w:hAnsiTheme="majorHAnsi"/>
              </w:rPr>
            </w:pPr>
          </w:p>
        </w:tc>
        <w:tc>
          <w:tcPr>
            <w:tcW w:w="5508" w:type="dxa"/>
          </w:tcPr>
          <w:p w14:paraId="61CD003F" w14:textId="49BDB082" w:rsidR="00D01DE4" w:rsidRPr="001D3B11" w:rsidRDefault="00D01DE4" w:rsidP="00D45169">
            <w:pPr>
              <w:pStyle w:val="BodyText"/>
              <w:numPr>
                <w:ilvl w:val="0"/>
                <w:numId w:val="24"/>
              </w:numPr>
              <w:spacing w:before="0"/>
              <w:ind w:left="522"/>
              <w:rPr>
                <w:rFonts w:asciiTheme="majorHAnsi" w:hAnsiTheme="majorHAnsi"/>
              </w:rPr>
            </w:pPr>
            <w:r w:rsidRPr="001D3B11">
              <w:rPr>
                <w:rFonts w:asciiTheme="majorHAnsi" w:hAnsiTheme="majorHAnsi"/>
              </w:rPr>
              <w:t xml:space="preserve">The U.S. Virgin Islands </w:t>
            </w:r>
            <w:r w:rsidR="00930BA9" w:rsidRPr="001D3B11">
              <w:rPr>
                <w:rFonts w:asciiTheme="majorHAnsi" w:hAnsiTheme="majorHAnsi"/>
              </w:rPr>
              <w:t>Guidance Counselor</w:t>
            </w:r>
            <w:r w:rsidRPr="001D3B11">
              <w:rPr>
                <w:rFonts w:asciiTheme="majorHAnsi" w:hAnsiTheme="majorHAnsi"/>
              </w:rPr>
              <w:t xml:space="preserve"> Evaluation Guidebook</w:t>
            </w:r>
          </w:p>
          <w:p w14:paraId="108F5D9C" w14:textId="673D055A" w:rsidR="00D01DE4" w:rsidRPr="001D3B11" w:rsidRDefault="00A71C63" w:rsidP="00D45169">
            <w:pPr>
              <w:pStyle w:val="BodyText"/>
              <w:numPr>
                <w:ilvl w:val="0"/>
                <w:numId w:val="24"/>
              </w:numPr>
              <w:spacing w:before="0"/>
              <w:ind w:left="522"/>
              <w:rPr>
                <w:rFonts w:asciiTheme="majorHAnsi" w:hAnsiTheme="majorHAnsi"/>
              </w:rPr>
            </w:pPr>
            <w:r w:rsidRPr="001D3B11">
              <w:rPr>
                <w:rFonts w:asciiTheme="majorHAnsi" w:hAnsiTheme="majorHAnsi"/>
              </w:rPr>
              <w:t>ASCA Ethical Standards</w:t>
            </w:r>
          </w:p>
          <w:p w14:paraId="2B034030" w14:textId="5433D278" w:rsidR="00A71C63" w:rsidRPr="001D3B11" w:rsidRDefault="00A71C63" w:rsidP="00D45169">
            <w:pPr>
              <w:pStyle w:val="BodyText"/>
              <w:numPr>
                <w:ilvl w:val="0"/>
                <w:numId w:val="24"/>
              </w:numPr>
              <w:spacing w:before="0"/>
              <w:ind w:left="522"/>
              <w:rPr>
                <w:rFonts w:asciiTheme="majorHAnsi" w:hAnsiTheme="majorHAnsi"/>
              </w:rPr>
            </w:pPr>
            <w:r w:rsidRPr="001D3B11">
              <w:rPr>
                <w:rFonts w:asciiTheme="majorHAnsi" w:hAnsiTheme="majorHAnsi"/>
              </w:rPr>
              <w:t>ASCA Competencies</w:t>
            </w:r>
          </w:p>
          <w:p w14:paraId="33DA270F" w14:textId="48CAF00C" w:rsidR="001D1524" w:rsidRPr="001D3B11" w:rsidRDefault="001D1524" w:rsidP="00D45169">
            <w:pPr>
              <w:pStyle w:val="BodyText"/>
              <w:numPr>
                <w:ilvl w:val="0"/>
                <w:numId w:val="24"/>
              </w:numPr>
              <w:spacing w:before="0"/>
              <w:ind w:left="522"/>
              <w:rPr>
                <w:rFonts w:asciiTheme="majorHAnsi" w:hAnsiTheme="majorHAnsi"/>
              </w:rPr>
            </w:pPr>
            <w:r w:rsidRPr="001D3B11">
              <w:rPr>
                <w:rFonts w:asciiTheme="majorHAnsi" w:hAnsiTheme="majorHAnsi"/>
              </w:rPr>
              <w:t>Aligning the Danielson Framework with the School Counseling Profession</w:t>
            </w:r>
          </w:p>
          <w:p w14:paraId="6706F2A6" w14:textId="01968282" w:rsidR="00D01DE4" w:rsidRPr="001D3B11" w:rsidRDefault="00D01DE4" w:rsidP="00D45169">
            <w:pPr>
              <w:pStyle w:val="BodyText"/>
              <w:numPr>
                <w:ilvl w:val="0"/>
                <w:numId w:val="24"/>
              </w:numPr>
              <w:spacing w:before="0"/>
              <w:ind w:left="522"/>
              <w:rPr>
                <w:rFonts w:asciiTheme="majorHAnsi" w:hAnsiTheme="majorHAnsi"/>
              </w:rPr>
            </w:pPr>
            <w:r w:rsidRPr="001D3B11">
              <w:rPr>
                <w:rFonts w:asciiTheme="majorHAnsi" w:hAnsiTheme="majorHAnsi"/>
              </w:rPr>
              <w:t xml:space="preserve">The U.S. Virgin Islands Performance Evaluation Framework for </w:t>
            </w:r>
            <w:r w:rsidR="00930BA9" w:rsidRPr="001D3B11">
              <w:rPr>
                <w:rFonts w:asciiTheme="majorHAnsi" w:hAnsiTheme="majorHAnsi"/>
              </w:rPr>
              <w:t>Guidance Counselors</w:t>
            </w:r>
          </w:p>
          <w:p w14:paraId="1097C75D" w14:textId="19A43E1E" w:rsidR="00D01DE4" w:rsidRPr="001D3B11" w:rsidRDefault="00930BA9" w:rsidP="00D45169">
            <w:pPr>
              <w:pStyle w:val="BodyText"/>
              <w:numPr>
                <w:ilvl w:val="0"/>
                <w:numId w:val="24"/>
              </w:numPr>
              <w:spacing w:before="0"/>
              <w:ind w:left="522"/>
              <w:rPr>
                <w:rFonts w:asciiTheme="majorHAnsi" w:hAnsiTheme="majorHAnsi"/>
              </w:rPr>
            </w:pPr>
            <w:r w:rsidRPr="001D3B11">
              <w:rPr>
                <w:rFonts w:asciiTheme="majorHAnsi" w:hAnsiTheme="majorHAnsi"/>
              </w:rPr>
              <w:t>Guidance Counselor</w:t>
            </w:r>
            <w:r w:rsidR="00D01DE4" w:rsidRPr="001D3B11">
              <w:rPr>
                <w:rFonts w:asciiTheme="majorHAnsi" w:hAnsiTheme="majorHAnsi"/>
              </w:rPr>
              <w:t xml:space="preserve"> Framework Placemat</w:t>
            </w:r>
          </w:p>
          <w:p w14:paraId="29C7F455" w14:textId="35E2C723" w:rsidR="00D01DE4" w:rsidRPr="001D3B11" w:rsidRDefault="00BC54B2" w:rsidP="00D45169">
            <w:pPr>
              <w:pStyle w:val="BodyText"/>
              <w:numPr>
                <w:ilvl w:val="0"/>
                <w:numId w:val="24"/>
              </w:numPr>
              <w:spacing w:before="0"/>
              <w:ind w:left="522"/>
              <w:rPr>
                <w:rFonts w:asciiTheme="majorHAnsi" w:hAnsiTheme="majorHAnsi"/>
              </w:rPr>
            </w:pPr>
            <w:r>
              <w:rPr>
                <w:rFonts w:asciiTheme="majorHAnsi" w:hAnsiTheme="majorHAnsi"/>
              </w:rPr>
              <w:t>Examples of</w:t>
            </w:r>
            <w:r w:rsidR="00D01DE4" w:rsidRPr="001D3B11">
              <w:rPr>
                <w:rFonts w:asciiTheme="majorHAnsi" w:hAnsiTheme="majorHAnsi"/>
              </w:rPr>
              <w:t xml:space="preserve"> Evidence for </w:t>
            </w:r>
            <w:r w:rsidR="00930BA9" w:rsidRPr="001D3B11">
              <w:rPr>
                <w:rFonts w:asciiTheme="majorHAnsi" w:hAnsiTheme="majorHAnsi"/>
              </w:rPr>
              <w:t>Guidance Counselors</w:t>
            </w:r>
          </w:p>
          <w:p w14:paraId="76F52789" w14:textId="77777777" w:rsidR="00D01DE4" w:rsidRPr="001D3B11" w:rsidRDefault="00D01DE4" w:rsidP="00D45169">
            <w:pPr>
              <w:pStyle w:val="BodyText"/>
              <w:numPr>
                <w:ilvl w:val="0"/>
                <w:numId w:val="24"/>
              </w:numPr>
              <w:spacing w:before="0"/>
              <w:ind w:left="522"/>
              <w:rPr>
                <w:rFonts w:asciiTheme="majorHAnsi" w:hAnsiTheme="majorHAnsi"/>
              </w:rPr>
            </w:pPr>
            <w:r w:rsidRPr="001D3B11">
              <w:rPr>
                <w:rFonts w:asciiTheme="majorHAnsi" w:hAnsiTheme="majorHAnsi"/>
              </w:rPr>
              <w:t>PGP Frame and Samples</w:t>
            </w:r>
          </w:p>
          <w:p w14:paraId="340A613B" w14:textId="77777777" w:rsidR="001D1524" w:rsidRPr="001D3B11" w:rsidRDefault="001D1524" w:rsidP="00D45169">
            <w:pPr>
              <w:pStyle w:val="BodyText"/>
              <w:numPr>
                <w:ilvl w:val="0"/>
                <w:numId w:val="24"/>
              </w:numPr>
              <w:spacing w:before="0"/>
              <w:ind w:left="522"/>
              <w:rPr>
                <w:rFonts w:asciiTheme="majorHAnsi" w:hAnsiTheme="majorHAnsi"/>
              </w:rPr>
            </w:pPr>
            <w:r w:rsidRPr="001D3B11">
              <w:rPr>
                <w:rFonts w:asciiTheme="majorHAnsi" w:hAnsiTheme="majorHAnsi"/>
              </w:rPr>
              <w:t>Information about TalentEd, BriteLocker</w:t>
            </w:r>
          </w:p>
          <w:p w14:paraId="0EAB88FC" w14:textId="77777777" w:rsidR="001D1524" w:rsidRPr="00E34C11" w:rsidRDefault="001D1524" w:rsidP="00D45169">
            <w:pPr>
              <w:pStyle w:val="BodyText"/>
              <w:numPr>
                <w:ilvl w:val="0"/>
                <w:numId w:val="24"/>
              </w:numPr>
              <w:spacing w:before="0"/>
              <w:ind w:left="522"/>
              <w:rPr>
                <w:rFonts w:asciiTheme="majorHAnsi" w:hAnsiTheme="majorHAnsi"/>
              </w:rPr>
            </w:pPr>
            <w:r w:rsidRPr="00E34C11">
              <w:rPr>
                <w:rFonts w:asciiTheme="majorHAnsi" w:hAnsiTheme="majorHAnsi"/>
              </w:rPr>
              <w:t>Common Core Standards</w:t>
            </w:r>
          </w:p>
          <w:p w14:paraId="35FA97A0" w14:textId="1B592CE3" w:rsidR="001D1524" w:rsidRPr="001D3B11" w:rsidRDefault="001D1524" w:rsidP="00D45169">
            <w:pPr>
              <w:pStyle w:val="BodyText"/>
              <w:numPr>
                <w:ilvl w:val="0"/>
                <w:numId w:val="24"/>
              </w:numPr>
              <w:spacing w:before="0"/>
              <w:ind w:left="522"/>
              <w:rPr>
                <w:rFonts w:asciiTheme="majorHAnsi" w:hAnsiTheme="majorHAnsi"/>
              </w:rPr>
            </w:pPr>
            <w:r w:rsidRPr="00E34C11">
              <w:rPr>
                <w:rFonts w:asciiTheme="majorHAnsi" w:hAnsiTheme="majorHAnsi"/>
              </w:rPr>
              <w:t>Guides4Learning</w:t>
            </w:r>
          </w:p>
        </w:tc>
      </w:tr>
    </w:tbl>
    <w:p w14:paraId="7834AD06" w14:textId="134A110A" w:rsidR="00877657" w:rsidRPr="001D3B11" w:rsidRDefault="00877657" w:rsidP="00D01DE4">
      <w:pPr>
        <w:pStyle w:val="BodyText"/>
        <w:spacing w:before="0"/>
        <w:rPr>
          <w:rFonts w:asciiTheme="majorHAnsi" w:hAnsiTheme="majorHAnsi"/>
        </w:rPr>
      </w:pPr>
    </w:p>
    <w:p w14:paraId="5103A126" w14:textId="0E407B2F" w:rsidR="00877657" w:rsidRPr="001D3B11" w:rsidRDefault="00877657" w:rsidP="00877657">
      <w:pPr>
        <w:rPr>
          <w:rFonts w:asciiTheme="majorHAnsi" w:eastAsia="Calibri" w:hAnsiTheme="majorHAnsi" w:cs="Calibri"/>
        </w:rPr>
      </w:pPr>
      <w:r w:rsidRPr="001D3B11">
        <w:rPr>
          <w:rFonts w:asciiTheme="majorHAnsi" w:hAnsiTheme="majorHAnsi"/>
        </w:rPr>
        <w:br w:type="page"/>
      </w:r>
    </w:p>
    <w:p w14:paraId="6B37FEBB" w14:textId="2F090A6C" w:rsidR="00877657" w:rsidRPr="001D3B11" w:rsidRDefault="00877657" w:rsidP="00877657">
      <w:pPr>
        <w:rPr>
          <w:rFonts w:asciiTheme="majorHAnsi" w:hAnsiTheme="majorHAnsi"/>
          <w:b/>
        </w:rPr>
      </w:pPr>
      <w:r w:rsidRPr="001D3B11">
        <w:rPr>
          <w:rFonts w:asciiTheme="majorHAnsi" w:hAnsiTheme="majorHAnsi"/>
          <w:b/>
        </w:rPr>
        <w:lastRenderedPageBreak/>
        <w:t>Appendix 4.</w:t>
      </w:r>
    </w:p>
    <w:p w14:paraId="5699C6D9" w14:textId="5E343BCD" w:rsidR="00877657" w:rsidRPr="001D3B11" w:rsidRDefault="00877657" w:rsidP="00877657">
      <w:pPr>
        <w:rPr>
          <w:rFonts w:asciiTheme="majorHAnsi" w:hAnsiTheme="majorHAnsi"/>
        </w:rPr>
      </w:pPr>
    </w:p>
    <w:p w14:paraId="35FAF2CA" w14:textId="77777777" w:rsidR="00877657" w:rsidRPr="001D3B11" w:rsidRDefault="00877657" w:rsidP="00877657">
      <w:pPr>
        <w:widowControl w:val="0"/>
        <w:autoSpaceDE w:val="0"/>
        <w:autoSpaceDN w:val="0"/>
        <w:adjustRightInd w:val="0"/>
        <w:rPr>
          <w:rFonts w:asciiTheme="majorHAnsi" w:hAnsiTheme="majorHAnsi" w:cs="Times New Roman"/>
          <w:i/>
        </w:rPr>
      </w:pPr>
      <w:r w:rsidRPr="001D3B11">
        <w:rPr>
          <w:rFonts w:asciiTheme="majorHAnsi" w:hAnsiTheme="majorHAnsi" w:cs="Times New Roman"/>
          <w:i/>
        </w:rPr>
        <w:t>Timeline for Artifact Collection/Review</w:t>
      </w:r>
    </w:p>
    <w:p w14:paraId="08E1A768" w14:textId="77777777" w:rsidR="00877657" w:rsidRPr="001D3B11" w:rsidRDefault="00877657" w:rsidP="00877657">
      <w:pPr>
        <w:widowControl w:val="0"/>
        <w:autoSpaceDE w:val="0"/>
        <w:autoSpaceDN w:val="0"/>
        <w:adjustRightInd w:val="0"/>
        <w:rPr>
          <w:rFonts w:asciiTheme="majorHAnsi" w:hAnsiTheme="majorHAnsi" w:cs="Times"/>
          <w:i/>
        </w:rPr>
      </w:pPr>
    </w:p>
    <w:tbl>
      <w:tblPr>
        <w:tblW w:w="9555" w:type="dxa"/>
        <w:tblCellMar>
          <w:top w:w="15" w:type="dxa"/>
          <w:left w:w="15" w:type="dxa"/>
          <w:bottom w:w="15" w:type="dxa"/>
          <w:right w:w="15" w:type="dxa"/>
        </w:tblCellMar>
        <w:tblLook w:val="04A0" w:firstRow="1" w:lastRow="0" w:firstColumn="1" w:lastColumn="0" w:noHBand="0" w:noVBand="1"/>
      </w:tblPr>
      <w:tblGrid>
        <w:gridCol w:w="9555"/>
      </w:tblGrid>
      <w:tr w:rsidR="00877657" w:rsidRPr="001D5BA9" w14:paraId="14EEE2AD" w14:textId="77777777" w:rsidTr="001D5BA9">
        <w:tc>
          <w:tcPr>
            <w:tcW w:w="9555" w:type="dxa"/>
            <w:tcBorders>
              <w:top w:val="single" w:sz="4" w:space="0" w:color="000000"/>
              <w:left w:val="single" w:sz="6" w:space="0" w:color="000000"/>
              <w:bottom w:val="single" w:sz="4" w:space="0" w:color="000000"/>
              <w:right w:val="single" w:sz="4" w:space="0" w:color="000000"/>
            </w:tcBorders>
            <w:shd w:val="clear" w:color="auto" w:fill="D8D8D8"/>
            <w:vAlign w:val="center"/>
            <w:hideMark/>
          </w:tcPr>
          <w:p w14:paraId="77410878" w14:textId="77777777" w:rsidR="00877657" w:rsidRPr="001D5BA9" w:rsidRDefault="00877657" w:rsidP="003A2B5F">
            <w:pPr>
              <w:spacing w:before="100" w:beforeAutospacing="1" w:after="100" w:afterAutospacing="1"/>
              <w:rPr>
                <w:rFonts w:asciiTheme="majorHAnsi" w:hAnsiTheme="majorHAnsi" w:cs="Times New Roman"/>
                <w:szCs w:val="22"/>
              </w:rPr>
            </w:pPr>
            <w:r w:rsidRPr="001D5BA9">
              <w:rPr>
                <w:rFonts w:asciiTheme="majorHAnsi" w:hAnsiTheme="majorHAnsi" w:cs="Times New Roman"/>
                <w:szCs w:val="22"/>
              </w:rPr>
              <w:t xml:space="preserve">Sept/Oct </w:t>
            </w:r>
          </w:p>
        </w:tc>
      </w:tr>
      <w:tr w:rsidR="00877657" w:rsidRPr="001D5BA9" w14:paraId="7116BDB5" w14:textId="77777777" w:rsidTr="001D5BA9">
        <w:trPr>
          <w:trHeight w:val="1505"/>
        </w:trPr>
        <w:tc>
          <w:tcPr>
            <w:tcW w:w="9555" w:type="dxa"/>
            <w:tcBorders>
              <w:top w:val="single" w:sz="4" w:space="0" w:color="000000"/>
              <w:left w:val="single" w:sz="6" w:space="0" w:color="000000"/>
              <w:bottom w:val="single" w:sz="4" w:space="0" w:color="000000"/>
              <w:right w:val="single" w:sz="4" w:space="0" w:color="000000"/>
            </w:tcBorders>
            <w:vAlign w:val="center"/>
            <w:hideMark/>
          </w:tcPr>
          <w:p w14:paraId="2B7ABCB9" w14:textId="77777777" w:rsidR="00877657" w:rsidRPr="001D5BA9" w:rsidRDefault="00877657" w:rsidP="001D5BA9">
            <w:pPr>
              <w:numPr>
                <w:ilvl w:val="0"/>
                <w:numId w:val="7"/>
              </w:numPr>
              <w:tabs>
                <w:tab w:val="clear" w:pos="720"/>
              </w:tabs>
              <w:spacing w:before="100" w:beforeAutospacing="1" w:after="100" w:afterAutospacing="1"/>
              <w:ind w:left="360" w:right="75" w:hanging="270"/>
              <w:rPr>
                <w:rFonts w:asciiTheme="majorHAnsi" w:hAnsiTheme="majorHAnsi" w:cs="Times New Roman"/>
                <w:szCs w:val="22"/>
              </w:rPr>
            </w:pPr>
            <w:r w:rsidRPr="001D5BA9">
              <w:rPr>
                <w:rFonts w:asciiTheme="majorHAnsi" w:hAnsiTheme="majorHAnsi" w:cs="Times New Roman"/>
                <w:szCs w:val="22"/>
              </w:rPr>
              <w:t xml:space="preserve">School leadership decides on a single high-priority component for which the counselor(s) will collect evidence (“school-wide component”). This provides the administrator(s) and counselor(s) with an opportunity to unite in their focus on a specific area. </w:t>
            </w:r>
          </w:p>
          <w:p w14:paraId="056C2536" w14:textId="77777777" w:rsidR="001D5BA9" w:rsidRDefault="00877657" w:rsidP="001D5BA9">
            <w:pPr>
              <w:numPr>
                <w:ilvl w:val="0"/>
                <w:numId w:val="7"/>
              </w:numPr>
              <w:tabs>
                <w:tab w:val="clear" w:pos="720"/>
              </w:tabs>
              <w:spacing w:before="100" w:beforeAutospacing="1" w:after="100" w:afterAutospacing="1"/>
              <w:ind w:left="360" w:right="75" w:hanging="270"/>
              <w:rPr>
                <w:rFonts w:asciiTheme="majorHAnsi" w:hAnsiTheme="majorHAnsi" w:cs="Times New Roman"/>
                <w:szCs w:val="22"/>
              </w:rPr>
            </w:pPr>
            <w:r w:rsidRPr="001D5BA9">
              <w:rPr>
                <w:rFonts w:asciiTheme="majorHAnsi" w:hAnsiTheme="majorHAnsi" w:cs="Times New Roman"/>
                <w:szCs w:val="22"/>
              </w:rPr>
              <w:t xml:space="preserve">The counselor selects </w:t>
            </w:r>
            <w:r w:rsidR="001D5BA9">
              <w:rPr>
                <w:rFonts w:asciiTheme="majorHAnsi" w:hAnsiTheme="majorHAnsi" w:cs="Times New Roman"/>
                <w:szCs w:val="22"/>
              </w:rPr>
              <w:t>three</w:t>
            </w:r>
            <w:r w:rsidRPr="001D5BA9">
              <w:rPr>
                <w:rFonts w:asciiTheme="majorHAnsi" w:hAnsiTheme="majorHAnsi" w:cs="Times New Roman"/>
                <w:szCs w:val="22"/>
              </w:rPr>
              <w:t xml:space="preserve"> additional components (different from the school-wide component) on which s/he will focus. </w:t>
            </w:r>
          </w:p>
          <w:p w14:paraId="007A5B8C" w14:textId="7F4B0312" w:rsidR="00877657" w:rsidRPr="001D5BA9" w:rsidRDefault="00877657" w:rsidP="009F7B03">
            <w:pPr>
              <w:numPr>
                <w:ilvl w:val="0"/>
                <w:numId w:val="7"/>
              </w:numPr>
              <w:tabs>
                <w:tab w:val="clear" w:pos="720"/>
              </w:tabs>
              <w:ind w:left="360" w:right="72" w:hanging="274"/>
              <w:rPr>
                <w:rFonts w:asciiTheme="majorHAnsi" w:hAnsiTheme="majorHAnsi" w:cs="Times New Roman"/>
                <w:szCs w:val="22"/>
              </w:rPr>
            </w:pPr>
            <w:r w:rsidRPr="001D5BA9">
              <w:rPr>
                <w:rFonts w:asciiTheme="majorHAnsi" w:hAnsiTheme="majorHAnsi" w:cs="Times New Roman"/>
                <w:szCs w:val="22"/>
              </w:rPr>
              <w:t xml:space="preserve">At the Evaluation Planning Meeting, the counselor provides the </w:t>
            </w:r>
            <w:r w:rsidR="009F7B03">
              <w:rPr>
                <w:rFonts w:asciiTheme="majorHAnsi" w:hAnsiTheme="majorHAnsi" w:cs="Times New Roman"/>
                <w:szCs w:val="22"/>
              </w:rPr>
              <w:t>administrator</w:t>
            </w:r>
            <w:r w:rsidRPr="001D5BA9">
              <w:rPr>
                <w:rFonts w:asciiTheme="majorHAnsi" w:hAnsiTheme="majorHAnsi" w:cs="Times New Roman"/>
                <w:szCs w:val="22"/>
              </w:rPr>
              <w:t xml:space="preserve"> with the list of the selected components and suggested artifacts </w:t>
            </w:r>
            <w:r w:rsidR="001D5BA9">
              <w:rPr>
                <w:rFonts w:asciiTheme="majorHAnsi" w:hAnsiTheme="majorHAnsi" w:cs="Times New Roman"/>
              </w:rPr>
              <w:t xml:space="preserve">or possible events for observation </w:t>
            </w:r>
            <w:r w:rsidRPr="001D5BA9">
              <w:rPr>
                <w:rFonts w:asciiTheme="majorHAnsi" w:hAnsiTheme="majorHAnsi" w:cs="Times New Roman"/>
                <w:szCs w:val="22"/>
              </w:rPr>
              <w:t xml:space="preserve">that would provide evidence for each component on the Evaluation Planning Form. </w:t>
            </w:r>
            <w:r w:rsidR="001D5BA9">
              <w:rPr>
                <w:rFonts w:asciiTheme="majorHAnsi" w:hAnsiTheme="majorHAnsi" w:cs="Times New Roman"/>
              </w:rPr>
              <w:t xml:space="preserve">The </w:t>
            </w:r>
            <w:r w:rsidR="009F7B03">
              <w:rPr>
                <w:rFonts w:asciiTheme="majorHAnsi" w:hAnsiTheme="majorHAnsi" w:cs="Times New Roman"/>
                <w:szCs w:val="22"/>
              </w:rPr>
              <w:t>administrator</w:t>
            </w:r>
            <w:r w:rsidR="009F7B03">
              <w:rPr>
                <w:rFonts w:asciiTheme="majorHAnsi" w:hAnsiTheme="majorHAnsi" w:cs="Times New Roman"/>
              </w:rPr>
              <w:t xml:space="preserve"> </w:t>
            </w:r>
            <w:r w:rsidR="001D5BA9">
              <w:rPr>
                <w:rFonts w:asciiTheme="majorHAnsi" w:hAnsiTheme="majorHAnsi" w:cs="Times New Roman"/>
              </w:rPr>
              <w:t xml:space="preserve">and the counselor discuss the proposed components and evidence, and make any adjustments. </w:t>
            </w:r>
            <w:r w:rsidR="001D5BA9">
              <w:rPr>
                <w:rFonts w:asciiTheme="majorHAnsi" w:hAnsiTheme="majorHAnsi" w:cs="Times New Roman"/>
                <w:szCs w:val="22"/>
              </w:rPr>
              <w:t xml:space="preserve">The </w:t>
            </w:r>
            <w:r w:rsidR="009F7B03">
              <w:rPr>
                <w:rFonts w:asciiTheme="majorHAnsi" w:hAnsiTheme="majorHAnsi" w:cs="Times New Roman"/>
                <w:szCs w:val="22"/>
              </w:rPr>
              <w:t>administrator</w:t>
            </w:r>
            <w:r w:rsidRPr="001D5BA9">
              <w:rPr>
                <w:rFonts w:asciiTheme="majorHAnsi" w:hAnsiTheme="majorHAnsi"/>
                <w:szCs w:val="22"/>
              </w:rPr>
              <w:t xml:space="preserve"> submits </w:t>
            </w:r>
            <w:r w:rsidR="001D5BA9">
              <w:rPr>
                <w:rFonts w:asciiTheme="majorHAnsi" w:hAnsiTheme="majorHAnsi"/>
              </w:rPr>
              <w:t xml:space="preserve">Evaluation Planning Form </w:t>
            </w:r>
            <w:r w:rsidRPr="001D5BA9">
              <w:rPr>
                <w:rFonts w:asciiTheme="majorHAnsi" w:hAnsiTheme="majorHAnsi"/>
                <w:szCs w:val="22"/>
              </w:rPr>
              <w:t>and both sign form through TalentEd.</w:t>
            </w:r>
            <w:r w:rsidR="001D5BA9">
              <w:rPr>
                <w:rFonts w:asciiTheme="majorHAnsi" w:hAnsiTheme="majorHAnsi"/>
                <w:szCs w:val="22"/>
              </w:rPr>
              <w:t xml:space="preserve"> </w:t>
            </w:r>
          </w:p>
        </w:tc>
      </w:tr>
      <w:tr w:rsidR="00877657" w:rsidRPr="001D5BA9" w14:paraId="0301D078" w14:textId="77777777" w:rsidTr="001D5BA9">
        <w:tc>
          <w:tcPr>
            <w:tcW w:w="9555" w:type="dxa"/>
            <w:tcBorders>
              <w:top w:val="single" w:sz="4" w:space="0" w:color="000000"/>
              <w:left w:val="single" w:sz="6" w:space="0" w:color="000000"/>
              <w:bottom w:val="single" w:sz="4" w:space="0" w:color="000000"/>
              <w:right w:val="single" w:sz="4" w:space="0" w:color="000000"/>
            </w:tcBorders>
            <w:shd w:val="clear" w:color="auto" w:fill="D8D8D8"/>
            <w:vAlign w:val="center"/>
            <w:hideMark/>
          </w:tcPr>
          <w:p w14:paraId="1078BD46" w14:textId="77777777" w:rsidR="00877657" w:rsidRPr="001D5BA9" w:rsidRDefault="00877657" w:rsidP="001D5BA9">
            <w:pPr>
              <w:spacing w:before="100" w:beforeAutospacing="1" w:after="100" w:afterAutospacing="1"/>
              <w:ind w:left="90" w:right="75"/>
              <w:rPr>
                <w:rFonts w:asciiTheme="majorHAnsi" w:hAnsiTheme="majorHAnsi" w:cs="Times New Roman"/>
                <w:szCs w:val="22"/>
              </w:rPr>
            </w:pPr>
            <w:r w:rsidRPr="001D5BA9">
              <w:rPr>
                <w:rFonts w:asciiTheme="majorHAnsi" w:hAnsiTheme="majorHAnsi" w:cs="Times New Roman"/>
                <w:szCs w:val="22"/>
              </w:rPr>
              <w:t xml:space="preserve">First semester of school </w:t>
            </w:r>
          </w:p>
        </w:tc>
      </w:tr>
      <w:tr w:rsidR="00877657" w:rsidRPr="001D5BA9" w14:paraId="6598CDCF" w14:textId="77777777" w:rsidTr="001D5BA9">
        <w:tc>
          <w:tcPr>
            <w:tcW w:w="9555" w:type="dxa"/>
            <w:tcBorders>
              <w:top w:val="single" w:sz="4" w:space="0" w:color="000000"/>
              <w:left w:val="single" w:sz="6" w:space="0" w:color="000000"/>
              <w:bottom w:val="single" w:sz="4" w:space="0" w:color="000000"/>
              <w:right w:val="single" w:sz="4" w:space="0" w:color="000000"/>
            </w:tcBorders>
            <w:vAlign w:val="center"/>
            <w:hideMark/>
          </w:tcPr>
          <w:p w14:paraId="77A73B3F" w14:textId="74E79806" w:rsidR="00877657" w:rsidRPr="001D5BA9" w:rsidRDefault="00877657" w:rsidP="001D5BA9">
            <w:pPr>
              <w:spacing w:before="100" w:beforeAutospacing="1" w:after="100" w:afterAutospacing="1"/>
              <w:ind w:left="90" w:right="75"/>
              <w:rPr>
                <w:rFonts w:asciiTheme="majorHAnsi" w:hAnsiTheme="majorHAnsi" w:cs="Times New Roman"/>
                <w:szCs w:val="22"/>
              </w:rPr>
            </w:pPr>
            <w:r w:rsidRPr="001D5BA9">
              <w:rPr>
                <w:rFonts w:asciiTheme="majorHAnsi" w:hAnsiTheme="majorHAnsi" w:cs="Times New Roman"/>
                <w:szCs w:val="22"/>
              </w:rPr>
              <w:t>As soon as components are approved, the counselor begins “harvesting” evidence and collecting data to demonstrate proficiency on the components. S/he organizes the evidence by component and annotates each piece of evidence. The artifacts are uploaded to BriteLocker (max of 7) as PDFs. If observations are necessary to provide evidence for the component in addition to, or instead of artifacts, those are scheduled with the a</w:t>
            </w:r>
            <w:r w:rsidR="001D5BA9" w:rsidRPr="001D5BA9">
              <w:rPr>
                <w:rFonts w:asciiTheme="majorHAnsi" w:hAnsiTheme="majorHAnsi" w:cs="Times New Roman"/>
                <w:szCs w:val="22"/>
              </w:rPr>
              <w:t>dministrator.</w:t>
            </w:r>
          </w:p>
        </w:tc>
      </w:tr>
      <w:tr w:rsidR="00877657" w:rsidRPr="001D5BA9" w14:paraId="04CC04E9" w14:textId="77777777" w:rsidTr="001D5BA9">
        <w:tc>
          <w:tcPr>
            <w:tcW w:w="9555" w:type="dxa"/>
            <w:tcBorders>
              <w:top w:val="single" w:sz="4" w:space="0" w:color="000000"/>
              <w:left w:val="single" w:sz="6" w:space="0" w:color="000000"/>
              <w:bottom w:val="single" w:sz="4" w:space="0" w:color="000000"/>
              <w:right w:val="single" w:sz="4" w:space="0" w:color="000000"/>
            </w:tcBorders>
            <w:shd w:val="clear" w:color="auto" w:fill="D8D8D8"/>
            <w:vAlign w:val="center"/>
            <w:hideMark/>
          </w:tcPr>
          <w:p w14:paraId="321C5A96" w14:textId="77777777" w:rsidR="00877657" w:rsidRPr="001D5BA9" w:rsidRDefault="00877657" w:rsidP="001D5BA9">
            <w:pPr>
              <w:spacing w:before="100" w:beforeAutospacing="1" w:after="100" w:afterAutospacing="1"/>
              <w:ind w:left="90" w:right="75"/>
              <w:rPr>
                <w:rFonts w:asciiTheme="majorHAnsi" w:hAnsiTheme="majorHAnsi" w:cs="Times New Roman"/>
                <w:szCs w:val="22"/>
              </w:rPr>
            </w:pPr>
            <w:r w:rsidRPr="001D5BA9">
              <w:rPr>
                <w:rFonts w:asciiTheme="majorHAnsi" w:hAnsiTheme="majorHAnsi" w:cs="Times New Roman"/>
                <w:szCs w:val="22"/>
              </w:rPr>
              <w:t xml:space="preserve">End of first semester/beginning of second semester </w:t>
            </w:r>
          </w:p>
        </w:tc>
      </w:tr>
      <w:tr w:rsidR="00877657" w:rsidRPr="001D5BA9" w14:paraId="6DE36AB0" w14:textId="77777777" w:rsidTr="001D5BA9">
        <w:tc>
          <w:tcPr>
            <w:tcW w:w="9555" w:type="dxa"/>
            <w:tcBorders>
              <w:top w:val="single" w:sz="4" w:space="0" w:color="000000"/>
              <w:left w:val="single" w:sz="6" w:space="0" w:color="000000"/>
              <w:bottom w:val="single" w:sz="4" w:space="0" w:color="000000"/>
              <w:right w:val="single" w:sz="4" w:space="0" w:color="000000"/>
            </w:tcBorders>
            <w:vAlign w:val="center"/>
            <w:hideMark/>
          </w:tcPr>
          <w:p w14:paraId="21E51F03" w14:textId="08B2A4A1" w:rsidR="00877657" w:rsidRPr="001D5BA9" w:rsidRDefault="00877657" w:rsidP="009F7B03">
            <w:pPr>
              <w:ind w:left="90" w:right="75"/>
              <w:rPr>
                <w:rFonts w:asciiTheme="majorHAnsi" w:hAnsiTheme="majorHAnsi"/>
                <w:szCs w:val="22"/>
              </w:rPr>
            </w:pPr>
            <w:r w:rsidRPr="001D5BA9">
              <w:rPr>
                <w:rFonts w:asciiTheme="majorHAnsi" w:hAnsiTheme="majorHAnsi" w:cs="Times New Roman"/>
                <w:szCs w:val="22"/>
              </w:rPr>
              <w:t xml:space="preserve">The counselor completes the Mid-Year Checklist in January to indicate progress in collecting and organizing evidence for the approved components. S/he also indicates progress in meeting the Professional Growth Plan goals and self-assesses Employee Time. A counselor who has no evidence or little evidence is provided with additional guidance and a date is scheduled for a re-check. </w:t>
            </w:r>
            <w:r w:rsidR="009F7B03">
              <w:rPr>
                <w:rFonts w:asciiTheme="majorHAnsi" w:hAnsiTheme="majorHAnsi"/>
                <w:szCs w:val="22"/>
              </w:rPr>
              <w:t xml:space="preserve">The </w:t>
            </w:r>
            <w:r w:rsidR="009F7B03">
              <w:rPr>
                <w:rFonts w:asciiTheme="majorHAnsi" w:hAnsiTheme="majorHAnsi" w:cs="Times New Roman"/>
                <w:szCs w:val="22"/>
              </w:rPr>
              <w:t>administrator</w:t>
            </w:r>
            <w:r w:rsidRPr="001D5BA9">
              <w:rPr>
                <w:rFonts w:asciiTheme="majorHAnsi" w:hAnsiTheme="majorHAnsi"/>
                <w:szCs w:val="22"/>
              </w:rPr>
              <w:t xml:space="preserve"> submits Mid-Year Checklist and both sign form through TalentEd. </w:t>
            </w:r>
          </w:p>
        </w:tc>
      </w:tr>
      <w:tr w:rsidR="00877657" w:rsidRPr="001D5BA9" w14:paraId="10A1B129" w14:textId="77777777" w:rsidTr="001D5BA9">
        <w:tc>
          <w:tcPr>
            <w:tcW w:w="9555" w:type="dxa"/>
            <w:tcBorders>
              <w:top w:val="single" w:sz="4" w:space="0" w:color="000000"/>
              <w:left w:val="single" w:sz="6" w:space="0" w:color="000000"/>
              <w:bottom w:val="single" w:sz="4" w:space="0" w:color="000000"/>
              <w:right w:val="single" w:sz="4" w:space="0" w:color="000000"/>
            </w:tcBorders>
            <w:shd w:val="clear" w:color="auto" w:fill="CCCCCC"/>
            <w:vAlign w:val="center"/>
          </w:tcPr>
          <w:p w14:paraId="4880CF68" w14:textId="77777777" w:rsidR="00877657" w:rsidRPr="001D5BA9" w:rsidRDefault="00877657" w:rsidP="001D5BA9">
            <w:pPr>
              <w:spacing w:before="100" w:beforeAutospacing="1" w:after="100" w:afterAutospacing="1"/>
              <w:ind w:left="90" w:right="75"/>
              <w:rPr>
                <w:rFonts w:asciiTheme="majorHAnsi" w:hAnsiTheme="majorHAnsi" w:cs="Times New Roman"/>
                <w:szCs w:val="22"/>
              </w:rPr>
            </w:pPr>
            <w:r w:rsidRPr="001D5BA9">
              <w:rPr>
                <w:rFonts w:asciiTheme="majorHAnsi" w:hAnsiTheme="majorHAnsi" w:cs="Times New Roman"/>
                <w:szCs w:val="22"/>
              </w:rPr>
              <w:t>Second semester of school</w:t>
            </w:r>
          </w:p>
        </w:tc>
      </w:tr>
      <w:tr w:rsidR="00877657" w:rsidRPr="001D5BA9" w14:paraId="3AC9DD81" w14:textId="77777777" w:rsidTr="001D5BA9">
        <w:tc>
          <w:tcPr>
            <w:tcW w:w="9555" w:type="dxa"/>
            <w:tcBorders>
              <w:top w:val="single" w:sz="4" w:space="0" w:color="000000"/>
              <w:left w:val="single" w:sz="6" w:space="0" w:color="000000"/>
              <w:bottom w:val="single" w:sz="4" w:space="0" w:color="000000"/>
              <w:right w:val="single" w:sz="4" w:space="0" w:color="000000"/>
            </w:tcBorders>
            <w:vAlign w:val="center"/>
          </w:tcPr>
          <w:p w14:paraId="26162659" w14:textId="77777777" w:rsidR="00877657" w:rsidRPr="001D5BA9" w:rsidRDefault="00877657" w:rsidP="001D5BA9">
            <w:pPr>
              <w:spacing w:before="100" w:beforeAutospacing="1" w:after="100" w:afterAutospacing="1"/>
              <w:ind w:left="90" w:right="75"/>
              <w:rPr>
                <w:rFonts w:asciiTheme="majorHAnsi" w:hAnsiTheme="majorHAnsi" w:cs="Times New Roman"/>
                <w:szCs w:val="22"/>
              </w:rPr>
            </w:pPr>
            <w:r w:rsidRPr="001D5BA9">
              <w:rPr>
                <w:rFonts w:asciiTheme="majorHAnsi" w:hAnsiTheme="majorHAnsi" w:cs="Times New Roman"/>
                <w:szCs w:val="22"/>
              </w:rPr>
              <w:t>The counselor continues with artifact collection if more evidence is necessary to demonstrate competence for the components.</w:t>
            </w:r>
          </w:p>
        </w:tc>
      </w:tr>
      <w:tr w:rsidR="00877657" w:rsidRPr="001D5BA9" w14:paraId="4DFB4117" w14:textId="77777777" w:rsidTr="001D5BA9">
        <w:tc>
          <w:tcPr>
            <w:tcW w:w="9555" w:type="dxa"/>
            <w:tcBorders>
              <w:top w:val="single" w:sz="4" w:space="0" w:color="000000"/>
              <w:left w:val="single" w:sz="6" w:space="0" w:color="000000"/>
              <w:bottom w:val="single" w:sz="4" w:space="0" w:color="000000"/>
              <w:right w:val="single" w:sz="4" w:space="0" w:color="000000"/>
            </w:tcBorders>
            <w:shd w:val="clear" w:color="auto" w:fill="D8D8D8"/>
            <w:vAlign w:val="center"/>
            <w:hideMark/>
          </w:tcPr>
          <w:p w14:paraId="6D43680A" w14:textId="77777777" w:rsidR="00877657" w:rsidRPr="001D5BA9" w:rsidRDefault="00877657" w:rsidP="001D5BA9">
            <w:pPr>
              <w:spacing w:before="100" w:beforeAutospacing="1" w:after="100" w:afterAutospacing="1"/>
              <w:ind w:left="90" w:right="75"/>
              <w:rPr>
                <w:rFonts w:asciiTheme="majorHAnsi" w:hAnsiTheme="majorHAnsi" w:cs="Times New Roman"/>
                <w:szCs w:val="22"/>
              </w:rPr>
            </w:pPr>
            <w:r w:rsidRPr="001D5BA9">
              <w:rPr>
                <w:rFonts w:asciiTheme="majorHAnsi" w:hAnsiTheme="majorHAnsi" w:cs="Times New Roman"/>
                <w:szCs w:val="22"/>
              </w:rPr>
              <w:t xml:space="preserve">End of school year </w:t>
            </w:r>
          </w:p>
        </w:tc>
      </w:tr>
      <w:tr w:rsidR="00877657" w:rsidRPr="001D5BA9" w14:paraId="1614979C" w14:textId="77777777" w:rsidTr="001D5BA9">
        <w:tc>
          <w:tcPr>
            <w:tcW w:w="9555" w:type="dxa"/>
            <w:tcBorders>
              <w:top w:val="single" w:sz="4" w:space="0" w:color="000000"/>
              <w:left w:val="single" w:sz="6" w:space="0" w:color="000000"/>
              <w:bottom w:val="single" w:sz="4" w:space="0" w:color="000000"/>
              <w:right w:val="single" w:sz="4" w:space="0" w:color="000000"/>
            </w:tcBorders>
            <w:vAlign w:val="center"/>
            <w:hideMark/>
          </w:tcPr>
          <w:p w14:paraId="3AFCFA21" w14:textId="19057AFC" w:rsidR="00877657" w:rsidRPr="001D5BA9" w:rsidRDefault="00877657" w:rsidP="001D5BA9">
            <w:pPr>
              <w:spacing w:before="100" w:beforeAutospacing="1" w:after="100" w:afterAutospacing="1"/>
              <w:ind w:left="90" w:right="75"/>
              <w:rPr>
                <w:rFonts w:asciiTheme="majorHAnsi" w:hAnsiTheme="majorHAnsi" w:cs="Times New Roman"/>
                <w:szCs w:val="22"/>
              </w:rPr>
            </w:pPr>
            <w:r w:rsidRPr="001D5BA9">
              <w:rPr>
                <w:rFonts w:asciiTheme="majorHAnsi" w:hAnsiTheme="majorHAnsi" w:cs="Times New Roman"/>
                <w:szCs w:val="22"/>
              </w:rPr>
              <w:t xml:space="preserve">The </w:t>
            </w:r>
            <w:r w:rsidR="009F7B03">
              <w:rPr>
                <w:rFonts w:asciiTheme="majorHAnsi" w:hAnsiTheme="majorHAnsi" w:cs="Times New Roman"/>
                <w:szCs w:val="22"/>
              </w:rPr>
              <w:t>administrator</w:t>
            </w:r>
            <w:r w:rsidRPr="001D5BA9">
              <w:rPr>
                <w:rFonts w:asciiTheme="majorHAnsi" w:hAnsiTheme="majorHAnsi" w:cs="Times New Roman"/>
                <w:szCs w:val="22"/>
              </w:rPr>
              <w:t xml:space="preserve"> schedules the Artifact Review no later than a month prior to the end of school year so that s/he can determine a score for the components to be shared with the counselor at the Summative Meeting in June. It is up to the </w:t>
            </w:r>
            <w:r w:rsidR="009F7B03">
              <w:rPr>
                <w:rFonts w:asciiTheme="majorHAnsi" w:hAnsiTheme="majorHAnsi" w:cs="Times New Roman"/>
                <w:szCs w:val="22"/>
              </w:rPr>
              <w:t>administrator</w:t>
            </w:r>
            <w:r w:rsidR="009F7B03" w:rsidRPr="001D5BA9">
              <w:rPr>
                <w:rFonts w:asciiTheme="majorHAnsi" w:hAnsiTheme="majorHAnsi" w:cs="Times New Roman"/>
                <w:szCs w:val="22"/>
              </w:rPr>
              <w:t xml:space="preserve"> </w:t>
            </w:r>
            <w:r w:rsidRPr="001D5BA9">
              <w:rPr>
                <w:rFonts w:asciiTheme="majorHAnsi" w:hAnsiTheme="majorHAnsi" w:cs="Times New Roman"/>
                <w:szCs w:val="22"/>
              </w:rPr>
              <w:t xml:space="preserve">and counselor to jointly decide whether the Artifact Review will be handled through TalentEd or face-to-face.  </w:t>
            </w:r>
          </w:p>
        </w:tc>
      </w:tr>
    </w:tbl>
    <w:p w14:paraId="14E708A8" w14:textId="7E43DF0F" w:rsidR="00877657" w:rsidRPr="001D3B11" w:rsidRDefault="00877657" w:rsidP="00877657">
      <w:pPr>
        <w:rPr>
          <w:rFonts w:asciiTheme="majorHAnsi" w:hAnsiTheme="majorHAnsi"/>
        </w:rPr>
      </w:pPr>
    </w:p>
    <w:p w14:paraId="0CD12DFA" w14:textId="4FDD761C" w:rsidR="00877657" w:rsidRPr="001D3B11" w:rsidRDefault="00877657" w:rsidP="00877657">
      <w:pPr>
        <w:rPr>
          <w:rFonts w:asciiTheme="majorHAnsi" w:hAnsiTheme="majorHAnsi"/>
        </w:rPr>
      </w:pPr>
    </w:p>
    <w:p w14:paraId="7E08E30A" w14:textId="77777777" w:rsidR="00D01DE4" w:rsidRPr="001D3B11" w:rsidRDefault="00D01DE4" w:rsidP="00877657">
      <w:pPr>
        <w:rPr>
          <w:rFonts w:asciiTheme="majorHAnsi" w:hAnsiTheme="majorHAnsi"/>
        </w:rPr>
        <w:sectPr w:rsidR="00D01DE4" w:rsidRPr="001D3B11" w:rsidSect="00A71C63">
          <w:headerReference w:type="even" r:id="rId62"/>
          <w:headerReference w:type="default" r:id="rId63"/>
          <w:footerReference w:type="even" r:id="rId64"/>
          <w:footerReference w:type="default" r:id="rId65"/>
          <w:headerReference w:type="first" r:id="rId66"/>
          <w:pgSz w:w="12240" w:h="15840"/>
          <w:pgMar w:top="1440" w:right="1440" w:bottom="1440" w:left="1440" w:header="720" w:footer="720" w:gutter="0"/>
          <w:cols w:space="720"/>
          <w:docGrid w:linePitch="360"/>
        </w:sectPr>
      </w:pPr>
    </w:p>
    <w:p w14:paraId="06C29C97" w14:textId="7D940AA8" w:rsidR="00D01DE4" w:rsidRPr="001D3B11" w:rsidRDefault="00FE2E16" w:rsidP="00D01DE4">
      <w:pPr>
        <w:pStyle w:val="Bullet1"/>
        <w:numPr>
          <w:ilvl w:val="0"/>
          <w:numId w:val="0"/>
        </w:numPr>
        <w:rPr>
          <w:rFonts w:asciiTheme="majorHAnsi" w:hAnsiTheme="majorHAnsi"/>
          <w:b/>
        </w:rPr>
      </w:pPr>
      <w:r>
        <w:rPr>
          <w:rFonts w:asciiTheme="majorHAnsi" w:hAnsiTheme="majorHAnsi"/>
          <w:b/>
        </w:rPr>
        <w:lastRenderedPageBreak/>
        <w:t>Appendix 5</w:t>
      </w:r>
      <w:r w:rsidR="00D01DE4" w:rsidRPr="001D3B11">
        <w:rPr>
          <w:rFonts w:asciiTheme="majorHAnsi" w:hAnsiTheme="majorHAnsi"/>
          <w:b/>
        </w:rPr>
        <w:t>.</w:t>
      </w:r>
    </w:p>
    <w:p w14:paraId="29084B38" w14:textId="72FDF41D" w:rsidR="006D0FF2" w:rsidRPr="001D3B11" w:rsidRDefault="006D0FF2" w:rsidP="006D0FF2">
      <w:pPr>
        <w:pStyle w:val="Tabletitle"/>
        <w:spacing w:before="0"/>
        <w:rPr>
          <w:rFonts w:asciiTheme="majorHAnsi" w:hAnsiTheme="majorHAnsi"/>
          <w:b w:val="0"/>
          <w:i/>
        </w:rPr>
      </w:pPr>
      <w:r w:rsidRPr="001D3B11">
        <w:rPr>
          <w:rFonts w:asciiTheme="majorHAnsi" w:hAnsiTheme="majorHAnsi"/>
          <w:b w:val="0"/>
          <w:i/>
        </w:rPr>
        <w:t>U.S. Virgin Islands Guidance Counselor Evaluation Process Suggested Timeline</w:t>
      </w:r>
      <w:r w:rsidR="00D01DE4" w:rsidRPr="001D3B11">
        <w:rPr>
          <w:rFonts w:asciiTheme="majorHAnsi" w:hAnsiTheme="majorHAnsi"/>
          <w:b w:val="0"/>
          <w:i/>
        </w:rPr>
        <w:t>*</w:t>
      </w:r>
    </w:p>
    <w:tbl>
      <w:tblPr>
        <w:tblW w:w="1258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0"/>
        <w:gridCol w:w="806"/>
        <w:gridCol w:w="806"/>
        <w:gridCol w:w="806"/>
        <w:gridCol w:w="806"/>
        <w:gridCol w:w="806"/>
        <w:gridCol w:w="806"/>
        <w:gridCol w:w="806"/>
        <w:gridCol w:w="928"/>
        <w:gridCol w:w="806"/>
        <w:gridCol w:w="806"/>
        <w:gridCol w:w="806"/>
      </w:tblGrid>
      <w:tr w:rsidR="006D0FF2" w:rsidRPr="001D3B11" w14:paraId="268744BD" w14:textId="77777777" w:rsidTr="006D0FF2">
        <w:trPr>
          <w:trHeight w:val="506"/>
        </w:trPr>
        <w:tc>
          <w:tcPr>
            <w:tcW w:w="3600" w:type="dxa"/>
            <w:shd w:val="clear" w:color="auto" w:fill="auto"/>
          </w:tcPr>
          <w:p w14:paraId="285B8925" w14:textId="7F7A0FD4" w:rsidR="006D0FF2" w:rsidRPr="001D3B11" w:rsidRDefault="006D0FF2" w:rsidP="00D95AE8">
            <w:pPr>
              <w:spacing w:before="40" w:after="40"/>
              <w:rPr>
                <w:rFonts w:asciiTheme="majorHAnsi" w:hAnsiTheme="majorHAnsi" w:cs="Times New Roman"/>
                <w:sz w:val="28"/>
                <w:szCs w:val="28"/>
              </w:rPr>
            </w:pPr>
            <w:r w:rsidRPr="001D3B11">
              <w:rPr>
                <w:rFonts w:asciiTheme="majorHAnsi" w:hAnsiTheme="majorHAnsi" w:cs="Times New Roman"/>
                <w:b/>
                <w:sz w:val="28"/>
                <w:szCs w:val="28"/>
              </w:rPr>
              <w:t>Activity</w:t>
            </w:r>
          </w:p>
        </w:tc>
        <w:tc>
          <w:tcPr>
            <w:tcW w:w="806" w:type="dxa"/>
            <w:tcBorders>
              <w:bottom w:val="single" w:sz="4" w:space="0" w:color="auto"/>
            </w:tcBorders>
            <w:shd w:val="clear" w:color="auto" w:fill="auto"/>
          </w:tcPr>
          <w:p w14:paraId="5AA92BED" w14:textId="08BE46FC" w:rsidR="006D0FF2" w:rsidRPr="001D3B11" w:rsidRDefault="006D0FF2" w:rsidP="00D95AE8">
            <w:pPr>
              <w:rPr>
                <w:rFonts w:asciiTheme="majorHAnsi" w:hAnsiTheme="majorHAnsi" w:cs="Times New Roman"/>
                <w:color w:val="FFFFFF" w:themeColor="background1"/>
              </w:rPr>
            </w:pPr>
            <w:r w:rsidRPr="001D3B11">
              <w:rPr>
                <w:rFonts w:asciiTheme="majorHAnsi" w:hAnsiTheme="majorHAnsi" w:cs="Times New Roman"/>
                <w:b/>
                <w:sz w:val="22"/>
                <w:szCs w:val="20"/>
              </w:rPr>
              <w:t>Aug.</w:t>
            </w:r>
          </w:p>
        </w:tc>
        <w:tc>
          <w:tcPr>
            <w:tcW w:w="806" w:type="dxa"/>
            <w:tcBorders>
              <w:bottom w:val="single" w:sz="4" w:space="0" w:color="auto"/>
            </w:tcBorders>
            <w:shd w:val="clear" w:color="auto" w:fill="auto"/>
          </w:tcPr>
          <w:p w14:paraId="27071AFC" w14:textId="06B5D48B" w:rsidR="006D0FF2" w:rsidRPr="001D3B11" w:rsidRDefault="006D0FF2" w:rsidP="00D95AE8">
            <w:pPr>
              <w:rPr>
                <w:rFonts w:asciiTheme="majorHAnsi" w:hAnsiTheme="majorHAnsi" w:cs="Times New Roman"/>
                <w:color w:val="CCFFCC"/>
                <w:highlight w:val="yellow"/>
              </w:rPr>
            </w:pPr>
            <w:r w:rsidRPr="001D3B11">
              <w:rPr>
                <w:rFonts w:asciiTheme="majorHAnsi" w:hAnsiTheme="majorHAnsi" w:cs="Times New Roman"/>
                <w:b/>
                <w:sz w:val="22"/>
                <w:szCs w:val="20"/>
              </w:rPr>
              <w:t>Sept.</w:t>
            </w:r>
          </w:p>
        </w:tc>
        <w:tc>
          <w:tcPr>
            <w:tcW w:w="806" w:type="dxa"/>
            <w:tcBorders>
              <w:bottom w:val="single" w:sz="4" w:space="0" w:color="auto"/>
            </w:tcBorders>
            <w:shd w:val="clear" w:color="auto" w:fill="auto"/>
          </w:tcPr>
          <w:p w14:paraId="56A30100" w14:textId="08A7854F" w:rsidR="006D0FF2" w:rsidRPr="001D3B11" w:rsidRDefault="006D0FF2" w:rsidP="00D95AE8">
            <w:pPr>
              <w:rPr>
                <w:rFonts w:asciiTheme="majorHAnsi" w:hAnsiTheme="majorHAnsi" w:cs="Times New Roman"/>
                <w:color w:val="CCFFCC"/>
                <w:highlight w:val="yellow"/>
              </w:rPr>
            </w:pPr>
            <w:r w:rsidRPr="001D3B11">
              <w:rPr>
                <w:rFonts w:asciiTheme="majorHAnsi" w:hAnsiTheme="majorHAnsi" w:cs="Times New Roman"/>
                <w:b/>
                <w:sz w:val="22"/>
                <w:szCs w:val="20"/>
              </w:rPr>
              <w:t>Oct.</w:t>
            </w:r>
          </w:p>
        </w:tc>
        <w:tc>
          <w:tcPr>
            <w:tcW w:w="806" w:type="dxa"/>
            <w:tcBorders>
              <w:bottom w:val="single" w:sz="4" w:space="0" w:color="auto"/>
            </w:tcBorders>
            <w:shd w:val="clear" w:color="auto" w:fill="auto"/>
          </w:tcPr>
          <w:p w14:paraId="466A3378" w14:textId="1DB1CCA4" w:rsidR="006D0FF2" w:rsidRPr="001D3B11" w:rsidRDefault="006D0FF2" w:rsidP="00D95AE8">
            <w:pPr>
              <w:rPr>
                <w:rFonts w:asciiTheme="majorHAnsi" w:hAnsiTheme="majorHAnsi" w:cs="Times New Roman"/>
              </w:rPr>
            </w:pPr>
            <w:r w:rsidRPr="001D3B11">
              <w:rPr>
                <w:rFonts w:asciiTheme="majorHAnsi" w:hAnsiTheme="majorHAnsi" w:cs="Times New Roman"/>
                <w:b/>
                <w:sz w:val="22"/>
                <w:szCs w:val="20"/>
              </w:rPr>
              <w:t>Nov.</w:t>
            </w:r>
          </w:p>
        </w:tc>
        <w:tc>
          <w:tcPr>
            <w:tcW w:w="806" w:type="dxa"/>
            <w:tcBorders>
              <w:bottom w:val="single" w:sz="4" w:space="0" w:color="auto"/>
            </w:tcBorders>
            <w:shd w:val="clear" w:color="auto" w:fill="auto"/>
          </w:tcPr>
          <w:p w14:paraId="73454D98" w14:textId="4904781C" w:rsidR="006D0FF2" w:rsidRPr="001D3B11" w:rsidRDefault="006D0FF2" w:rsidP="00D95AE8">
            <w:pPr>
              <w:rPr>
                <w:rFonts w:asciiTheme="majorHAnsi" w:hAnsiTheme="majorHAnsi" w:cs="Times New Roman"/>
              </w:rPr>
            </w:pPr>
            <w:r w:rsidRPr="001D3B11">
              <w:rPr>
                <w:rFonts w:asciiTheme="majorHAnsi" w:hAnsiTheme="majorHAnsi" w:cs="Times New Roman"/>
                <w:b/>
                <w:sz w:val="22"/>
                <w:szCs w:val="20"/>
              </w:rPr>
              <w:t>Dec.</w:t>
            </w:r>
          </w:p>
        </w:tc>
        <w:tc>
          <w:tcPr>
            <w:tcW w:w="806" w:type="dxa"/>
            <w:tcBorders>
              <w:bottom w:val="single" w:sz="4" w:space="0" w:color="auto"/>
            </w:tcBorders>
            <w:shd w:val="clear" w:color="auto" w:fill="auto"/>
          </w:tcPr>
          <w:p w14:paraId="44BEB99A" w14:textId="4B809D6B" w:rsidR="006D0FF2" w:rsidRPr="001D3B11" w:rsidRDefault="006D0FF2" w:rsidP="00D95AE8">
            <w:pPr>
              <w:rPr>
                <w:rFonts w:asciiTheme="majorHAnsi" w:hAnsiTheme="majorHAnsi" w:cs="Times New Roman"/>
              </w:rPr>
            </w:pPr>
            <w:r w:rsidRPr="001D3B11">
              <w:rPr>
                <w:rFonts w:asciiTheme="majorHAnsi" w:hAnsiTheme="majorHAnsi" w:cs="Times New Roman"/>
                <w:b/>
                <w:sz w:val="22"/>
                <w:szCs w:val="20"/>
              </w:rPr>
              <w:t>Jan.</w:t>
            </w:r>
          </w:p>
        </w:tc>
        <w:tc>
          <w:tcPr>
            <w:tcW w:w="806" w:type="dxa"/>
            <w:tcBorders>
              <w:bottom w:val="single" w:sz="4" w:space="0" w:color="auto"/>
            </w:tcBorders>
            <w:shd w:val="clear" w:color="auto" w:fill="auto"/>
          </w:tcPr>
          <w:p w14:paraId="63E32CAC" w14:textId="2023E425" w:rsidR="006D0FF2" w:rsidRPr="001D3B11" w:rsidRDefault="006D0FF2" w:rsidP="00D95AE8">
            <w:pPr>
              <w:rPr>
                <w:rFonts w:asciiTheme="majorHAnsi" w:hAnsiTheme="majorHAnsi" w:cs="Times New Roman"/>
              </w:rPr>
            </w:pPr>
            <w:r w:rsidRPr="001D3B11">
              <w:rPr>
                <w:rFonts w:asciiTheme="majorHAnsi" w:hAnsiTheme="majorHAnsi" w:cs="Times New Roman"/>
                <w:b/>
                <w:sz w:val="22"/>
                <w:szCs w:val="20"/>
              </w:rPr>
              <w:t>Feb.</w:t>
            </w:r>
          </w:p>
        </w:tc>
        <w:tc>
          <w:tcPr>
            <w:tcW w:w="928" w:type="dxa"/>
            <w:tcBorders>
              <w:bottom w:val="single" w:sz="4" w:space="0" w:color="auto"/>
            </w:tcBorders>
            <w:shd w:val="clear" w:color="auto" w:fill="auto"/>
          </w:tcPr>
          <w:p w14:paraId="1D35B99F" w14:textId="1BF423DA" w:rsidR="006D0FF2" w:rsidRPr="001D3B11" w:rsidRDefault="006D0FF2" w:rsidP="00D95AE8">
            <w:pPr>
              <w:rPr>
                <w:rFonts w:asciiTheme="majorHAnsi" w:hAnsiTheme="majorHAnsi" w:cs="Times New Roman"/>
              </w:rPr>
            </w:pPr>
            <w:r w:rsidRPr="001D3B11">
              <w:rPr>
                <w:rFonts w:asciiTheme="majorHAnsi" w:hAnsiTheme="majorHAnsi" w:cs="Times New Roman"/>
                <w:b/>
                <w:sz w:val="22"/>
                <w:szCs w:val="20"/>
              </w:rPr>
              <w:t>Mar.</w:t>
            </w:r>
          </w:p>
        </w:tc>
        <w:tc>
          <w:tcPr>
            <w:tcW w:w="806" w:type="dxa"/>
            <w:tcBorders>
              <w:bottom w:val="single" w:sz="4" w:space="0" w:color="auto"/>
            </w:tcBorders>
            <w:shd w:val="clear" w:color="auto" w:fill="auto"/>
          </w:tcPr>
          <w:p w14:paraId="311EDB42" w14:textId="001035D2" w:rsidR="006D0FF2" w:rsidRPr="001D3B11" w:rsidRDefault="006D0FF2" w:rsidP="00D95AE8">
            <w:pPr>
              <w:rPr>
                <w:rFonts w:asciiTheme="majorHAnsi" w:hAnsiTheme="majorHAnsi" w:cs="Times New Roman"/>
              </w:rPr>
            </w:pPr>
            <w:r w:rsidRPr="001D3B11">
              <w:rPr>
                <w:rFonts w:asciiTheme="majorHAnsi" w:hAnsiTheme="majorHAnsi" w:cs="Times New Roman"/>
                <w:b/>
                <w:sz w:val="22"/>
                <w:szCs w:val="20"/>
              </w:rPr>
              <w:t>Apr.</w:t>
            </w:r>
          </w:p>
        </w:tc>
        <w:tc>
          <w:tcPr>
            <w:tcW w:w="806" w:type="dxa"/>
            <w:tcBorders>
              <w:bottom w:val="single" w:sz="4" w:space="0" w:color="auto"/>
            </w:tcBorders>
            <w:shd w:val="clear" w:color="auto" w:fill="auto"/>
          </w:tcPr>
          <w:p w14:paraId="07CE4C4B" w14:textId="08ED61AE" w:rsidR="006D0FF2" w:rsidRPr="001D3B11" w:rsidRDefault="006D0FF2" w:rsidP="00D95AE8">
            <w:pPr>
              <w:rPr>
                <w:rFonts w:asciiTheme="majorHAnsi" w:hAnsiTheme="majorHAnsi" w:cs="Times New Roman"/>
              </w:rPr>
            </w:pPr>
            <w:r w:rsidRPr="001D3B11">
              <w:rPr>
                <w:rFonts w:asciiTheme="majorHAnsi" w:hAnsiTheme="majorHAnsi" w:cs="Times New Roman"/>
                <w:b/>
                <w:sz w:val="22"/>
                <w:szCs w:val="20"/>
              </w:rPr>
              <w:t>May</w:t>
            </w:r>
          </w:p>
        </w:tc>
        <w:tc>
          <w:tcPr>
            <w:tcW w:w="806" w:type="dxa"/>
            <w:tcBorders>
              <w:bottom w:val="single" w:sz="4" w:space="0" w:color="auto"/>
            </w:tcBorders>
          </w:tcPr>
          <w:p w14:paraId="1051A082" w14:textId="15C90005" w:rsidR="006D0FF2" w:rsidRPr="001D3B11" w:rsidRDefault="006D0FF2" w:rsidP="00D95AE8">
            <w:pPr>
              <w:rPr>
                <w:rFonts w:asciiTheme="majorHAnsi" w:hAnsiTheme="majorHAnsi" w:cs="Times New Roman"/>
              </w:rPr>
            </w:pPr>
            <w:r w:rsidRPr="001D3B11">
              <w:rPr>
                <w:rFonts w:asciiTheme="majorHAnsi" w:hAnsiTheme="majorHAnsi" w:cs="Times New Roman"/>
                <w:b/>
                <w:sz w:val="22"/>
                <w:szCs w:val="20"/>
              </w:rPr>
              <w:t>June</w:t>
            </w:r>
          </w:p>
        </w:tc>
      </w:tr>
      <w:tr w:rsidR="00A1072D" w:rsidRPr="001D3B11" w14:paraId="0BDE5162" w14:textId="77777777" w:rsidTr="00D95AE8">
        <w:trPr>
          <w:trHeight w:val="506"/>
        </w:trPr>
        <w:tc>
          <w:tcPr>
            <w:tcW w:w="3600" w:type="dxa"/>
            <w:shd w:val="clear" w:color="auto" w:fill="auto"/>
            <w:vAlign w:val="center"/>
          </w:tcPr>
          <w:p w14:paraId="3EA20DBA" w14:textId="584DAA03" w:rsidR="00A1072D" w:rsidRPr="001D3B11" w:rsidRDefault="005D58D2" w:rsidP="00D95AE8">
            <w:pPr>
              <w:spacing w:before="40" w:after="40"/>
              <w:rPr>
                <w:rFonts w:asciiTheme="majorHAnsi" w:hAnsiTheme="majorHAnsi" w:cs="Times New Roman"/>
              </w:rPr>
            </w:pPr>
            <w:r w:rsidRPr="001D3B11">
              <w:rPr>
                <w:rFonts w:asciiTheme="majorHAnsi" w:hAnsiTheme="majorHAnsi" w:cs="Times New Roman"/>
              </w:rPr>
              <w:t>Complete Evaluation Planning Form</w:t>
            </w:r>
          </w:p>
        </w:tc>
        <w:tc>
          <w:tcPr>
            <w:tcW w:w="806" w:type="dxa"/>
            <w:tcBorders>
              <w:bottom w:val="single" w:sz="4" w:space="0" w:color="auto"/>
            </w:tcBorders>
            <w:shd w:val="clear" w:color="auto" w:fill="auto"/>
          </w:tcPr>
          <w:p w14:paraId="69F573C2" w14:textId="77777777" w:rsidR="00A1072D" w:rsidRPr="001D3B11" w:rsidRDefault="00A1072D" w:rsidP="00D95AE8">
            <w:pPr>
              <w:rPr>
                <w:rFonts w:asciiTheme="majorHAnsi" w:hAnsiTheme="majorHAnsi" w:cs="Times New Roman"/>
                <w:color w:val="FFFFFF" w:themeColor="background1"/>
              </w:rPr>
            </w:pPr>
          </w:p>
        </w:tc>
        <w:tc>
          <w:tcPr>
            <w:tcW w:w="806" w:type="dxa"/>
            <w:tcBorders>
              <w:bottom w:val="single" w:sz="4" w:space="0" w:color="auto"/>
            </w:tcBorders>
            <w:shd w:val="clear" w:color="auto" w:fill="00FF00"/>
          </w:tcPr>
          <w:p w14:paraId="0866C0F5" w14:textId="77777777" w:rsidR="00A1072D" w:rsidRPr="001D3B11" w:rsidRDefault="00A1072D" w:rsidP="00D95AE8">
            <w:pPr>
              <w:rPr>
                <w:rFonts w:asciiTheme="majorHAnsi" w:hAnsiTheme="majorHAnsi" w:cs="Times New Roman"/>
                <w:color w:val="CCFFCC"/>
                <w:highlight w:val="yellow"/>
              </w:rPr>
            </w:pPr>
          </w:p>
        </w:tc>
        <w:tc>
          <w:tcPr>
            <w:tcW w:w="806" w:type="dxa"/>
            <w:tcBorders>
              <w:bottom w:val="single" w:sz="4" w:space="0" w:color="auto"/>
            </w:tcBorders>
            <w:shd w:val="clear" w:color="auto" w:fill="00FF00"/>
          </w:tcPr>
          <w:p w14:paraId="6905248F" w14:textId="77777777" w:rsidR="00A1072D" w:rsidRPr="001D3B11" w:rsidRDefault="00A1072D" w:rsidP="00D95AE8">
            <w:pPr>
              <w:rPr>
                <w:rFonts w:asciiTheme="majorHAnsi" w:hAnsiTheme="majorHAnsi" w:cs="Times New Roman"/>
                <w:color w:val="CCFFCC"/>
                <w:highlight w:val="yellow"/>
              </w:rPr>
            </w:pPr>
          </w:p>
        </w:tc>
        <w:tc>
          <w:tcPr>
            <w:tcW w:w="806" w:type="dxa"/>
            <w:tcBorders>
              <w:bottom w:val="single" w:sz="4" w:space="0" w:color="auto"/>
            </w:tcBorders>
            <w:shd w:val="clear" w:color="auto" w:fill="auto"/>
          </w:tcPr>
          <w:p w14:paraId="05586C93" w14:textId="77777777" w:rsidR="00A1072D" w:rsidRPr="001D3B11" w:rsidRDefault="00A1072D" w:rsidP="00D95AE8">
            <w:pPr>
              <w:rPr>
                <w:rFonts w:asciiTheme="majorHAnsi" w:hAnsiTheme="majorHAnsi" w:cs="Times New Roman"/>
              </w:rPr>
            </w:pPr>
          </w:p>
        </w:tc>
        <w:tc>
          <w:tcPr>
            <w:tcW w:w="806" w:type="dxa"/>
            <w:tcBorders>
              <w:bottom w:val="single" w:sz="4" w:space="0" w:color="auto"/>
            </w:tcBorders>
            <w:shd w:val="clear" w:color="auto" w:fill="auto"/>
          </w:tcPr>
          <w:p w14:paraId="2C4A0916" w14:textId="77777777" w:rsidR="00A1072D" w:rsidRPr="001D3B11" w:rsidRDefault="00A1072D" w:rsidP="00D95AE8">
            <w:pPr>
              <w:rPr>
                <w:rFonts w:asciiTheme="majorHAnsi" w:hAnsiTheme="majorHAnsi" w:cs="Times New Roman"/>
              </w:rPr>
            </w:pPr>
          </w:p>
        </w:tc>
        <w:tc>
          <w:tcPr>
            <w:tcW w:w="806" w:type="dxa"/>
            <w:tcBorders>
              <w:bottom w:val="single" w:sz="4" w:space="0" w:color="auto"/>
            </w:tcBorders>
            <w:shd w:val="clear" w:color="auto" w:fill="auto"/>
          </w:tcPr>
          <w:p w14:paraId="2F4B67FC" w14:textId="77777777" w:rsidR="00A1072D" w:rsidRPr="001D3B11" w:rsidRDefault="00A1072D" w:rsidP="00D95AE8">
            <w:pPr>
              <w:rPr>
                <w:rFonts w:asciiTheme="majorHAnsi" w:hAnsiTheme="majorHAnsi" w:cs="Times New Roman"/>
              </w:rPr>
            </w:pPr>
          </w:p>
        </w:tc>
        <w:tc>
          <w:tcPr>
            <w:tcW w:w="806" w:type="dxa"/>
            <w:tcBorders>
              <w:bottom w:val="single" w:sz="4" w:space="0" w:color="auto"/>
            </w:tcBorders>
            <w:shd w:val="clear" w:color="auto" w:fill="auto"/>
          </w:tcPr>
          <w:p w14:paraId="7AE103F6" w14:textId="77777777" w:rsidR="00A1072D" w:rsidRPr="001D3B11" w:rsidRDefault="00A1072D" w:rsidP="00D95AE8">
            <w:pPr>
              <w:rPr>
                <w:rFonts w:asciiTheme="majorHAnsi" w:hAnsiTheme="majorHAnsi" w:cs="Times New Roman"/>
              </w:rPr>
            </w:pPr>
          </w:p>
        </w:tc>
        <w:tc>
          <w:tcPr>
            <w:tcW w:w="928" w:type="dxa"/>
            <w:tcBorders>
              <w:bottom w:val="single" w:sz="4" w:space="0" w:color="auto"/>
            </w:tcBorders>
            <w:shd w:val="clear" w:color="auto" w:fill="auto"/>
          </w:tcPr>
          <w:p w14:paraId="2561F745" w14:textId="77777777" w:rsidR="00A1072D" w:rsidRPr="001D3B11" w:rsidRDefault="00A1072D" w:rsidP="00D95AE8">
            <w:pPr>
              <w:rPr>
                <w:rFonts w:asciiTheme="majorHAnsi" w:hAnsiTheme="majorHAnsi" w:cs="Times New Roman"/>
              </w:rPr>
            </w:pPr>
          </w:p>
        </w:tc>
        <w:tc>
          <w:tcPr>
            <w:tcW w:w="806" w:type="dxa"/>
            <w:tcBorders>
              <w:bottom w:val="single" w:sz="4" w:space="0" w:color="auto"/>
            </w:tcBorders>
            <w:shd w:val="clear" w:color="auto" w:fill="auto"/>
          </w:tcPr>
          <w:p w14:paraId="3A57D221" w14:textId="77777777" w:rsidR="00A1072D" w:rsidRPr="001D3B11" w:rsidRDefault="00A1072D" w:rsidP="00D95AE8">
            <w:pPr>
              <w:rPr>
                <w:rFonts w:asciiTheme="majorHAnsi" w:hAnsiTheme="majorHAnsi" w:cs="Times New Roman"/>
              </w:rPr>
            </w:pPr>
          </w:p>
        </w:tc>
        <w:tc>
          <w:tcPr>
            <w:tcW w:w="806" w:type="dxa"/>
            <w:tcBorders>
              <w:bottom w:val="single" w:sz="4" w:space="0" w:color="auto"/>
            </w:tcBorders>
            <w:shd w:val="clear" w:color="auto" w:fill="auto"/>
          </w:tcPr>
          <w:p w14:paraId="56252171" w14:textId="77777777" w:rsidR="00A1072D" w:rsidRPr="001D3B11" w:rsidRDefault="00A1072D" w:rsidP="00D95AE8">
            <w:pPr>
              <w:rPr>
                <w:rFonts w:asciiTheme="majorHAnsi" w:hAnsiTheme="majorHAnsi" w:cs="Times New Roman"/>
              </w:rPr>
            </w:pPr>
          </w:p>
        </w:tc>
        <w:tc>
          <w:tcPr>
            <w:tcW w:w="806" w:type="dxa"/>
            <w:tcBorders>
              <w:bottom w:val="single" w:sz="4" w:space="0" w:color="auto"/>
            </w:tcBorders>
          </w:tcPr>
          <w:p w14:paraId="6980C3A4" w14:textId="77777777" w:rsidR="00A1072D" w:rsidRPr="001D3B11" w:rsidRDefault="00A1072D" w:rsidP="00D95AE8">
            <w:pPr>
              <w:rPr>
                <w:rFonts w:asciiTheme="majorHAnsi" w:hAnsiTheme="majorHAnsi" w:cs="Times New Roman"/>
              </w:rPr>
            </w:pPr>
          </w:p>
        </w:tc>
      </w:tr>
      <w:tr w:rsidR="00A1072D" w:rsidRPr="001D3B11" w14:paraId="7CDBEB12" w14:textId="77777777" w:rsidTr="00D95AE8">
        <w:trPr>
          <w:trHeight w:val="506"/>
        </w:trPr>
        <w:tc>
          <w:tcPr>
            <w:tcW w:w="3600" w:type="dxa"/>
            <w:shd w:val="clear" w:color="auto" w:fill="auto"/>
            <w:vAlign w:val="center"/>
          </w:tcPr>
          <w:p w14:paraId="6AE4D82B" w14:textId="32CE40D3" w:rsidR="00A1072D" w:rsidRPr="001D3B11" w:rsidRDefault="00A1072D" w:rsidP="005D58D2">
            <w:pPr>
              <w:spacing w:before="40" w:after="40"/>
              <w:rPr>
                <w:rFonts w:asciiTheme="majorHAnsi" w:hAnsiTheme="majorHAnsi" w:cs="Times New Roman"/>
              </w:rPr>
            </w:pPr>
            <w:r w:rsidRPr="001D3B11">
              <w:rPr>
                <w:rFonts w:asciiTheme="majorHAnsi" w:hAnsiTheme="majorHAnsi" w:cs="Times New Roman"/>
              </w:rPr>
              <w:t xml:space="preserve">Discuss </w:t>
            </w:r>
            <w:r w:rsidR="005D58D2" w:rsidRPr="001D3B11">
              <w:rPr>
                <w:rFonts w:asciiTheme="majorHAnsi" w:hAnsiTheme="majorHAnsi" w:cs="Times New Roman"/>
              </w:rPr>
              <w:t xml:space="preserve">PGP, </w:t>
            </w:r>
            <w:r w:rsidR="006961C2" w:rsidRPr="001D3B11">
              <w:rPr>
                <w:rFonts w:asciiTheme="majorHAnsi" w:hAnsiTheme="majorHAnsi" w:cs="Times New Roman"/>
              </w:rPr>
              <w:t xml:space="preserve">1 </w:t>
            </w:r>
            <w:r w:rsidR="005D58D2" w:rsidRPr="001D3B11">
              <w:rPr>
                <w:rFonts w:asciiTheme="majorHAnsi" w:hAnsiTheme="majorHAnsi" w:cs="Times New Roman"/>
              </w:rPr>
              <w:t>school-wide component and 3 choice components with administrator at Evaluation</w:t>
            </w:r>
            <w:r w:rsidRPr="001D3B11">
              <w:rPr>
                <w:rFonts w:asciiTheme="majorHAnsi" w:hAnsiTheme="majorHAnsi" w:cs="Times New Roman"/>
              </w:rPr>
              <w:t xml:space="preserve"> Planning Meeting.</w:t>
            </w:r>
          </w:p>
        </w:tc>
        <w:tc>
          <w:tcPr>
            <w:tcW w:w="806" w:type="dxa"/>
            <w:tcBorders>
              <w:bottom w:val="single" w:sz="4" w:space="0" w:color="auto"/>
            </w:tcBorders>
            <w:shd w:val="clear" w:color="auto" w:fill="auto"/>
          </w:tcPr>
          <w:p w14:paraId="6845D2F8" w14:textId="77777777" w:rsidR="00A1072D" w:rsidRPr="001D3B11" w:rsidRDefault="00A1072D" w:rsidP="00D95AE8">
            <w:pPr>
              <w:rPr>
                <w:rFonts w:asciiTheme="majorHAnsi" w:hAnsiTheme="majorHAnsi" w:cs="Times New Roman"/>
                <w:color w:val="FFFFFF" w:themeColor="background1"/>
              </w:rPr>
            </w:pPr>
          </w:p>
        </w:tc>
        <w:tc>
          <w:tcPr>
            <w:tcW w:w="806" w:type="dxa"/>
            <w:tcBorders>
              <w:bottom w:val="single" w:sz="4" w:space="0" w:color="auto"/>
            </w:tcBorders>
            <w:shd w:val="clear" w:color="auto" w:fill="FFCC00"/>
          </w:tcPr>
          <w:p w14:paraId="59BB5CEB" w14:textId="77777777" w:rsidR="00A1072D" w:rsidRPr="001D3B11" w:rsidRDefault="00A1072D" w:rsidP="00D95AE8">
            <w:pPr>
              <w:rPr>
                <w:rFonts w:asciiTheme="majorHAnsi" w:hAnsiTheme="majorHAnsi" w:cs="Times New Roman"/>
                <w:color w:val="CCFFCC"/>
                <w:highlight w:val="yellow"/>
              </w:rPr>
            </w:pPr>
          </w:p>
        </w:tc>
        <w:tc>
          <w:tcPr>
            <w:tcW w:w="806" w:type="dxa"/>
            <w:tcBorders>
              <w:bottom w:val="single" w:sz="4" w:space="0" w:color="auto"/>
            </w:tcBorders>
            <w:shd w:val="clear" w:color="auto" w:fill="FFCC00"/>
          </w:tcPr>
          <w:p w14:paraId="03E881A3" w14:textId="77777777" w:rsidR="00A1072D" w:rsidRPr="001D3B11" w:rsidRDefault="00A1072D" w:rsidP="00D95AE8">
            <w:pPr>
              <w:rPr>
                <w:rFonts w:asciiTheme="majorHAnsi" w:hAnsiTheme="majorHAnsi" w:cs="Times New Roman"/>
                <w:color w:val="CCFFCC"/>
                <w:highlight w:val="yellow"/>
              </w:rPr>
            </w:pPr>
          </w:p>
        </w:tc>
        <w:tc>
          <w:tcPr>
            <w:tcW w:w="806" w:type="dxa"/>
            <w:shd w:val="clear" w:color="auto" w:fill="auto"/>
          </w:tcPr>
          <w:p w14:paraId="09C1EAAA" w14:textId="77777777" w:rsidR="00A1072D" w:rsidRPr="001D3B11" w:rsidRDefault="00A1072D" w:rsidP="00D95AE8">
            <w:pPr>
              <w:rPr>
                <w:rFonts w:asciiTheme="majorHAnsi" w:hAnsiTheme="majorHAnsi" w:cs="Times New Roman"/>
              </w:rPr>
            </w:pPr>
          </w:p>
        </w:tc>
        <w:tc>
          <w:tcPr>
            <w:tcW w:w="806" w:type="dxa"/>
            <w:shd w:val="clear" w:color="auto" w:fill="auto"/>
          </w:tcPr>
          <w:p w14:paraId="6F5421D2" w14:textId="77777777" w:rsidR="00A1072D" w:rsidRPr="001D3B11" w:rsidRDefault="00A1072D" w:rsidP="00D95AE8">
            <w:pPr>
              <w:rPr>
                <w:rFonts w:asciiTheme="majorHAnsi" w:hAnsiTheme="majorHAnsi" w:cs="Times New Roman"/>
              </w:rPr>
            </w:pPr>
          </w:p>
        </w:tc>
        <w:tc>
          <w:tcPr>
            <w:tcW w:w="806" w:type="dxa"/>
            <w:tcBorders>
              <w:bottom w:val="single" w:sz="4" w:space="0" w:color="auto"/>
            </w:tcBorders>
            <w:shd w:val="clear" w:color="auto" w:fill="auto"/>
          </w:tcPr>
          <w:p w14:paraId="09A2599F" w14:textId="77777777" w:rsidR="00A1072D" w:rsidRPr="001D3B11" w:rsidRDefault="00A1072D" w:rsidP="00D95AE8">
            <w:pPr>
              <w:rPr>
                <w:rFonts w:asciiTheme="majorHAnsi" w:hAnsiTheme="majorHAnsi" w:cs="Times New Roman"/>
              </w:rPr>
            </w:pPr>
          </w:p>
        </w:tc>
        <w:tc>
          <w:tcPr>
            <w:tcW w:w="806" w:type="dxa"/>
            <w:shd w:val="clear" w:color="auto" w:fill="auto"/>
          </w:tcPr>
          <w:p w14:paraId="3454E4A1" w14:textId="77777777" w:rsidR="00A1072D" w:rsidRPr="001D3B11" w:rsidRDefault="00A1072D" w:rsidP="00D95AE8">
            <w:pPr>
              <w:rPr>
                <w:rFonts w:asciiTheme="majorHAnsi" w:hAnsiTheme="majorHAnsi" w:cs="Times New Roman"/>
              </w:rPr>
            </w:pPr>
          </w:p>
        </w:tc>
        <w:tc>
          <w:tcPr>
            <w:tcW w:w="928" w:type="dxa"/>
            <w:shd w:val="clear" w:color="auto" w:fill="auto"/>
          </w:tcPr>
          <w:p w14:paraId="37D3D359" w14:textId="77777777" w:rsidR="00A1072D" w:rsidRPr="001D3B11" w:rsidRDefault="00A1072D" w:rsidP="00D95AE8">
            <w:pPr>
              <w:rPr>
                <w:rFonts w:asciiTheme="majorHAnsi" w:hAnsiTheme="majorHAnsi" w:cs="Times New Roman"/>
              </w:rPr>
            </w:pPr>
          </w:p>
        </w:tc>
        <w:tc>
          <w:tcPr>
            <w:tcW w:w="806" w:type="dxa"/>
            <w:shd w:val="clear" w:color="auto" w:fill="auto"/>
          </w:tcPr>
          <w:p w14:paraId="545FD586" w14:textId="77777777" w:rsidR="00A1072D" w:rsidRPr="001D3B11" w:rsidRDefault="00A1072D" w:rsidP="00D95AE8">
            <w:pPr>
              <w:rPr>
                <w:rFonts w:asciiTheme="majorHAnsi" w:hAnsiTheme="majorHAnsi" w:cs="Times New Roman"/>
              </w:rPr>
            </w:pPr>
          </w:p>
        </w:tc>
        <w:tc>
          <w:tcPr>
            <w:tcW w:w="806" w:type="dxa"/>
            <w:shd w:val="clear" w:color="auto" w:fill="auto"/>
          </w:tcPr>
          <w:p w14:paraId="7B8F4780" w14:textId="77777777" w:rsidR="00A1072D" w:rsidRPr="001D3B11" w:rsidRDefault="00A1072D" w:rsidP="00D95AE8">
            <w:pPr>
              <w:rPr>
                <w:rFonts w:asciiTheme="majorHAnsi" w:hAnsiTheme="majorHAnsi" w:cs="Times New Roman"/>
              </w:rPr>
            </w:pPr>
          </w:p>
        </w:tc>
        <w:tc>
          <w:tcPr>
            <w:tcW w:w="806" w:type="dxa"/>
            <w:tcBorders>
              <w:bottom w:val="single" w:sz="4" w:space="0" w:color="auto"/>
            </w:tcBorders>
          </w:tcPr>
          <w:p w14:paraId="42B6E0D4" w14:textId="77777777" w:rsidR="00A1072D" w:rsidRPr="001D3B11" w:rsidRDefault="00A1072D" w:rsidP="00D95AE8">
            <w:pPr>
              <w:rPr>
                <w:rFonts w:asciiTheme="majorHAnsi" w:hAnsiTheme="majorHAnsi" w:cs="Times New Roman"/>
              </w:rPr>
            </w:pPr>
          </w:p>
        </w:tc>
      </w:tr>
      <w:tr w:rsidR="00A1072D" w:rsidRPr="001D3B11" w14:paraId="7E4E1743" w14:textId="77777777" w:rsidTr="00D95AE8">
        <w:trPr>
          <w:trHeight w:val="506"/>
        </w:trPr>
        <w:tc>
          <w:tcPr>
            <w:tcW w:w="3600" w:type="dxa"/>
            <w:shd w:val="clear" w:color="auto" w:fill="auto"/>
            <w:vAlign w:val="center"/>
          </w:tcPr>
          <w:p w14:paraId="1BD60B60" w14:textId="77777777" w:rsidR="00A1072D" w:rsidRPr="001D3B11" w:rsidRDefault="00A1072D" w:rsidP="00D95AE8">
            <w:pPr>
              <w:spacing w:before="40" w:after="40"/>
              <w:rPr>
                <w:rFonts w:asciiTheme="majorHAnsi" w:hAnsiTheme="majorHAnsi" w:cs="Times New Roman"/>
              </w:rPr>
            </w:pPr>
            <w:r w:rsidRPr="001D3B11">
              <w:rPr>
                <w:rFonts w:asciiTheme="majorHAnsi" w:hAnsiTheme="majorHAnsi" w:cs="Times New Roman"/>
              </w:rPr>
              <w:t>Implementation of PGP goals</w:t>
            </w:r>
          </w:p>
        </w:tc>
        <w:tc>
          <w:tcPr>
            <w:tcW w:w="806" w:type="dxa"/>
            <w:tcBorders>
              <w:bottom w:val="single" w:sz="4" w:space="0" w:color="auto"/>
            </w:tcBorders>
            <w:shd w:val="clear" w:color="auto" w:fill="auto"/>
          </w:tcPr>
          <w:p w14:paraId="7D7F22D6" w14:textId="77777777" w:rsidR="00A1072D" w:rsidRPr="001D3B11" w:rsidRDefault="00A1072D" w:rsidP="00D95AE8">
            <w:pPr>
              <w:rPr>
                <w:rFonts w:asciiTheme="majorHAnsi" w:hAnsiTheme="majorHAnsi" w:cs="Times New Roman"/>
                <w:color w:val="FFFFFF" w:themeColor="background1"/>
              </w:rPr>
            </w:pPr>
          </w:p>
        </w:tc>
        <w:tc>
          <w:tcPr>
            <w:tcW w:w="806" w:type="dxa"/>
            <w:tcBorders>
              <w:bottom w:val="single" w:sz="4" w:space="0" w:color="auto"/>
            </w:tcBorders>
            <w:shd w:val="clear" w:color="auto" w:fill="auto"/>
          </w:tcPr>
          <w:p w14:paraId="11685817" w14:textId="77777777" w:rsidR="00A1072D" w:rsidRPr="001D3B11" w:rsidRDefault="00A1072D" w:rsidP="00D95AE8">
            <w:pPr>
              <w:rPr>
                <w:rFonts w:asciiTheme="majorHAnsi" w:hAnsiTheme="majorHAnsi" w:cs="Times New Roman"/>
                <w:color w:val="CCFFCC"/>
                <w:highlight w:val="yellow"/>
              </w:rPr>
            </w:pPr>
          </w:p>
        </w:tc>
        <w:tc>
          <w:tcPr>
            <w:tcW w:w="806" w:type="dxa"/>
            <w:tcBorders>
              <w:bottom w:val="single" w:sz="4" w:space="0" w:color="auto"/>
            </w:tcBorders>
            <w:shd w:val="clear" w:color="auto" w:fill="FFFF00"/>
          </w:tcPr>
          <w:p w14:paraId="6B083701" w14:textId="77777777" w:rsidR="00A1072D" w:rsidRPr="001D3B11" w:rsidRDefault="00A1072D" w:rsidP="00D95AE8">
            <w:pPr>
              <w:rPr>
                <w:rFonts w:asciiTheme="majorHAnsi" w:hAnsiTheme="majorHAnsi" w:cs="Times New Roman"/>
                <w:color w:val="CCFFCC"/>
                <w:highlight w:val="yellow"/>
              </w:rPr>
            </w:pPr>
          </w:p>
        </w:tc>
        <w:tc>
          <w:tcPr>
            <w:tcW w:w="806" w:type="dxa"/>
            <w:tcBorders>
              <w:bottom w:val="single" w:sz="4" w:space="0" w:color="auto"/>
            </w:tcBorders>
            <w:shd w:val="clear" w:color="auto" w:fill="FFFF00"/>
          </w:tcPr>
          <w:p w14:paraId="35331A99" w14:textId="77777777" w:rsidR="00A1072D" w:rsidRPr="001D3B11" w:rsidRDefault="00A1072D" w:rsidP="00D95AE8">
            <w:pPr>
              <w:rPr>
                <w:rFonts w:asciiTheme="majorHAnsi" w:hAnsiTheme="majorHAnsi" w:cs="Times New Roman"/>
              </w:rPr>
            </w:pPr>
          </w:p>
        </w:tc>
        <w:tc>
          <w:tcPr>
            <w:tcW w:w="806" w:type="dxa"/>
            <w:tcBorders>
              <w:bottom w:val="single" w:sz="4" w:space="0" w:color="auto"/>
            </w:tcBorders>
            <w:shd w:val="clear" w:color="auto" w:fill="FFFF00"/>
          </w:tcPr>
          <w:p w14:paraId="04903587" w14:textId="77777777" w:rsidR="00A1072D" w:rsidRPr="001D3B11" w:rsidRDefault="00A1072D" w:rsidP="00D95AE8">
            <w:pPr>
              <w:rPr>
                <w:rFonts w:asciiTheme="majorHAnsi" w:hAnsiTheme="majorHAnsi" w:cs="Times New Roman"/>
              </w:rPr>
            </w:pPr>
          </w:p>
        </w:tc>
        <w:tc>
          <w:tcPr>
            <w:tcW w:w="806" w:type="dxa"/>
            <w:tcBorders>
              <w:bottom w:val="single" w:sz="4" w:space="0" w:color="auto"/>
            </w:tcBorders>
            <w:shd w:val="clear" w:color="auto" w:fill="FFFF00"/>
          </w:tcPr>
          <w:p w14:paraId="2B623CA2" w14:textId="77777777" w:rsidR="00A1072D" w:rsidRPr="001D3B11" w:rsidRDefault="00A1072D" w:rsidP="00D95AE8">
            <w:pPr>
              <w:rPr>
                <w:rFonts w:asciiTheme="majorHAnsi" w:hAnsiTheme="majorHAnsi" w:cs="Times New Roman"/>
              </w:rPr>
            </w:pPr>
          </w:p>
        </w:tc>
        <w:tc>
          <w:tcPr>
            <w:tcW w:w="806" w:type="dxa"/>
            <w:tcBorders>
              <w:bottom w:val="single" w:sz="4" w:space="0" w:color="auto"/>
            </w:tcBorders>
            <w:shd w:val="clear" w:color="auto" w:fill="FFFF00"/>
          </w:tcPr>
          <w:p w14:paraId="72BCDC5A" w14:textId="77777777" w:rsidR="00A1072D" w:rsidRPr="001D3B11" w:rsidRDefault="00A1072D" w:rsidP="00D95AE8">
            <w:pPr>
              <w:rPr>
                <w:rFonts w:asciiTheme="majorHAnsi" w:hAnsiTheme="majorHAnsi" w:cs="Times New Roman"/>
              </w:rPr>
            </w:pPr>
          </w:p>
        </w:tc>
        <w:tc>
          <w:tcPr>
            <w:tcW w:w="928" w:type="dxa"/>
            <w:tcBorders>
              <w:bottom w:val="single" w:sz="4" w:space="0" w:color="auto"/>
            </w:tcBorders>
            <w:shd w:val="clear" w:color="auto" w:fill="FFFF00"/>
          </w:tcPr>
          <w:p w14:paraId="525E702A" w14:textId="77777777" w:rsidR="00A1072D" w:rsidRPr="001D3B11" w:rsidRDefault="00A1072D" w:rsidP="00D95AE8">
            <w:pPr>
              <w:rPr>
                <w:rFonts w:asciiTheme="majorHAnsi" w:hAnsiTheme="majorHAnsi" w:cs="Times New Roman"/>
              </w:rPr>
            </w:pPr>
          </w:p>
        </w:tc>
        <w:tc>
          <w:tcPr>
            <w:tcW w:w="806" w:type="dxa"/>
            <w:tcBorders>
              <w:bottom w:val="single" w:sz="4" w:space="0" w:color="auto"/>
            </w:tcBorders>
            <w:shd w:val="clear" w:color="auto" w:fill="FFFF00"/>
          </w:tcPr>
          <w:p w14:paraId="0C01E4AF" w14:textId="77777777" w:rsidR="00A1072D" w:rsidRPr="001D3B11" w:rsidRDefault="00A1072D" w:rsidP="00D95AE8">
            <w:pPr>
              <w:rPr>
                <w:rFonts w:asciiTheme="majorHAnsi" w:hAnsiTheme="majorHAnsi" w:cs="Times New Roman"/>
              </w:rPr>
            </w:pPr>
          </w:p>
        </w:tc>
        <w:tc>
          <w:tcPr>
            <w:tcW w:w="806" w:type="dxa"/>
            <w:shd w:val="clear" w:color="auto" w:fill="FFFF00"/>
          </w:tcPr>
          <w:p w14:paraId="3FAED6DB" w14:textId="77777777" w:rsidR="00A1072D" w:rsidRPr="001D3B11" w:rsidRDefault="00A1072D" w:rsidP="00D95AE8">
            <w:pPr>
              <w:rPr>
                <w:rFonts w:asciiTheme="majorHAnsi" w:hAnsiTheme="majorHAnsi" w:cs="Times New Roman"/>
              </w:rPr>
            </w:pPr>
          </w:p>
        </w:tc>
        <w:tc>
          <w:tcPr>
            <w:tcW w:w="806" w:type="dxa"/>
            <w:shd w:val="clear" w:color="auto" w:fill="auto"/>
          </w:tcPr>
          <w:p w14:paraId="31755BC3" w14:textId="77777777" w:rsidR="00A1072D" w:rsidRPr="001D3B11" w:rsidRDefault="00A1072D" w:rsidP="00D95AE8">
            <w:pPr>
              <w:rPr>
                <w:rFonts w:asciiTheme="majorHAnsi" w:hAnsiTheme="majorHAnsi" w:cs="Times New Roman"/>
              </w:rPr>
            </w:pPr>
          </w:p>
        </w:tc>
      </w:tr>
      <w:tr w:rsidR="00A1072D" w:rsidRPr="001D3B11" w14:paraId="343EF061" w14:textId="77777777" w:rsidTr="00D95AE8">
        <w:trPr>
          <w:trHeight w:val="506"/>
        </w:trPr>
        <w:tc>
          <w:tcPr>
            <w:tcW w:w="3600" w:type="dxa"/>
            <w:shd w:val="clear" w:color="auto" w:fill="auto"/>
            <w:vAlign w:val="center"/>
          </w:tcPr>
          <w:p w14:paraId="14DF53DD" w14:textId="77777777" w:rsidR="00A1072D" w:rsidRPr="001D3B11" w:rsidRDefault="00A1072D" w:rsidP="00D95AE8">
            <w:pPr>
              <w:spacing w:before="40" w:after="40"/>
              <w:rPr>
                <w:rFonts w:asciiTheme="majorHAnsi" w:hAnsiTheme="majorHAnsi" w:cs="Times New Roman"/>
              </w:rPr>
            </w:pPr>
            <w:r w:rsidRPr="001D3B11">
              <w:rPr>
                <w:rFonts w:asciiTheme="majorHAnsi" w:hAnsiTheme="majorHAnsi" w:cs="Times New Roman"/>
              </w:rPr>
              <w:t xml:space="preserve">Harvest artifacts </w:t>
            </w:r>
          </w:p>
        </w:tc>
        <w:tc>
          <w:tcPr>
            <w:tcW w:w="806" w:type="dxa"/>
            <w:tcBorders>
              <w:bottom w:val="single" w:sz="4" w:space="0" w:color="auto"/>
            </w:tcBorders>
            <w:shd w:val="clear" w:color="auto" w:fill="auto"/>
          </w:tcPr>
          <w:p w14:paraId="56A0F5C3" w14:textId="77777777" w:rsidR="00A1072D" w:rsidRPr="001D3B11" w:rsidRDefault="00A1072D" w:rsidP="00D95AE8">
            <w:pPr>
              <w:rPr>
                <w:rFonts w:asciiTheme="majorHAnsi" w:hAnsiTheme="majorHAnsi" w:cs="Times New Roman"/>
                <w:color w:val="FFFFFF" w:themeColor="background1"/>
              </w:rPr>
            </w:pPr>
          </w:p>
        </w:tc>
        <w:tc>
          <w:tcPr>
            <w:tcW w:w="806" w:type="dxa"/>
            <w:tcBorders>
              <w:bottom w:val="single" w:sz="4" w:space="0" w:color="auto"/>
            </w:tcBorders>
            <w:shd w:val="clear" w:color="auto" w:fill="auto"/>
          </w:tcPr>
          <w:p w14:paraId="780127AE" w14:textId="77777777" w:rsidR="00A1072D" w:rsidRPr="001D3B11" w:rsidRDefault="00A1072D" w:rsidP="00D95AE8">
            <w:pPr>
              <w:rPr>
                <w:rFonts w:asciiTheme="majorHAnsi" w:hAnsiTheme="majorHAnsi" w:cs="Times New Roman"/>
                <w:color w:val="CCFFCC"/>
                <w:highlight w:val="yellow"/>
              </w:rPr>
            </w:pPr>
          </w:p>
        </w:tc>
        <w:tc>
          <w:tcPr>
            <w:tcW w:w="806" w:type="dxa"/>
            <w:tcBorders>
              <w:bottom w:val="single" w:sz="4" w:space="0" w:color="auto"/>
            </w:tcBorders>
            <w:shd w:val="clear" w:color="auto" w:fill="00FFFF"/>
          </w:tcPr>
          <w:p w14:paraId="5F5C495A" w14:textId="77777777" w:rsidR="00A1072D" w:rsidRPr="001D3B11" w:rsidRDefault="00A1072D" w:rsidP="00D95AE8">
            <w:pPr>
              <w:rPr>
                <w:rFonts w:asciiTheme="majorHAnsi" w:hAnsiTheme="majorHAnsi" w:cs="Times New Roman"/>
                <w:color w:val="CCFFCC"/>
                <w:highlight w:val="yellow"/>
              </w:rPr>
            </w:pPr>
          </w:p>
        </w:tc>
        <w:tc>
          <w:tcPr>
            <w:tcW w:w="806" w:type="dxa"/>
            <w:shd w:val="clear" w:color="auto" w:fill="00FFFF"/>
          </w:tcPr>
          <w:p w14:paraId="7276E75F" w14:textId="77777777" w:rsidR="00A1072D" w:rsidRPr="001D3B11" w:rsidRDefault="00A1072D" w:rsidP="00D95AE8">
            <w:pPr>
              <w:rPr>
                <w:rFonts w:asciiTheme="majorHAnsi" w:hAnsiTheme="majorHAnsi" w:cs="Times New Roman"/>
              </w:rPr>
            </w:pPr>
          </w:p>
        </w:tc>
        <w:tc>
          <w:tcPr>
            <w:tcW w:w="806" w:type="dxa"/>
            <w:shd w:val="clear" w:color="auto" w:fill="00FFFF"/>
          </w:tcPr>
          <w:p w14:paraId="56971402" w14:textId="77777777" w:rsidR="00A1072D" w:rsidRPr="001D3B11" w:rsidRDefault="00A1072D" w:rsidP="00D95AE8">
            <w:pPr>
              <w:rPr>
                <w:rFonts w:asciiTheme="majorHAnsi" w:hAnsiTheme="majorHAnsi" w:cs="Times New Roman"/>
              </w:rPr>
            </w:pPr>
          </w:p>
        </w:tc>
        <w:tc>
          <w:tcPr>
            <w:tcW w:w="806" w:type="dxa"/>
            <w:tcBorders>
              <w:bottom w:val="single" w:sz="4" w:space="0" w:color="auto"/>
            </w:tcBorders>
            <w:shd w:val="clear" w:color="auto" w:fill="00FFFF"/>
          </w:tcPr>
          <w:p w14:paraId="7CE76B29" w14:textId="77777777" w:rsidR="00A1072D" w:rsidRPr="001D3B11" w:rsidRDefault="00A1072D" w:rsidP="00D95AE8">
            <w:pPr>
              <w:rPr>
                <w:rFonts w:asciiTheme="majorHAnsi" w:hAnsiTheme="majorHAnsi" w:cs="Times New Roman"/>
              </w:rPr>
            </w:pPr>
          </w:p>
        </w:tc>
        <w:tc>
          <w:tcPr>
            <w:tcW w:w="806" w:type="dxa"/>
            <w:shd w:val="clear" w:color="auto" w:fill="00FFFF"/>
          </w:tcPr>
          <w:p w14:paraId="55070D50" w14:textId="77777777" w:rsidR="00A1072D" w:rsidRPr="001D3B11" w:rsidRDefault="00A1072D" w:rsidP="00D95AE8">
            <w:pPr>
              <w:rPr>
                <w:rFonts w:asciiTheme="majorHAnsi" w:hAnsiTheme="majorHAnsi" w:cs="Times New Roman"/>
              </w:rPr>
            </w:pPr>
          </w:p>
        </w:tc>
        <w:tc>
          <w:tcPr>
            <w:tcW w:w="928" w:type="dxa"/>
            <w:shd w:val="clear" w:color="auto" w:fill="00FFFF"/>
          </w:tcPr>
          <w:p w14:paraId="0A969500" w14:textId="77777777" w:rsidR="00A1072D" w:rsidRPr="001D3B11" w:rsidRDefault="00A1072D" w:rsidP="00D95AE8">
            <w:pPr>
              <w:rPr>
                <w:rFonts w:asciiTheme="majorHAnsi" w:hAnsiTheme="majorHAnsi" w:cs="Times New Roman"/>
              </w:rPr>
            </w:pPr>
          </w:p>
        </w:tc>
        <w:tc>
          <w:tcPr>
            <w:tcW w:w="806" w:type="dxa"/>
            <w:shd w:val="clear" w:color="auto" w:fill="00FFFF"/>
          </w:tcPr>
          <w:p w14:paraId="4DDED9CC" w14:textId="77777777" w:rsidR="00A1072D" w:rsidRPr="001D3B11" w:rsidRDefault="00A1072D" w:rsidP="00D95AE8">
            <w:pPr>
              <w:rPr>
                <w:rFonts w:asciiTheme="majorHAnsi" w:hAnsiTheme="majorHAnsi" w:cs="Times New Roman"/>
              </w:rPr>
            </w:pPr>
          </w:p>
        </w:tc>
        <w:tc>
          <w:tcPr>
            <w:tcW w:w="806" w:type="dxa"/>
            <w:shd w:val="clear" w:color="auto" w:fill="auto"/>
          </w:tcPr>
          <w:p w14:paraId="795634CF" w14:textId="77777777" w:rsidR="00A1072D" w:rsidRPr="001D3B11" w:rsidRDefault="00A1072D" w:rsidP="00D95AE8">
            <w:pPr>
              <w:rPr>
                <w:rFonts w:asciiTheme="majorHAnsi" w:hAnsiTheme="majorHAnsi" w:cs="Times New Roman"/>
              </w:rPr>
            </w:pPr>
          </w:p>
        </w:tc>
        <w:tc>
          <w:tcPr>
            <w:tcW w:w="806" w:type="dxa"/>
          </w:tcPr>
          <w:p w14:paraId="7B34D0E6" w14:textId="77777777" w:rsidR="00A1072D" w:rsidRPr="001D3B11" w:rsidRDefault="00A1072D" w:rsidP="00D95AE8">
            <w:pPr>
              <w:rPr>
                <w:rFonts w:asciiTheme="majorHAnsi" w:hAnsiTheme="majorHAnsi" w:cs="Times New Roman"/>
              </w:rPr>
            </w:pPr>
          </w:p>
        </w:tc>
      </w:tr>
      <w:tr w:rsidR="00A1072D" w:rsidRPr="001D3B11" w14:paraId="3AF8BBB6" w14:textId="77777777" w:rsidTr="00D95AE8">
        <w:trPr>
          <w:trHeight w:val="506"/>
        </w:trPr>
        <w:tc>
          <w:tcPr>
            <w:tcW w:w="3600" w:type="dxa"/>
            <w:shd w:val="clear" w:color="auto" w:fill="auto"/>
            <w:vAlign w:val="center"/>
          </w:tcPr>
          <w:p w14:paraId="6D989792" w14:textId="77777777" w:rsidR="00A1072D" w:rsidRPr="001D3B11" w:rsidRDefault="00A1072D" w:rsidP="00D95AE8">
            <w:pPr>
              <w:spacing w:before="40" w:after="40"/>
              <w:rPr>
                <w:rFonts w:asciiTheme="majorHAnsi" w:hAnsiTheme="majorHAnsi" w:cs="Times New Roman"/>
              </w:rPr>
            </w:pPr>
            <w:r w:rsidRPr="001D3B11">
              <w:rPr>
                <w:rFonts w:asciiTheme="majorHAnsi" w:hAnsiTheme="majorHAnsi" w:cs="Times New Roman"/>
              </w:rPr>
              <w:t>Complete observation(s) if needed</w:t>
            </w:r>
          </w:p>
        </w:tc>
        <w:tc>
          <w:tcPr>
            <w:tcW w:w="806" w:type="dxa"/>
            <w:tcBorders>
              <w:bottom w:val="single" w:sz="4" w:space="0" w:color="auto"/>
            </w:tcBorders>
            <w:shd w:val="clear" w:color="auto" w:fill="auto"/>
          </w:tcPr>
          <w:p w14:paraId="11FBB02E" w14:textId="77777777" w:rsidR="00A1072D" w:rsidRPr="001D3B11" w:rsidRDefault="00A1072D" w:rsidP="00D95AE8">
            <w:pPr>
              <w:rPr>
                <w:rFonts w:asciiTheme="majorHAnsi" w:hAnsiTheme="majorHAnsi" w:cs="Times New Roman"/>
                <w:color w:val="FFFFFF" w:themeColor="background1"/>
              </w:rPr>
            </w:pPr>
          </w:p>
        </w:tc>
        <w:tc>
          <w:tcPr>
            <w:tcW w:w="806" w:type="dxa"/>
            <w:tcBorders>
              <w:bottom w:val="single" w:sz="4" w:space="0" w:color="auto"/>
            </w:tcBorders>
            <w:shd w:val="clear" w:color="auto" w:fill="auto"/>
          </w:tcPr>
          <w:p w14:paraId="7FA29D2A" w14:textId="77777777" w:rsidR="00A1072D" w:rsidRPr="001D3B11" w:rsidRDefault="00A1072D" w:rsidP="00D95AE8">
            <w:pPr>
              <w:rPr>
                <w:rFonts w:asciiTheme="majorHAnsi" w:hAnsiTheme="majorHAnsi" w:cs="Times New Roman"/>
                <w:color w:val="CCFFCC"/>
                <w:highlight w:val="yellow"/>
              </w:rPr>
            </w:pPr>
          </w:p>
        </w:tc>
        <w:tc>
          <w:tcPr>
            <w:tcW w:w="806" w:type="dxa"/>
            <w:tcBorders>
              <w:bottom w:val="single" w:sz="4" w:space="0" w:color="auto"/>
            </w:tcBorders>
            <w:shd w:val="clear" w:color="auto" w:fill="00FFFF"/>
          </w:tcPr>
          <w:p w14:paraId="1C7446E7" w14:textId="77777777" w:rsidR="00A1072D" w:rsidRPr="001D3B11" w:rsidRDefault="00A1072D" w:rsidP="00D95AE8">
            <w:pPr>
              <w:rPr>
                <w:rFonts w:asciiTheme="majorHAnsi" w:hAnsiTheme="majorHAnsi" w:cs="Times New Roman"/>
                <w:color w:val="CCFFCC"/>
                <w:highlight w:val="yellow"/>
              </w:rPr>
            </w:pPr>
          </w:p>
        </w:tc>
        <w:tc>
          <w:tcPr>
            <w:tcW w:w="806" w:type="dxa"/>
            <w:shd w:val="clear" w:color="auto" w:fill="00FFFF"/>
          </w:tcPr>
          <w:p w14:paraId="33D0BC19" w14:textId="77777777" w:rsidR="00A1072D" w:rsidRPr="001D3B11" w:rsidRDefault="00A1072D" w:rsidP="00D95AE8">
            <w:pPr>
              <w:rPr>
                <w:rFonts w:asciiTheme="majorHAnsi" w:hAnsiTheme="majorHAnsi" w:cs="Times New Roman"/>
              </w:rPr>
            </w:pPr>
          </w:p>
        </w:tc>
        <w:tc>
          <w:tcPr>
            <w:tcW w:w="806" w:type="dxa"/>
            <w:shd w:val="clear" w:color="auto" w:fill="00FFFF"/>
          </w:tcPr>
          <w:p w14:paraId="69CCDD0D" w14:textId="77777777" w:rsidR="00A1072D" w:rsidRPr="001D3B11" w:rsidRDefault="00A1072D" w:rsidP="00D95AE8">
            <w:pPr>
              <w:rPr>
                <w:rFonts w:asciiTheme="majorHAnsi" w:hAnsiTheme="majorHAnsi" w:cs="Times New Roman"/>
              </w:rPr>
            </w:pPr>
          </w:p>
        </w:tc>
        <w:tc>
          <w:tcPr>
            <w:tcW w:w="806" w:type="dxa"/>
            <w:tcBorders>
              <w:bottom w:val="single" w:sz="4" w:space="0" w:color="auto"/>
            </w:tcBorders>
            <w:shd w:val="clear" w:color="auto" w:fill="00FFFF"/>
          </w:tcPr>
          <w:p w14:paraId="734930FC" w14:textId="77777777" w:rsidR="00A1072D" w:rsidRPr="001D3B11" w:rsidRDefault="00A1072D" w:rsidP="00D95AE8">
            <w:pPr>
              <w:rPr>
                <w:rFonts w:asciiTheme="majorHAnsi" w:hAnsiTheme="majorHAnsi" w:cs="Times New Roman"/>
              </w:rPr>
            </w:pPr>
          </w:p>
        </w:tc>
        <w:tc>
          <w:tcPr>
            <w:tcW w:w="806" w:type="dxa"/>
            <w:shd w:val="clear" w:color="auto" w:fill="00FFFF"/>
          </w:tcPr>
          <w:p w14:paraId="59E917A6" w14:textId="77777777" w:rsidR="00A1072D" w:rsidRPr="001D3B11" w:rsidRDefault="00A1072D" w:rsidP="00D95AE8">
            <w:pPr>
              <w:rPr>
                <w:rFonts w:asciiTheme="majorHAnsi" w:hAnsiTheme="majorHAnsi" w:cs="Times New Roman"/>
              </w:rPr>
            </w:pPr>
          </w:p>
        </w:tc>
        <w:tc>
          <w:tcPr>
            <w:tcW w:w="928" w:type="dxa"/>
            <w:shd w:val="clear" w:color="auto" w:fill="00FFFF"/>
          </w:tcPr>
          <w:p w14:paraId="5E3D2EEB" w14:textId="77777777" w:rsidR="00A1072D" w:rsidRPr="001D3B11" w:rsidRDefault="00A1072D" w:rsidP="00D95AE8">
            <w:pPr>
              <w:rPr>
                <w:rFonts w:asciiTheme="majorHAnsi" w:hAnsiTheme="majorHAnsi" w:cs="Times New Roman"/>
              </w:rPr>
            </w:pPr>
          </w:p>
        </w:tc>
        <w:tc>
          <w:tcPr>
            <w:tcW w:w="806" w:type="dxa"/>
            <w:shd w:val="clear" w:color="auto" w:fill="00FFFF"/>
          </w:tcPr>
          <w:p w14:paraId="6C3DD19F" w14:textId="77777777" w:rsidR="00A1072D" w:rsidRPr="001D3B11" w:rsidRDefault="00A1072D" w:rsidP="00D95AE8">
            <w:pPr>
              <w:rPr>
                <w:rFonts w:asciiTheme="majorHAnsi" w:hAnsiTheme="majorHAnsi" w:cs="Times New Roman"/>
              </w:rPr>
            </w:pPr>
          </w:p>
        </w:tc>
        <w:tc>
          <w:tcPr>
            <w:tcW w:w="806" w:type="dxa"/>
            <w:shd w:val="clear" w:color="auto" w:fill="auto"/>
          </w:tcPr>
          <w:p w14:paraId="1A9FC251" w14:textId="77777777" w:rsidR="00A1072D" w:rsidRPr="001D3B11" w:rsidRDefault="00A1072D" w:rsidP="00D95AE8">
            <w:pPr>
              <w:rPr>
                <w:rFonts w:asciiTheme="majorHAnsi" w:hAnsiTheme="majorHAnsi" w:cs="Times New Roman"/>
              </w:rPr>
            </w:pPr>
          </w:p>
        </w:tc>
        <w:tc>
          <w:tcPr>
            <w:tcW w:w="806" w:type="dxa"/>
          </w:tcPr>
          <w:p w14:paraId="7DEE5325" w14:textId="77777777" w:rsidR="00A1072D" w:rsidRPr="001D3B11" w:rsidRDefault="00A1072D" w:rsidP="00D95AE8">
            <w:pPr>
              <w:rPr>
                <w:rFonts w:asciiTheme="majorHAnsi" w:hAnsiTheme="majorHAnsi" w:cs="Times New Roman"/>
              </w:rPr>
            </w:pPr>
          </w:p>
        </w:tc>
      </w:tr>
      <w:tr w:rsidR="00A1072D" w:rsidRPr="001D3B11" w14:paraId="4E9E4CAD" w14:textId="77777777" w:rsidTr="00D95AE8">
        <w:trPr>
          <w:trHeight w:val="719"/>
        </w:trPr>
        <w:tc>
          <w:tcPr>
            <w:tcW w:w="3600" w:type="dxa"/>
            <w:shd w:val="clear" w:color="auto" w:fill="auto"/>
            <w:vAlign w:val="center"/>
          </w:tcPr>
          <w:p w14:paraId="734605F6" w14:textId="67E05B24" w:rsidR="00A1072D" w:rsidRPr="001D3B11" w:rsidRDefault="005D58D2" w:rsidP="005D58D2">
            <w:pPr>
              <w:spacing w:before="40" w:after="40"/>
              <w:rPr>
                <w:rFonts w:asciiTheme="majorHAnsi" w:hAnsiTheme="majorHAnsi" w:cs="Times New Roman"/>
              </w:rPr>
            </w:pPr>
            <w:r w:rsidRPr="001D3B11">
              <w:rPr>
                <w:rFonts w:asciiTheme="majorHAnsi" w:hAnsiTheme="majorHAnsi" w:cs="Times New Roman"/>
              </w:rPr>
              <w:t>Complete Mid-Year Checklist</w:t>
            </w:r>
            <w:r w:rsidR="00A1072D" w:rsidRPr="001D3B11">
              <w:rPr>
                <w:rFonts w:asciiTheme="majorHAnsi" w:hAnsiTheme="majorHAnsi" w:cs="Times New Roman"/>
              </w:rPr>
              <w:t xml:space="preserve">, </w:t>
            </w:r>
            <w:r w:rsidRPr="001D3B11">
              <w:rPr>
                <w:rFonts w:asciiTheme="majorHAnsi" w:hAnsiTheme="majorHAnsi" w:cs="Times New Roman"/>
              </w:rPr>
              <w:t>indicating</w:t>
            </w:r>
            <w:r w:rsidR="00A1072D" w:rsidRPr="001D3B11">
              <w:rPr>
                <w:rFonts w:asciiTheme="majorHAnsi" w:hAnsiTheme="majorHAnsi" w:cs="Times New Roman"/>
              </w:rPr>
              <w:t xml:space="preserve"> progress on PGP, component evidence and time </w:t>
            </w:r>
          </w:p>
        </w:tc>
        <w:tc>
          <w:tcPr>
            <w:tcW w:w="806" w:type="dxa"/>
            <w:shd w:val="clear" w:color="auto" w:fill="auto"/>
          </w:tcPr>
          <w:p w14:paraId="605FAE31" w14:textId="77777777" w:rsidR="00A1072D" w:rsidRPr="001D3B11" w:rsidRDefault="00A1072D" w:rsidP="00D95AE8">
            <w:pPr>
              <w:rPr>
                <w:rFonts w:asciiTheme="majorHAnsi" w:hAnsiTheme="majorHAnsi" w:cs="Times New Roman"/>
              </w:rPr>
            </w:pPr>
          </w:p>
        </w:tc>
        <w:tc>
          <w:tcPr>
            <w:tcW w:w="806" w:type="dxa"/>
            <w:shd w:val="clear" w:color="auto" w:fill="auto"/>
          </w:tcPr>
          <w:p w14:paraId="51AA8982" w14:textId="77777777" w:rsidR="00A1072D" w:rsidRPr="001D3B11" w:rsidRDefault="00A1072D" w:rsidP="00D95AE8">
            <w:pPr>
              <w:rPr>
                <w:rFonts w:asciiTheme="majorHAnsi" w:hAnsiTheme="majorHAnsi" w:cs="Times New Roman"/>
              </w:rPr>
            </w:pPr>
          </w:p>
        </w:tc>
        <w:tc>
          <w:tcPr>
            <w:tcW w:w="806" w:type="dxa"/>
            <w:shd w:val="clear" w:color="auto" w:fill="auto"/>
          </w:tcPr>
          <w:p w14:paraId="166A15CC" w14:textId="77777777" w:rsidR="00A1072D" w:rsidRPr="001D3B11" w:rsidRDefault="00A1072D" w:rsidP="00D95AE8">
            <w:pPr>
              <w:rPr>
                <w:rFonts w:asciiTheme="majorHAnsi" w:hAnsiTheme="majorHAnsi" w:cs="Times New Roman"/>
              </w:rPr>
            </w:pPr>
          </w:p>
        </w:tc>
        <w:tc>
          <w:tcPr>
            <w:tcW w:w="806" w:type="dxa"/>
            <w:tcBorders>
              <w:bottom w:val="single" w:sz="4" w:space="0" w:color="auto"/>
            </w:tcBorders>
            <w:shd w:val="clear" w:color="auto" w:fill="auto"/>
          </w:tcPr>
          <w:p w14:paraId="7ED2F737" w14:textId="77777777" w:rsidR="00A1072D" w:rsidRPr="001D3B11" w:rsidRDefault="00A1072D" w:rsidP="00D95AE8">
            <w:pPr>
              <w:tabs>
                <w:tab w:val="left" w:pos="487"/>
              </w:tabs>
              <w:rPr>
                <w:rFonts w:asciiTheme="majorHAnsi" w:hAnsiTheme="majorHAnsi" w:cs="Times New Roman"/>
                <w:color w:val="FF0000"/>
              </w:rPr>
            </w:pPr>
          </w:p>
        </w:tc>
        <w:tc>
          <w:tcPr>
            <w:tcW w:w="806" w:type="dxa"/>
            <w:tcBorders>
              <w:bottom w:val="single" w:sz="4" w:space="0" w:color="auto"/>
            </w:tcBorders>
            <w:shd w:val="clear" w:color="auto" w:fill="auto"/>
          </w:tcPr>
          <w:p w14:paraId="7E62FD73" w14:textId="77777777" w:rsidR="00A1072D" w:rsidRPr="001D3B11" w:rsidRDefault="00A1072D" w:rsidP="00D95AE8">
            <w:pPr>
              <w:rPr>
                <w:rFonts w:asciiTheme="majorHAnsi" w:hAnsiTheme="majorHAnsi" w:cs="Times New Roman"/>
                <w:color w:val="FF0000"/>
              </w:rPr>
            </w:pPr>
          </w:p>
        </w:tc>
        <w:tc>
          <w:tcPr>
            <w:tcW w:w="806" w:type="dxa"/>
            <w:tcBorders>
              <w:bottom w:val="single" w:sz="4" w:space="0" w:color="auto"/>
            </w:tcBorders>
            <w:shd w:val="clear" w:color="auto" w:fill="FF0000"/>
          </w:tcPr>
          <w:p w14:paraId="36A22A60" w14:textId="77777777" w:rsidR="00A1072D" w:rsidRPr="001D3B11" w:rsidRDefault="00A1072D" w:rsidP="00D95AE8">
            <w:pPr>
              <w:rPr>
                <w:rFonts w:asciiTheme="majorHAnsi" w:hAnsiTheme="majorHAnsi" w:cs="Times New Roman"/>
              </w:rPr>
            </w:pPr>
          </w:p>
        </w:tc>
        <w:tc>
          <w:tcPr>
            <w:tcW w:w="806" w:type="dxa"/>
            <w:tcBorders>
              <w:bottom w:val="single" w:sz="4" w:space="0" w:color="auto"/>
            </w:tcBorders>
            <w:shd w:val="clear" w:color="auto" w:fill="auto"/>
          </w:tcPr>
          <w:p w14:paraId="0640799F" w14:textId="77777777" w:rsidR="00A1072D" w:rsidRPr="001D3B11" w:rsidRDefault="00A1072D" w:rsidP="00D95AE8">
            <w:pPr>
              <w:rPr>
                <w:rFonts w:asciiTheme="majorHAnsi" w:hAnsiTheme="majorHAnsi" w:cs="Times New Roman"/>
              </w:rPr>
            </w:pPr>
          </w:p>
        </w:tc>
        <w:tc>
          <w:tcPr>
            <w:tcW w:w="928" w:type="dxa"/>
            <w:tcBorders>
              <w:bottom w:val="single" w:sz="4" w:space="0" w:color="auto"/>
            </w:tcBorders>
            <w:shd w:val="clear" w:color="auto" w:fill="auto"/>
          </w:tcPr>
          <w:p w14:paraId="72868CF2" w14:textId="77777777" w:rsidR="00A1072D" w:rsidRPr="001D3B11" w:rsidRDefault="00A1072D" w:rsidP="00D95AE8">
            <w:pPr>
              <w:rPr>
                <w:rFonts w:asciiTheme="majorHAnsi" w:hAnsiTheme="majorHAnsi" w:cs="Times New Roman"/>
              </w:rPr>
            </w:pPr>
          </w:p>
        </w:tc>
        <w:tc>
          <w:tcPr>
            <w:tcW w:w="806" w:type="dxa"/>
            <w:shd w:val="clear" w:color="auto" w:fill="auto"/>
          </w:tcPr>
          <w:p w14:paraId="2EDA04FE" w14:textId="77777777" w:rsidR="00A1072D" w:rsidRPr="001D3B11" w:rsidRDefault="00A1072D" w:rsidP="00D95AE8">
            <w:pPr>
              <w:rPr>
                <w:rFonts w:asciiTheme="majorHAnsi" w:hAnsiTheme="majorHAnsi" w:cs="Times New Roman"/>
              </w:rPr>
            </w:pPr>
          </w:p>
        </w:tc>
        <w:tc>
          <w:tcPr>
            <w:tcW w:w="806" w:type="dxa"/>
            <w:shd w:val="clear" w:color="auto" w:fill="auto"/>
          </w:tcPr>
          <w:p w14:paraId="7CFE5F75" w14:textId="77777777" w:rsidR="00A1072D" w:rsidRPr="001D3B11" w:rsidRDefault="00A1072D" w:rsidP="00D95AE8">
            <w:pPr>
              <w:rPr>
                <w:rFonts w:asciiTheme="majorHAnsi" w:hAnsiTheme="majorHAnsi" w:cs="Times New Roman"/>
              </w:rPr>
            </w:pPr>
          </w:p>
        </w:tc>
        <w:tc>
          <w:tcPr>
            <w:tcW w:w="806" w:type="dxa"/>
          </w:tcPr>
          <w:p w14:paraId="45A10DE1" w14:textId="77777777" w:rsidR="00A1072D" w:rsidRPr="001D3B11" w:rsidRDefault="00A1072D" w:rsidP="00D95AE8">
            <w:pPr>
              <w:rPr>
                <w:rFonts w:asciiTheme="majorHAnsi" w:hAnsiTheme="majorHAnsi" w:cs="Times New Roman"/>
              </w:rPr>
            </w:pPr>
          </w:p>
        </w:tc>
      </w:tr>
      <w:tr w:rsidR="00A1072D" w:rsidRPr="001D3B11" w14:paraId="558C72E9" w14:textId="77777777" w:rsidTr="00D95AE8">
        <w:trPr>
          <w:trHeight w:val="584"/>
        </w:trPr>
        <w:tc>
          <w:tcPr>
            <w:tcW w:w="3600" w:type="dxa"/>
            <w:shd w:val="clear" w:color="auto" w:fill="auto"/>
            <w:vAlign w:val="center"/>
          </w:tcPr>
          <w:p w14:paraId="29F05DD1" w14:textId="251553EA" w:rsidR="00A1072D" w:rsidRPr="001D3B11" w:rsidRDefault="00A1072D" w:rsidP="00D95AE8">
            <w:pPr>
              <w:spacing w:before="40" w:after="40"/>
              <w:rPr>
                <w:rFonts w:asciiTheme="majorHAnsi" w:hAnsiTheme="majorHAnsi" w:cs="Times New Roman"/>
              </w:rPr>
            </w:pPr>
            <w:r w:rsidRPr="001D3B11">
              <w:rPr>
                <w:rFonts w:asciiTheme="majorHAnsi" w:hAnsiTheme="majorHAnsi" w:cs="Times New Roman"/>
              </w:rPr>
              <w:t>Modify PGP</w:t>
            </w:r>
            <w:r w:rsidR="005D58D2" w:rsidRPr="001D3B11">
              <w:rPr>
                <w:rFonts w:asciiTheme="majorHAnsi" w:hAnsiTheme="majorHAnsi" w:cs="Times New Roman"/>
              </w:rPr>
              <w:t>/component evidence</w:t>
            </w:r>
            <w:r w:rsidRPr="001D3B11">
              <w:rPr>
                <w:rFonts w:asciiTheme="majorHAnsi" w:hAnsiTheme="majorHAnsi" w:cs="Times New Roman"/>
              </w:rPr>
              <w:t xml:space="preserve"> if needed, schedule observation(s) if needed</w:t>
            </w:r>
          </w:p>
        </w:tc>
        <w:tc>
          <w:tcPr>
            <w:tcW w:w="806" w:type="dxa"/>
            <w:shd w:val="clear" w:color="auto" w:fill="auto"/>
          </w:tcPr>
          <w:p w14:paraId="054BF405" w14:textId="77777777" w:rsidR="00A1072D" w:rsidRPr="001D3B11" w:rsidRDefault="00A1072D" w:rsidP="00D95AE8">
            <w:pPr>
              <w:rPr>
                <w:rFonts w:asciiTheme="majorHAnsi" w:hAnsiTheme="majorHAnsi" w:cs="Times New Roman"/>
              </w:rPr>
            </w:pPr>
          </w:p>
        </w:tc>
        <w:tc>
          <w:tcPr>
            <w:tcW w:w="806" w:type="dxa"/>
            <w:shd w:val="clear" w:color="auto" w:fill="auto"/>
          </w:tcPr>
          <w:p w14:paraId="4DDD162B" w14:textId="77777777" w:rsidR="00A1072D" w:rsidRPr="001D3B11" w:rsidRDefault="00A1072D" w:rsidP="00D95AE8">
            <w:pPr>
              <w:rPr>
                <w:rFonts w:asciiTheme="majorHAnsi" w:hAnsiTheme="majorHAnsi" w:cs="Times New Roman"/>
              </w:rPr>
            </w:pPr>
          </w:p>
        </w:tc>
        <w:tc>
          <w:tcPr>
            <w:tcW w:w="806" w:type="dxa"/>
            <w:shd w:val="clear" w:color="auto" w:fill="auto"/>
          </w:tcPr>
          <w:p w14:paraId="35A84BDC" w14:textId="77777777" w:rsidR="00A1072D" w:rsidRPr="001D3B11" w:rsidRDefault="00A1072D" w:rsidP="00D95AE8">
            <w:pPr>
              <w:rPr>
                <w:rFonts w:asciiTheme="majorHAnsi" w:hAnsiTheme="majorHAnsi" w:cs="Times New Roman"/>
              </w:rPr>
            </w:pPr>
          </w:p>
        </w:tc>
        <w:tc>
          <w:tcPr>
            <w:tcW w:w="806" w:type="dxa"/>
            <w:tcBorders>
              <w:bottom w:val="single" w:sz="4" w:space="0" w:color="auto"/>
            </w:tcBorders>
            <w:shd w:val="clear" w:color="auto" w:fill="auto"/>
          </w:tcPr>
          <w:p w14:paraId="14730167" w14:textId="77777777" w:rsidR="00A1072D" w:rsidRPr="001D3B11" w:rsidRDefault="00A1072D" w:rsidP="00D95AE8">
            <w:pPr>
              <w:tabs>
                <w:tab w:val="left" w:pos="487"/>
              </w:tabs>
              <w:rPr>
                <w:rFonts w:asciiTheme="majorHAnsi" w:hAnsiTheme="majorHAnsi" w:cs="Times New Roman"/>
                <w:color w:val="FF0000"/>
              </w:rPr>
            </w:pPr>
          </w:p>
        </w:tc>
        <w:tc>
          <w:tcPr>
            <w:tcW w:w="806" w:type="dxa"/>
            <w:tcBorders>
              <w:bottom w:val="single" w:sz="4" w:space="0" w:color="auto"/>
            </w:tcBorders>
            <w:shd w:val="clear" w:color="auto" w:fill="auto"/>
          </w:tcPr>
          <w:p w14:paraId="1B099507" w14:textId="77777777" w:rsidR="00A1072D" w:rsidRPr="001D3B11" w:rsidRDefault="00A1072D" w:rsidP="00D95AE8">
            <w:pPr>
              <w:rPr>
                <w:rFonts w:asciiTheme="majorHAnsi" w:hAnsiTheme="majorHAnsi" w:cs="Times New Roman"/>
                <w:color w:val="FF0000"/>
              </w:rPr>
            </w:pPr>
          </w:p>
        </w:tc>
        <w:tc>
          <w:tcPr>
            <w:tcW w:w="806" w:type="dxa"/>
            <w:tcBorders>
              <w:bottom w:val="single" w:sz="4" w:space="0" w:color="auto"/>
            </w:tcBorders>
            <w:shd w:val="clear" w:color="auto" w:fill="CC99FF"/>
          </w:tcPr>
          <w:p w14:paraId="59A6E164" w14:textId="77777777" w:rsidR="00A1072D" w:rsidRPr="001D3B11" w:rsidRDefault="00A1072D" w:rsidP="00D95AE8">
            <w:pPr>
              <w:rPr>
                <w:rFonts w:asciiTheme="majorHAnsi" w:hAnsiTheme="majorHAnsi" w:cs="Times New Roman"/>
              </w:rPr>
            </w:pPr>
          </w:p>
        </w:tc>
        <w:tc>
          <w:tcPr>
            <w:tcW w:w="806" w:type="dxa"/>
            <w:tcBorders>
              <w:bottom w:val="single" w:sz="4" w:space="0" w:color="auto"/>
            </w:tcBorders>
            <w:shd w:val="clear" w:color="auto" w:fill="CC99FF"/>
          </w:tcPr>
          <w:p w14:paraId="7221ADD7" w14:textId="77777777" w:rsidR="00A1072D" w:rsidRPr="001D3B11" w:rsidRDefault="00A1072D" w:rsidP="00D95AE8">
            <w:pPr>
              <w:rPr>
                <w:rFonts w:asciiTheme="majorHAnsi" w:hAnsiTheme="majorHAnsi" w:cs="Times New Roman"/>
              </w:rPr>
            </w:pPr>
          </w:p>
        </w:tc>
        <w:tc>
          <w:tcPr>
            <w:tcW w:w="928" w:type="dxa"/>
            <w:tcBorders>
              <w:bottom w:val="single" w:sz="4" w:space="0" w:color="auto"/>
            </w:tcBorders>
            <w:shd w:val="clear" w:color="auto" w:fill="auto"/>
          </w:tcPr>
          <w:p w14:paraId="1116FC42" w14:textId="77777777" w:rsidR="00A1072D" w:rsidRPr="001D3B11" w:rsidRDefault="00A1072D" w:rsidP="00D95AE8">
            <w:pPr>
              <w:rPr>
                <w:rFonts w:asciiTheme="majorHAnsi" w:hAnsiTheme="majorHAnsi" w:cs="Times New Roman"/>
              </w:rPr>
            </w:pPr>
          </w:p>
        </w:tc>
        <w:tc>
          <w:tcPr>
            <w:tcW w:w="806" w:type="dxa"/>
            <w:tcBorders>
              <w:bottom w:val="single" w:sz="4" w:space="0" w:color="auto"/>
            </w:tcBorders>
            <w:shd w:val="clear" w:color="auto" w:fill="auto"/>
          </w:tcPr>
          <w:p w14:paraId="39D819DD" w14:textId="77777777" w:rsidR="00A1072D" w:rsidRPr="001D3B11" w:rsidRDefault="00A1072D" w:rsidP="00D95AE8">
            <w:pPr>
              <w:rPr>
                <w:rFonts w:asciiTheme="majorHAnsi" w:hAnsiTheme="majorHAnsi" w:cs="Times New Roman"/>
              </w:rPr>
            </w:pPr>
          </w:p>
        </w:tc>
        <w:tc>
          <w:tcPr>
            <w:tcW w:w="806" w:type="dxa"/>
            <w:tcBorders>
              <w:bottom w:val="single" w:sz="4" w:space="0" w:color="auto"/>
            </w:tcBorders>
            <w:shd w:val="clear" w:color="auto" w:fill="auto"/>
          </w:tcPr>
          <w:p w14:paraId="3264FB5E" w14:textId="77777777" w:rsidR="00A1072D" w:rsidRPr="001D3B11" w:rsidRDefault="00A1072D" w:rsidP="00D95AE8">
            <w:pPr>
              <w:rPr>
                <w:rFonts w:asciiTheme="majorHAnsi" w:hAnsiTheme="majorHAnsi" w:cs="Times New Roman"/>
              </w:rPr>
            </w:pPr>
          </w:p>
        </w:tc>
        <w:tc>
          <w:tcPr>
            <w:tcW w:w="806" w:type="dxa"/>
            <w:tcBorders>
              <w:bottom w:val="single" w:sz="4" w:space="0" w:color="auto"/>
            </w:tcBorders>
          </w:tcPr>
          <w:p w14:paraId="670C14F2" w14:textId="77777777" w:rsidR="00A1072D" w:rsidRPr="001D3B11" w:rsidRDefault="00A1072D" w:rsidP="00D95AE8">
            <w:pPr>
              <w:rPr>
                <w:rFonts w:asciiTheme="majorHAnsi" w:hAnsiTheme="majorHAnsi" w:cs="Times New Roman"/>
              </w:rPr>
            </w:pPr>
          </w:p>
        </w:tc>
      </w:tr>
      <w:tr w:rsidR="00A1072D" w:rsidRPr="001D3B11" w14:paraId="2C90CD05" w14:textId="77777777" w:rsidTr="001D5BA9">
        <w:trPr>
          <w:trHeight w:val="506"/>
        </w:trPr>
        <w:tc>
          <w:tcPr>
            <w:tcW w:w="3600" w:type="dxa"/>
            <w:shd w:val="clear" w:color="auto" w:fill="auto"/>
            <w:vAlign w:val="center"/>
          </w:tcPr>
          <w:p w14:paraId="08213D2C" w14:textId="77777777" w:rsidR="00A1072D" w:rsidRPr="001D3B11" w:rsidRDefault="00A1072D" w:rsidP="00D95AE8">
            <w:pPr>
              <w:spacing w:before="40" w:after="40"/>
              <w:rPr>
                <w:rFonts w:asciiTheme="majorHAnsi" w:hAnsiTheme="majorHAnsi" w:cs="Times New Roman"/>
              </w:rPr>
            </w:pPr>
            <w:r w:rsidRPr="001D3B11">
              <w:rPr>
                <w:rFonts w:asciiTheme="majorHAnsi" w:hAnsiTheme="majorHAnsi" w:cs="Times New Roman"/>
              </w:rPr>
              <w:t xml:space="preserve">Artifact Review </w:t>
            </w:r>
          </w:p>
        </w:tc>
        <w:tc>
          <w:tcPr>
            <w:tcW w:w="806" w:type="dxa"/>
            <w:shd w:val="clear" w:color="auto" w:fill="auto"/>
          </w:tcPr>
          <w:p w14:paraId="7E34835E" w14:textId="77777777" w:rsidR="00A1072D" w:rsidRPr="001D3B11" w:rsidRDefault="00A1072D" w:rsidP="00D95AE8">
            <w:pPr>
              <w:rPr>
                <w:rFonts w:asciiTheme="majorHAnsi" w:hAnsiTheme="majorHAnsi" w:cs="Times New Roman"/>
              </w:rPr>
            </w:pPr>
          </w:p>
        </w:tc>
        <w:tc>
          <w:tcPr>
            <w:tcW w:w="806" w:type="dxa"/>
            <w:shd w:val="clear" w:color="auto" w:fill="auto"/>
          </w:tcPr>
          <w:p w14:paraId="3FA0AACE" w14:textId="77777777" w:rsidR="00A1072D" w:rsidRPr="001D3B11" w:rsidRDefault="00A1072D" w:rsidP="00D95AE8">
            <w:pPr>
              <w:rPr>
                <w:rFonts w:asciiTheme="majorHAnsi" w:hAnsiTheme="majorHAnsi" w:cs="Times New Roman"/>
              </w:rPr>
            </w:pPr>
          </w:p>
        </w:tc>
        <w:tc>
          <w:tcPr>
            <w:tcW w:w="806" w:type="dxa"/>
            <w:shd w:val="clear" w:color="auto" w:fill="auto"/>
          </w:tcPr>
          <w:p w14:paraId="11C56BD8" w14:textId="77777777" w:rsidR="00A1072D" w:rsidRPr="001D3B11" w:rsidRDefault="00A1072D" w:rsidP="00D95AE8">
            <w:pPr>
              <w:rPr>
                <w:rFonts w:asciiTheme="majorHAnsi" w:hAnsiTheme="majorHAnsi" w:cs="Times New Roman"/>
              </w:rPr>
            </w:pPr>
          </w:p>
        </w:tc>
        <w:tc>
          <w:tcPr>
            <w:tcW w:w="806" w:type="dxa"/>
            <w:shd w:val="clear" w:color="auto" w:fill="auto"/>
          </w:tcPr>
          <w:p w14:paraId="5DC6EA20" w14:textId="77777777" w:rsidR="00A1072D" w:rsidRPr="001D3B11" w:rsidRDefault="00A1072D" w:rsidP="00D95AE8">
            <w:pPr>
              <w:tabs>
                <w:tab w:val="left" w:pos="487"/>
              </w:tabs>
              <w:rPr>
                <w:rFonts w:asciiTheme="majorHAnsi" w:hAnsiTheme="majorHAnsi" w:cs="Times New Roman"/>
                <w:color w:val="FF0000"/>
              </w:rPr>
            </w:pPr>
            <w:r w:rsidRPr="001D3B11">
              <w:rPr>
                <w:rFonts w:asciiTheme="majorHAnsi" w:hAnsiTheme="majorHAnsi" w:cs="Times New Roman"/>
                <w:color w:val="FF0000"/>
              </w:rPr>
              <w:tab/>
            </w:r>
          </w:p>
        </w:tc>
        <w:tc>
          <w:tcPr>
            <w:tcW w:w="806" w:type="dxa"/>
            <w:shd w:val="clear" w:color="auto" w:fill="auto"/>
          </w:tcPr>
          <w:p w14:paraId="3310B15B" w14:textId="77777777" w:rsidR="00A1072D" w:rsidRPr="001D3B11" w:rsidRDefault="00A1072D" w:rsidP="00D95AE8">
            <w:pPr>
              <w:rPr>
                <w:rFonts w:asciiTheme="majorHAnsi" w:hAnsiTheme="majorHAnsi" w:cs="Times New Roman"/>
                <w:color w:val="FF0000"/>
              </w:rPr>
            </w:pPr>
          </w:p>
        </w:tc>
        <w:tc>
          <w:tcPr>
            <w:tcW w:w="806" w:type="dxa"/>
            <w:shd w:val="clear" w:color="auto" w:fill="auto"/>
          </w:tcPr>
          <w:p w14:paraId="2270C0D5" w14:textId="77777777" w:rsidR="00A1072D" w:rsidRPr="001D3B11" w:rsidRDefault="00A1072D" w:rsidP="00D95AE8">
            <w:pPr>
              <w:rPr>
                <w:rFonts w:asciiTheme="majorHAnsi" w:hAnsiTheme="majorHAnsi" w:cs="Times New Roman"/>
              </w:rPr>
            </w:pPr>
          </w:p>
        </w:tc>
        <w:tc>
          <w:tcPr>
            <w:tcW w:w="806" w:type="dxa"/>
            <w:shd w:val="clear" w:color="auto" w:fill="auto"/>
          </w:tcPr>
          <w:p w14:paraId="5AA27DE0" w14:textId="77777777" w:rsidR="00A1072D" w:rsidRPr="001D3B11" w:rsidRDefault="00A1072D" w:rsidP="00D95AE8">
            <w:pPr>
              <w:rPr>
                <w:rFonts w:asciiTheme="majorHAnsi" w:hAnsiTheme="majorHAnsi" w:cs="Times New Roman"/>
              </w:rPr>
            </w:pPr>
          </w:p>
        </w:tc>
        <w:tc>
          <w:tcPr>
            <w:tcW w:w="928" w:type="dxa"/>
            <w:tcBorders>
              <w:bottom w:val="single" w:sz="4" w:space="0" w:color="auto"/>
            </w:tcBorders>
            <w:shd w:val="clear" w:color="auto" w:fill="auto"/>
          </w:tcPr>
          <w:p w14:paraId="26C3D3B1" w14:textId="77777777" w:rsidR="00A1072D" w:rsidRPr="001D3B11" w:rsidRDefault="00A1072D" w:rsidP="00D95AE8">
            <w:pPr>
              <w:rPr>
                <w:rFonts w:asciiTheme="majorHAnsi" w:hAnsiTheme="majorHAnsi" w:cs="Times New Roman"/>
              </w:rPr>
            </w:pPr>
          </w:p>
        </w:tc>
        <w:tc>
          <w:tcPr>
            <w:tcW w:w="806" w:type="dxa"/>
            <w:shd w:val="clear" w:color="auto" w:fill="auto"/>
          </w:tcPr>
          <w:p w14:paraId="419CF48F" w14:textId="77777777" w:rsidR="00A1072D" w:rsidRPr="001D3B11" w:rsidRDefault="00A1072D" w:rsidP="00D95AE8">
            <w:pPr>
              <w:rPr>
                <w:rFonts w:asciiTheme="majorHAnsi" w:hAnsiTheme="majorHAnsi" w:cs="Times New Roman"/>
              </w:rPr>
            </w:pPr>
          </w:p>
        </w:tc>
        <w:tc>
          <w:tcPr>
            <w:tcW w:w="806" w:type="dxa"/>
            <w:tcBorders>
              <w:bottom w:val="single" w:sz="4" w:space="0" w:color="auto"/>
            </w:tcBorders>
            <w:shd w:val="clear" w:color="auto" w:fill="E36C0A" w:themeFill="accent6" w:themeFillShade="BF"/>
          </w:tcPr>
          <w:p w14:paraId="3D5EE1D3" w14:textId="77777777" w:rsidR="00A1072D" w:rsidRPr="001D3B11" w:rsidRDefault="00A1072D" w:rsidP="00D95AE8">
            <w:pPr>
              <w:rPr>
                <w:rFonts w:asciiTheme="majorHAnsi" w:hAnsiTheme="majorHAnsi" w:cs="Times New Roman"/>
              </w:rPr>
            </w:pPr>
          </w:p>
        </w:tc>
        <w:tc>
          <w:tcPr>
            <w:tcW w:w="806" w:type="dxa"/>
            <w:tcBorders>
              <w:bottom w:val="single" w:sz="4" w:space="0" w:color="auto"/>
            </w:tcBorders>
          </w:tcPr>
          <w:p w14:paraId="7C0A2740" w14:textId="77777777" w:rsidR="00A1072D" w:rsidRPr="001D3B11" w:rsidRDefault="00A1072D" w:rsidP="00D95AE8">
            <w:pPr>
              <w:rPr>
                <w:rFonts w:asciiTheme="majorHAnsi" w:hAnsiTheme="majorHAnsi" w:cs="Times New Roman"/>
              </w:rPr>
            </w:pPr>
          </w:p>
        </w:tc>
      </w:tr>
      <w:tr w:rsidR="00A1072D" w:rsidRPr="001D3B11" w14:paraId="67000E5C" w14:textId="77777777" w:rsidTr="001D5BA9">
        <w:trPr>
          <w:trHeight w:val="506"/>
        </w:trPr>
        <w:tc>
          <w:tcPr>
            <w:tcW w:w="3600" w:type="dxa"/>
            <w:shd w:val="clear" w:color="auto" w:fill="auto"/>
            <w:vAlign w:val="center"/>
          </w:tcPr>
          <w:p w14:paraId="4A15FB94" w14:textId="77777777" w:rsidR="00A1072D" w:rsidRPr="001D3B11" w:rsidRDefault="00A1072D" w:rsidP="00D95AE8">
            <w:pPr>
              <w:spacing w:before="40" w:after="40"/>
              <w:rPr>
                <w:rFonts w:asciiTheme="majorHAnsi" w:hAnsiTheme="majorHAnsi" w:cs="Times New Roman"/>
              </w:rPr>
            </w:pPr>
            <w:r w:rsidRPr="001D3B11">
              <w:rPr>
                <w:rFonts w:asciiTheme="majorHAnsi" w:hAnsiTheme="majorHAnsi" w:cs="Times New Roman"/>
              </w:rPr>
              <w:t>Reflection on PGP goals</w:t>
            </w:r>
          </w:p>
        </w:tc>
        <w:tc>
          <w:tcPr>
            <w:tcW w:w="806" w:type="dxa"/>
            <w:shd w:val="clear" w:color="auto" w:fill="auto"/>
          </w:tcPr>
          <w:p w14:paraId="48613089" w14:textId="77777777" w:rsidR="00A1072D" w:rsidRPr="001D3B11" w:rsidRDefault="00A1072D" w:rsidP="00D95AE8">
            <w:pPr>
              <w:rPr>
                <w:rFonts w:asciiTheme="majorHAnsi" w:hAnsiTheme="majorHAnsi" w:cs="Times New Roman"/>
              </w:rPr>
            </w:pPr>
          </w:p>
        </w:tc>
        <w:tc>
          <w:tcPr>
            <w:tcW w:w="806" w:type="dxa"/>
            <w:shd w:val="clear" w:color="auto" w:fill="auto"/>
          </w:tcPr>
          <w:p w14:paraId="538FD474" w14:textId="77777777" w:rsidR="00A1072D" w:rsidRPr="001D3B11" w:rsidRDefault="00A1072D" w:rsidP="00D95AE8">
            <w:pPr>
              <w:rPr>
                <w:rFonts w:asciiTheme="majorHAnsi" w:hAnsiTheme="majorHAnsi" w:cs="Times New Roman"/>
              </w:rPr>
            </w:pPr>
          </w:p>
        </w:tc>
        <w:tc>
          <w:tcPr>
            <w:tcW w:w="806" w:type="dxa"/>
            <w:shd w:val="clear" w:color="auto" w:fill="auto"/>
          </w:tcPr>
          <w:p w14:paraId="4FD65A6E" w14:textId="77777777" w:rsidR="00A1072D" w:rsidRPr="001D3B11" w:rsidRDefault="00A1072D" w:rsidP="00D95AE8">
            <w:pPr>
              <w:rPr>
                <w:rFonts w:asciiTheme="majorHAnsi" w:hAnsiTheme="majorHAnsi" w:cs="Times New Roman"/>
              </w:rPr>
            </w:pPr>
          </w:p>
        </w:tc>
        <w:tc>
          <w:tcPr>
            <w:tcW w:w="806" w:type="dxa"/>
            <w:shd w:val="clear" w:color="auto" w:fill="auto"/>
          </w:tcPr>
          <w:p w14:paraId="6D580433" w14:textId="77777777" w:rsidR="00A1072D" w:rsidRPr="001D3B11" w:rsidRDefault="00A1072D" w:rsidP="00D95AE8">
            <w:pPr>
              <w:rPr>
                <w:rFonts w:asciiTheme="majorHAnsi" w:hAnsiTheme="majorHAnsi" w:cs="Times New Roman"/>
              </w:rPr>
            </w:pPr>
          </w:p>
        </w:tc>
        <w:tc>
          <w:tcPr>
            <w:tcW w:w="806" w:type="dxa"/>
            <w:shd w:val="clear" w:color="auto" w:fill="auto"/>
          </w:tcPr>
          <w:p w14:paraId="64A61B5A" w14:textId="77777777" w:rsidR="00A1072D" w:rsidRPr="001D3B11" w:rsidRDefault="00A1072D" w:rsidP="00D95AE8">
            <w:pPr>
              <w:rPr>
                <w:rFonts w:asciiTheme="majorHAnsi" w:hAnsiTheme="majorHAnsi" w:cs="Times New Roman"/>
              </w:rPr>
            </w:pPr>
          </w:p>
        </w:tc>
        <w:tc>
          <w:tcPr>
            <w:tcW w:w="806" w:type="dxa"/>
            <w:shd w:val="clear" w:color="auto" w:fill="auto"/>
          </w:tcPr>
          <w:p w14:paraId="53742B3A" w14:textId="77777777" w:rsidR="00A1072D" w:rsidRPr="001D3B11" w:rsidRDefault="00A1072D" w:rsidP="00D95AE8">
            <w:pPr>
              <w:rPr>
                <w:rFonts w:asciiTheme="majorHAnsi" w:hAnsiTheme="majorHAnsi" w:cs="Times New Roman"/>
              </w:rPr>
            </w:pPr>
          </w:p>
        </w:tc>
        <w:tc>
          <w:tcPr>
            <w:tcW w:w="806" w:type="dxa"/>
            <w:shd w:val="clear" w:color="auto" w:fill="auto"/>
          </w:tcPr>
          <w:p w14:paraId="2AAB409D" w14:textId="77777777" w:rsidR="00A1072D" w:rsidRPr="001D3B11" w:rsidRDefault="00A1072D" w:rsidP="00D95AE8">
            <w:pPr>
              <w:rPr>
                <w:rFonts w:asciiTheme="majorHAnsi" w:hAnsiTheme="majorHAnsi" w:cs="Times New Roman"/>
              </w:rPr>
            </w:pPr>
          </w:p>
        </w:tc>
        <w:tc>
          <w:tcPr>
            <w:tcW w:w="928" w:type="dxa"/>
            <w:shd w:val="clear" w:color="auto" w:fill="auto"/>
          </w:tcPr>
          <w:p w14:paraId="06DA9A22" w14:textId="77777777" w:rsidR="00A1072D" w:rsidRPr="001D3B11" w:rsidRDefault="00A1072D" w:rsidP="00D95AE8">
            <w:pPr>
              <w:rPr>
                <w:rFonts w:asciiTheme="majorHAnsi" w:hAnsiTheme="majorHAnsi" w:cs="Times New Roman"/>
              </w:rPr>
            </w:pPr>
          </w:p>
        </w:tc>
        <w:tc>
          <w:tcPr>
            <w:tcW w:w="806" w:type="dxa"/>
            <w:tcBorders>
              <w:bottom w:val="single" w:sz="4" w:space="0" w:color="auto"/>
            </w:tcBorders>
            <w:shd w:val="clear" w:color="auto" w:fill="4A442A" w:themeFill="background2" w:themeFillShade="40"/>
          </w:tcPr>
          <w:p w14:paraId="0B57CEB1" w14:textId="77777777" w:rsidR="00A1072D" w:rsidRPr="001D3B11" w:rsidRDefault="00A1072D" w:rsidP="00D95AE8">
            <w:pPr>
              <w:rPr>
                <w:rFonts w:asciiTheme="majorHAnsi" w:hAnsiTheme="majorHAnsi" w:cs="Times New Roman"/>
                <w:color w:val="0000FF"/>
              </w:rPr>
            </w:pPr>
          </w:p>
        </w:tc>
        <w:tc>
          <w:tcPr>
            <w:tcW w:w="806" w:type="dxa"/>
            <w:tcBorders>
              <w:bottom w:val="single" w:sz="4" w:space="0" w:color="auto"/>
            </w:tcBorders>
            <w:shd w:val="clear" w:color="auto" w:fill="4A442A" w:themeFill="background2" w:themeFillShade="40"/>
          </w:tcPr>
          <w:p w14:paraId="42A10297" w14:textId="77777777" w:rsidR="00A1072D" w:rsidRPr="001D3B11" w:rsidRDefault="00A1072D" w:rsidP="00D95AE8">
            <w:pPr>
              <w:rPr>
                <w:rFonts w:asciiTheme="majorHAnsi" w:hAnsiTheme="majorHAnsi" w:cs="Times New Roman"/>
                <w:color w:val="0000FF"/>
              </w:rPr>
            </w:pPr>
          </w:p>
        </w:tc>
        <w:tc>
          <w:tcPr>
            <w:tcW w:w="806" w:type="dxa"/>
            <w:tcBorders>
              <w:bottom w:val="single" w:sz="4" w:space="0" w:color="auto"/>
            </w:tcBorders>
            <w:shd w:val="clear" w:color="auto" w:fill="auto"/>
          </w:tcPr>
          <w:p w14:paraId="35ED2DBA" w14:textId="77777777" w:rsidR="00A1072D" w:rsidRPr="001D3B11" w:rsidRDefault="00A1072D" w:rsidP="00D95AE8">
            <w:pPr>
              <w:rPr>
                <w:rFonts w:asciiTheme="majorHAnsi" w:hAnsiTheme="majorHAnsi" w:cs="Times New Roman"/>
                <w:color w:val="0000FF"/>
              </w:rPr>
            </w:pPr>
          </w:p>
        </w:tc>
      </w:tr>
      <w:tr w:rsidR="00A1072D" w:rsidRPr="001D3B11" w14:paraId="1C169AD5" w14:textId="77777777" w:rsidTr="00D95AE8">
        <w:trPr>
          <w:trHeight w:val="506"/>
        </w:trPr>
        <w:tc>
          <w:tcPr>
            <w:tcW w:w="3600" w:type="dxa"/>
            <w:shd w:val="clear" w:color="auto" w:fill="auto"/>
            <w:vAlign w:val="center"/>
          </w:tcPr>
          <w:p w14:paraId="0833DECE" w14:textId="77777777" w:rsidR="00A1072D" w:rsidRPr="001D3B11" w:rsidRDefault="00A1072D" w:rsidP="00D95AE8">
            <w:pPr>
              <w:spacing w:before="40" w:after="40"/>
              <w:rPr>
                <w:rFonts w:asciiTheme="majorHAnsi" w:hAnsiTheme="majorHAnsi" w:cs="Times New Roman"/>
              </w:rPr>
            </w:pPr>
            <w:r w:rsidRPr="001D3B11">
              <w:rPr>
                <w:rFonts w:asciiTheme="majorHAnsi" w:hAnsiTheme="majorHAnsi" w:cs="Times New Roman"/>
              </w:rPr>
              <w:t>Summative Evaluation Meeting</w:t>
            </w:r>
          </w:p>
        </w:tc>
        <w:tc>
          <w:tcPr>
            <w:tcW w:w="806" w:type="dxa"/>
            <w:shd w:val="clear" w:color="auto" w:fill="auto"/>
          </w:tcPr>
          <w:p w14:paraId="48F73038" w14:textId="77777777" w:rsidR="00A1072D" w:rsidRPr="001D3B11" w:rsidRDefault="00A1072D" w:rsidP="00D95AE8">
            <w:pPr>
              <w:rPr>
                <w:rFonts w:asciiTheme="majorHAnsi" w:hAnsiTheme="majorHAnsi" w:cs="Times New Roman"/>
              </w:rPr>
            </w:pPr>
          </w:p>
        </w:tc>
        <w:tc>
          <w:tcPr>
            <w:tcW w:w="806" w:type="dxa"/>
            <w:shd w:val="clear" w:color="auto" w:fill="auto"/>
          </w:tcPr>
          <w:p w14:paraId="4E01B4B3" w14:textId="77777777" w:rsidR="00A1072D" w:rsidRPr="001D3B11" w:rsidRDefault="00A1072D" w:rsidP="00D95AE8">
            <w:pPr>
              <w:rPr>
                <w:rFonts w:asciiTheme="majorHAnsi" w:hAnsiTheme="majorHAnsi" w:cs="Times New Roman"/>
              </w:rPr>
            </w:pPr>
          </w:p>
        </w:tc>
        <w:tc>
          <w:tcPr>
            <w:tcW w:w="806" w:type="dxa"/>
            <w:shd w:val="clear" w:color="auto" w:fill="auto"/>
          </w:tcPr>
          <w:p w14:paraId="327E277F" w14:textId="77777777" w:rsidR="00A1072D" w:rsidRPr="001D3B11" w:rsidRDefault="00A1072D" w:rsidP="00D95AE8">
            <w:pPr>
              <w:rPr>
                <w:rFonts w:asciiTheme="majorHAnsi" w:hAnsiTheme="majorHAnsi" w:cs="Times New Roman"/>
              </w:rPr>
            </w:pPr>
          </w:p>
        </w:tc>
        <w:tc>
          <w:tcPr>
            <w:tcW w:w="806" w:type="dxa"/>
            <w:shd w:val="clear" w:color="auto" w:fill="auto"/>
          </w:tcPr>
          <w:p w14:paraId="2CBDFF44" w14:textId="77777777" w:rsidR="00A1072D" w:rsidRPr="001D3B11" w:rsidRDefault="00A1072D" w:rsidP="00D95AE8">
            <w:pPr>
              <w:rPr>
                <w:rFonts w:asciiTheme="majorHAnsi" w:hAnsiTheme="majorHAnsi" w:cs="Times New Roman"/>
              </w:rPr>
            </w:pPr>
          </w:p>
        </w:tc>
        <w:tc>
          <w:tcPr>
            <w:tcW w:w="806" w:type="dxa"/>
            <w:shd w:val="clear" w:color="auto" w:fill="auto"/>
          </w:tcPr>
          <w:p w14:paraId="0FF69C29" w14:textId="77777777" w:rsidR="00A1072D" w:rsidRPr="001D3B11" w:rsidRDefault="00A1072D" w:rsidP="00D95AE8">
            <w:pPr>
              <w:rPr>
                <w:rFonts w:asciiTheme="majorHAnsi" w:hAnsiTheme="majorHAnsi" w:cs="Times New Roman"/>
              </w:rPr>
            </w:pPr>
          </w:p>
        </w:tc>
        <w:tc>
          <w:tcPr>
            <w:tcW w:w="806" w:type="dxa"/>
            <w:shd w:val="clear" w:color="auto" w:fill="auto"/>
          </w:tcPr>
          <w:p w14:paraId="02D19D2D" w14:textId="77777777" w:rsidR="00A1072D" w:rsidRPr="001D3B11" w:rsidRDefault="00A1072D" w:rsidP="00D95AE8">
            <w:pPr>
              <w:rPr>
                <w:rFonts w:asciiTheme="majorHAnsi" w:hAnsiTheme="majorHAnsi" w:cs="Times New Roman"/>
              </w:rPr>
            </w:pPr>
          </w:p>
        </w:tc>
        <w:tc>
          <w:tcPr>
            <w:tcW w:w="806" w:type="dxa"/>
            <w:shd w:val="clear" w:color="auto" w:fill="auto"/>
          </w:tcPr>
          <w:p w14:paraId="3E877761" w14:textId="77777777" w:rsidR="00A1072D" w:rsidRPr="001D3B11" w:rsidRDefault="00A1072D" w:rsidP="00D95AE8">
            <w:pPr>
              <w:rPr>
                <w:rFonts w:asciiTheme="majorHAnsi" w:hAnsiTheme="majorHAnsi" w:cs="Times New Roman"/>
              </w:rPr>
            </w:pPr>
          </w:p>
        </w:tc>
        <w:tc>
          <w:tcPr>
            <w:tcW w:w="928" w:type="dxa"/>
            <w:shd w:val="clear" w:color="auto" w:fill="auto"/>
          </w:tcPr>
          <w:p w14:paraId="6DFB8846" w14:textId="77777777" w:rsidR="00A1072D" w:rsidRPr="001D3B11" w:rsidRDefault="00A1072D" w:rsidP="00D95AE8">
            <w:pPr>
              <w:rPr>
                <w:rFonts w:asciiTheme="majorHAnsi" w:hAnsiTheme="majorHAnsi" w:cs="Times New Roman"/>
              </w:rPr>
            </w:pPr>
          </w:p>
        </w:tc>
        <w:tc>
          <w:tcPr>
            <w:tcW w:w="806" w:type="dxa"/>
            <w:shd w:val="clear" w:color="auto" w:fill="auto"/>
          </w:tcPr>
          <w:p w14:paraId="65A7D393" w14:textId="77777777" w:rsidR="00A1072D" w:rsidRPr="001D3B11" w:rsidRDefault="00A1072D" w:rsidP="00D95AE8">
            <w:pPr>
              <w:rPr>
                <w:rFonts w:asciiTheme="majorHAnsi" w:hAnsiTheme="majorHAnsi" w:cs="Times New Roman"/>
              </w:rPr>
            </w:pPr>
          </w:p>
        </w:tc>
        <w:tc>
          <w:tcPr>
            <w:tcW w:w="806" w:type="dxa"/>
            <w:shd w:val="clear" w:color="auto" w:fill="3366FF"/>
          </w:tcPr>
          <w:p w14:paraId="726C88D7" w14:textId="77777777" w:rsidR="00A1072D" w:rsidRPr="001D3B11" w:rsidRDefault="00A1072D" w:rsidP="00D95AE8">
            <w:pPr>
              <w:rPr>
                <w:rFonts w:asciiTheme="majorHAnsi" w:hAnsiTheme="majorHAnsi" w:cs="Times New Roman"/>
                <w:color w:val="008000"/>
              </w:rPr>
            </w:pPr>
          </w:p>
        </w:tc>
        <w:tc>
          <w:tcPr>
            <w:tcW w:w="806" w:type="dxa"/>
            <w:shd w:val="clear" w:color="auto" w:fill="3366FF"/>
          </w:tcPr>
          <w:p w14:paraId="48CA8329" w14:textId="77777777" w:rsidR="00A1072D" w:rsidRPr="001D3B11" w:rsidRDefault="00A1072D" w:rsidP="00D95AE8">
            <w:pPr>
              <w:rPr>
                <w:rFonts w:asciiTheme="majorHAnsi" w:hAnsiTheme="majorHAnsi" w:cs="Times New Roman"/>
                <w:color w:val="008000"/>
              </w:rPr>
            </w:pPr>
          </w:p>
        </w:tc>
      </w:tr>
    </w:tbl>
    <w:p w14:paraId="2A3E962D" w14:textId="7BA8C07E" w:rsidR="00D01DE4" w:rsidRPr="001D3B11" w:rsidRDefault="00D01DE4" w:rsidP="00A1072D">
      <w:pPr>
        <w:rPr>
          <w:rFonts w:asciiTheme="majorHAnsi" w:hAnsiTheme="majorHAnsi"/>
        </w:rPr>
      </w:pPr>
    </w:p>
    <w:p w14:paraId="639AA2F4" w14:textId="713AAF30" w:rsidR="00D01DE4" w:rsidRPr="001D3B11" w:rsidRDefault="00D01DE4" w:rsidP="00D01DE4">
      <w:pPr>
        <w:rPr>
          <w:rFonts w:asciiTheme="majorHAnsi" w:hAnsiTheme="majorHAnsi"/>
          <w:sz w:val="22"/>
          <w:szCs w:val="22"/>
        </w:rPr>
        <w:sectPr w:rsidR="00D01DE4" w:rsidRPr="001D3B11" w:rsidSect="00A71C63">
          <w:headerReference w:type="even" r:id="rId67"/>
          <w:headerReference w:type="default" r:id="rId68"/>
          <w:footerReference w:type="even" r:id="rId69"/>
          <w:footerReference w:type="default" r:id="rId70"/>
          <w:headerReference w:type="first" r:id="rId71"/>
          <w:pgSz w:w="15840" w:h="12240" w:orient="landscape"/>
          <w:pgMar w:top="720" w:right="1440" w:bottom="720" w:left="1440" w:header="720" w:footer="720" w:gutter="0"/>
          <w:cols w:space="720"/>
          <w:docGrid w:linePitch="360"/>
        </w:sectPr>
      </w:pPr>
      <w:r w:rsidRPr="001D3B11">
        <w:rPr>
          <w:rFonts w:asciiTheme="majorHAnsi" w:hAnsiTheme="majorHAnsi"/>
          <w:sz w:val="22"/>
          <w:szCs w:val="22"/>
        </w:rPr>
        <w:t>* This is a sample timeline for a typical academic year that begins in August and ends in June. Specific due dates for a given academic year will be set by VIDE in coordination with district administrators. Remember to check the</w:t>
      </w:r>
      <w:r w:rsidR="00301889">
        <w:rPr>
          <w:rFonts w:asciiTheme="majorHAnsi" w:hAnsiTheme="majorHAnsi"/>
          <w:sz w:val="22"/>
          <w:szCs w:val="22"/>
        </w:rPr>
        <w:t xml:space="preserve"> VIDE EES</w:t>
      </w:r>
      <w:r w:rsidRPr="001D3B11">
        <w:rPr>
          <w:rFonts w:asciiTheme="majorHAnsi" w:hAnsiTheme="majorHAnsi"/>
          <w:sz w:val="22"/>
          <w:szCs w:val="22"/>
        </w:rPr>
        <w:t xml:space="preserve"> Portal for the current year’s dates.</w:t>
      </w:r>
    </w:p>
    <w:p w14:paraId="7AE0B377" w14:textId="77777777" w:rsidR="00877657" w:rsidRPr="001D3B11" w:rsidRDefault="00877657" w:rsidP="00877657">
      <w:pPr>
        <w:rPr>
          <w:rFonts w:asciiTheme="majorHAnsi" w:hAnsiTheme="majorHAnsi"/>
          <w:b/>
          <w:color w:val="31849B" w:themeColor="accent5" w:themeShade="BF"/>
          <w:sz w:val="32"/>
          <w:szCs w:val="32"/>
        </w:rPr>
      </w:pPr>
      <w:r w:rsidRPr="001D3B11">
        <w:rPr>
          <w:rFonts w:asciiTheme="majorHAnsi" w:hAnsiTheme="majorHAnsi"/>
          <w:b/>
          <w:color w:val="31849B" w:themeColor="accent5" w:themeShade="BF"/>
          <w:sz w:val="32"/>
          <w:szCs w:val="32"/>
        </w:rPr>
        <w:lastRenderedPageBreak/>
        <w:t>Glossary</w:t>
      </w:r>
    </w:p>
    <w:p w14:paraId="1951E4C1" w14:textId="77777777" w:rsidR="00877657" w:rsidRPr="001D3B11" w:rsidRDefault="00877657" w:rsidP="00877657">
      <w:pPr>
        <w:rPr>
          <w:rFonts w:asciiTheme="majorHAnsi" w:hAnsiTheme="majorHAnsi"/>
        </w:rPr>
      </w:pPr>
    </w:p>
    <w:p w14:paraId="75C171CA" w14:textId="77777777" w:rsidR="00877657" w:rsidRPr="001D3B11" w:rsidRDefault="00877657" w:rsidP="00877657">
      <w:pPr>
        <w:rPr>
          <w:rFonts w:asciiTheme="majorHAnsi" w:hAnsiTheme="majorHAnsi"/>
        </w:rPr>
      </w:pPr>
      <w:r w:rsidRPr="001D3B11">
        <w:rPr>
          <w:rFonts w:asciiTheme="majorHAnsi" w:hAnsiTheme="majorHAnsi"/>
          <w:b/>
        </w:rPr>
        <w:t xml:space="preserve">BriteLocker </w:t>
      </w:r>
      <w:r w:rsidRPr="001D3B11">
        <w:rPr>
          <w:rFonts w:asciiTheme="majorHAnsi" w:hAnsiTheme="majorHAnsi"/>
        </w:rPr>
        <w:t>is the electronic storage system for uploading and organizing artifacts.</w:t>
      </w:r>
    </w:p>
    <w:p w14:paraId="19373CA2" w14:textId="77777777" w:rsidR="00877657" w:rsidRPr="001D3B11" w:rsidRDefault="00877657" w:rsidP="00877657">
      <w:pPr>
        <w:rPr>
          <w:rFonts w:asciiTheme="majorHAnsi" w:hAnsiTheme="majorHAnsi"/>
        </w:rPr>
      </w:pPr>
    </w:p>
    <w:p w14:paraId="771DDC34" w14:textId="685CC70E" w:rsidR="00877657" w:rsidRPr="001D3B11" w:rsidRDefault="00877657" w:rsidP="00877657">
      <w:pPr>
        <w:rPr>
          <w:rFonts w:asciiTheme="majorHAnsi" w:hAnsiTheme="majorHAnsi"/>
        </w:rPr>
      </w:pPr>
      <w:r w:rsidRPr="001D3B11">
        <w:rPr>
          <w:rFonts w:asciiTheme="majorHAnsi" w:hAnsiTheme="majorHAnsi"/>
          <w:b/>
        </w:rPr>
        <w:t>Components</w:t>
      </w:r>
      <w:r w:rsidRPr="001D3B11">
        <w:rPr>
          <w:rFonts w:asciiTheme="majorHAnsi" w:hAnsiTheme="majorHAnsi"/>
        </w:rPr>
        <w:t xml:space="preserve"> define and further explain distinct as</w:t>
      </w:r>
      <w:r w:rsidR="00411316">
        <w:rPr>
          <w:rFonts w:asciiTheme="majorHAnsi" w:hAnsiTheme="majorHAnsi"/>
        </w:rPr>
        <w:t>pects of the domains.  Descript</w:t>
      </w:r>
      <w:r w:rsidRPr="001D3B11">
        <w:rPr>
          <w:rFonts w:asciiTheme="majorHAnsi" w:hAnsiTheme="majorHAnsi"/>
        </w:rPr>
        <w:t>o</w:t>
      </w:r>
      <w:r w:rsidR="00411316">
        <w:rPr>
          <w:rFonts w:asciiTheme="majorHAnsi" w:hAnsiTheme="majorHAnsi"/>
        </w:rPr>
        <w:t>r</w:t>
      </w:r>
      <w:r w:rsidRPr="001D3B11">
        <w:rPr>
          <w:rFonts w:asciiTheme="majorHAnsi" w:hAnsiTheme="majorHAnsi"/>
        </w:rPr>
        <w:t xml:space="preserve">s of performance at four levels (Distinguished, Proficient, Basic, </w:t>
      </w:r>
      <w:r w:rsidR="001D5BA9" w:rsidRPr="001D3B11">
        <w:rPr>
          <w:rFonts w:asciiTheme="majorHAnsi" w:hAnsiTheme="majorHAnsi"/>
        </w:rPr>
        <w:t>and Unsatisfactory</w:t>
      </w:r>
      <w:r w:rsidRPr="001D3B11">
        <w:rPr>
          <w:rFonts w:asciiTheme="majorHAnsi" w:hAnsiTheme="majorHAnsi"/>
        </w:rPr>
        <w:t>) provide further specifics about the components.</w:t>
      </w:r>
    </w:p>
    <w:p w14:paraId="4F95B06C" w14:textId="77777777" w:rsidR="00877657" w:rsidRPr="001D3B11" w:rsidRDefault="00877657" w:rsidP="00877657">
      <w:pPr>
        <w:rPr>
          <w:rFonts w:asciiTheme="majorHAnsi" w:hAnsiTheme="majorHAnsi"/>
        </w:rPr>
      </w:pPr>
    </w:p>
    <w:p w14:paraId="3C9E110D" w14:textId="77777777" w:rsidR="00877657" w:rsidRPr="001D3B11" w:rsidRDefault="00877657" w:rsidP="00877657">
      <w:pPr>
        <w:rPr>
          <w:rFonts w:asciiTheme="majorHAnsi" w:hAnsiTheme="majorHAnsi"/>
        </w:rPr>
      </w:pPr>
      <w:r w:rsidRPr="001D3B11">
        <w:rPr>
          <w:rFonts w:asciiTheme="majorHAnsi" w:hAnsiTheme="majorHAnsi"/>
          <w:b/>
        </w:rPr>
        <w:t>Domains</w:t>
      </w:r>
      <w:r w:rsidRPr="001D3B11">
        <w:rPr>
          <w:rFonts w:asciiTheme="majorHAnsi" w:hAnsiTheme="majorHAnsi"/>
        </w:rPr>
        <w:t xml:space="preserve"> represent broad categories of practice. The practice of guidance counselors is categorized into four domains: </w:t>
      </w:r>
      <w:r w:rsidRPr="001D3B11">
        <w:rPr>
          <w:rFonts w:asciiTheme="majorHAnsi" w:hAnsiTheme="majorHAnsi" w:cs="Times New Roman"/>
        </w:rPr>
        <w:t>(1) Planning and Preparation, (2) The Environment, (3) Delivery of Services, and (4) Professional Responsibilities.</w:t>
      </w:r>
    </w:p>
    <w:p w14:paraId="1700F631" w14:textId="77777777" w:rsidR="00877657" w:rsidRPr="001D3B11" w:rsidRDefault="00877657" w:rsidP="00877657">
      <w:pPr>
        <w:rPr>
          <w:rFonts w:asciiTheme="majorHAnsi" w:hAnsiTheme="majorHAnsi"/>
        </w:rPr>
      </w:pPr>
    </w:p>
    <w:p w14:paraId="1AF180CE" w14:textId="77777777" w:rsidR="00877657" w:rsidRPr="001D3B11" w:rsidRDefault="00877657" w:rsidP="00877657">
      <w:pPr>
        <w:rPr>
          <w:rFonts w:asciiTheme="majorHAnsi" w:hAnsiTheme="majorHAnsi"/>
        </w:rPr>
      </w:pPr>
      <w:r w:rsidRPr="001D3B11">
        <w:rPr>
          <w:rFonts w:asciiTheme="majorHAnsi" w:hAnsiTheme="majorHAnsi"/>
        </w:rPr>
        <w:t xml:space="preserve">The </w:t>
      </w:r>
      <w:r w:rsidRPr="001D3B11">
        <w:rPr>
          <w:rFonts w:asciiTheme="majorHAnsi" w:hAnsiTheme="majorHAnsi"/>
          <w:b/>
        </w:rPr>
        <w:t>U.S. Virgin Islands Employee Evaluation System (EES</w:t>
      </w:r>
      <w:r w:rsidRPr="001D3B11">
        <w:rPr>
          <w:rFonts w:asciiTheme="majorHAnsi" w:hAnsiTheme="majorHAnsi"/>
        </w:rPr>
        <w:t>) is the evaluation system for all VIDE employees. EES is a growth-oriented system that is focused on meaningful feedback for continuous improvement.</w:t>
      </w:r>
    </w:p>
    <w:p w14:paraId="3DE731DB" w14:textId="77777777" w:rsidR="00877657" w:rsidRPr="001D3B11" w:rsidRDefault="00877657" w:rsidP="00877657">
      <w:pPr>
        <w:rPr>
          <w:rFonts w:asciiTheme="majorHAnsi" w:hAnsiTheme="majorHAnsi"/>
        </w:rPr>
      </w:pPr>
    </w:p>
    <w:p w14:paraId="69708249" w14:textId="77777777" w:rsidR="00877657" w:rsidRPr="001D3B11" w:rsidRDefault="00877657" w:rsidP="00877657">
      <w:pPr>
        <w:rPr>
          <w:rFonts w:asciiTheme="majorHAnsi" w:hAnsiTheme="majorHAnsi" w:cs="Times New Roman"/>
        </w:rPr>
      </w:pPr>
      <w:r w:rsidRPr="001D3B11">
        <w:rPr>
          <w:rFonts w:asciiTheme="majorHAnsi" w:hAnsiTheme="majorHAnsi" w:cs="Times New Roman"/>
          <w:b/>
          <w:bCs/>
        </w:rPr>
        <w:t>Evaluation</w:t>
      </w:r>
      <w:r w:rsidRPr="001D3B11">
        <w:rPr>
          <w:rFonts w:asciiTheme="majorHAnsi" w:hAnsiTheme="majorHAnsi" w:cs="Times New Roman"/>
        </w:rPr>
        <w:t xml:space="preserve"> is a systematic, annual assessment of job performance. </w:t>
      </w:r>
    </w:p>
    <w:p w14:paraId="1C4321A8" w14:textId="77777777" w:rsidR="00877657" w:rsidRPr="001D3B11" w:rsidRDefault="00877657" w:rsidP="00877657">
      <w:pPr>
        <w:rPr>
          <w:rFonts w:asciiTheme="majorHAnsi" w:hAnsiTheme="majorHAnsi" w:cs="Times New Roman"/>
        </w:rPr>
      </w:pPr>
    </w:p>
    <w:p w14:paraId="566EFC87" w14:textId="77777777" w:rsidR="00877657" w:rsidRPr="001D3B11" w:rsidRDefault="00877657" w:rsidP="00877657">
      <w:pPr>
        <w:rPr>
          <w:rFonts w:asciiTheme="majorHAnsi" w:hAnsiTheme="majorHAnsi" w:cs="Times New Roman"/>
        </w:rPr>
      </w:pPr>
      <w:r w:rsidRPr="001D3B11">
        <w:rPr>
          <w:rFonts w:asciiTheme="majorHAnsi" w:hAnsiTheme="majorHAnsi" w:cs="Times New Roman"/>
          <w:b/>
          <w:bCs/>
        </w:rPr>
        <w:t>Feedback</w:t>
      </w:r>
      <w:r w:rsidRPr="001D3B11">
        <w:rPr>
          <w:rFonts w:asciiTheme="majorHAnsi" w:hAnsiTheme="majorHAnsi" w:cs="Times New Roman"/>
        </w:rPr>
        <w:t xml:space="preserve"> is a specific, timely, data-driven exchange of information intended to guide improvement in employee performance.  </w:t>
      </w:r>
    </w:p>
    <w:p w14:paraId="7ADAA05B" w14:textId="77777777" w:rsidR="00877657" w:rsidRPr="001D3B11" w:rsidRDefault="00877657" w:rsidP="00877657">
      <w:pPr>
        <w:rPr>
          <w:rFonts w:asciiTheme="majorHAnsi" w:hAnsiTheme="majorHAnsi"/>
        </w:rPr>
      </w:pPr>
    </w:p>
    <w:p w14:paraId="3046B0AE" w14:textId="77777777" w:rsidR="00877657" w:rsidRPr="001D3B11" w:rsidRDefault="00877657" w:rsidP="00877657">
      <w:pPr>
        <w:rPr>
          <w:rFonts w:asciiTheme="majorHAnsi" w:hAnsiTheme="majorHAnsi"/>
        </w:rPr>
      </w:pPr>
      <w:r w:rsidRPr="001D3B11">
        <w:rPr>
          <w:rFonts w:asciiTheme="majorHAnsi" w:hAnsiTheme="majorHAnsi"/>
        </w:rPr>
        <w:t xml:space="preserve">A </w:t>
      </w:r>
      <w:r w:rsidRPr="001D3B11">
        <w:rPr>
          <w:rFonts w:asciiTheme="majorHAnsi" w:hAnsiTheme="majorHAnsi"/>
          <w:b/>
        </w:rPr>
        <w:t>Framework</w:t>
      </w:r>
      <w:r w:rsidRPr="001D3B11">
        <w:rPr>
          <w:rFonts w:asciiTheme="majorHAnsi" w:hAnsiTheme="majorHAnsi"/>
        </w:rPr>
        <w:t xml:space="preserve"> is a rubric that describes practice in observable and measurable terms and is used to determine levels of performance. A framework provides an overall structure for the evaluation system. </w:t>
      </w:r>
    </w:p>
    <w:p w14:paraId="22F4D329" w14:textId="77777777" w:rsidR="00877657" w:rsidRPr="001D3B11" w:rsidRDefault="00877657" w:rsidP="00877657">
      <w:pPr>
        <w:rPr>
          <w:rFonts w:asciiTheme="majorHAnsi" w:hAnsiTheme="majorHAnsi"/>
        </w:rPr>
      </w:pPr>
    </w:p>
    <w:p w14:paraId="6AAC7721" w14:textId="77777777" w:rsidR="00FB29D6" w:rsidRPr="001D3B11" w:rsidRDefault="00FB29D6" w:rsidP="00FB29D6">
      <w:pPr>
        <w:rPr>
          <w:rFonts w:asciiTheme="majorHAnsi" w:hAnsiTheme="majorHAnsi"/>
        </w:rPr>
      </w:pPr>
      <w:r w:rsidRPr="001D3B11">
        <w:rPr>
          <w:rFonts w:asciiTheme="majorHAnsi" w:hAnsiTheme="majorHAnsi"/>
        </w:rPr>
        <w:t>The</w:t>
      </w:r>
      <w:r w:rsidRPr="001D3B11">
        <w:rPr>
          <w:rFonts w:asciiTheme="majorHAnsi" w:hAnsiTheme="majorHAnsi"/>
          <w:b/>
        </w:rPr>
        <w:t xml:space="preserve"> </w:t>
      </w:r>
      <w:hyperlink r:id="rId72" w:history="1">
        <w:r w:rsidRPr="001D3B11">
          <w:rPr>
            <w:rStyle w:val="Hyperlink"/>
            <w:rFonts w:asciiTheme="majorHAnsi" w:hAnsiTheme="majorHAnsi"/>
            <w:b/>
          </w:rPr>
          <w:t>Portal</w:t>
        </w:r>
      </w:hyperlink>
      <w:r w:rsidRPr="001D3B11">
        <w:rPr>
          <w:rFonts w:asciiTheme="majorHAnsi" w:hAnsiTheme="majorHAnsi"/>
          <w:b/>
        </w:rPr>
        <w:t xml:space="preserve"> </w:t>
      </w:r>
      <w:r w:rsidRPr="001D3B11">
        <w:rPr>
          <w:rFonts w:asciiTheme="majorHAnsi" w:hAnsiTheme="majorHAnsi"/>
        </w:rPr>
        <w:t xml:space="preserve">for the U.S. Virgin Islands Employee Effectiveness System (EES) provides access to information about the process for employee evaluation. It can be found on the Virgin Islands Department of Education </w:t>
      </w:r>
      <w:hyperlink r:id="rId73" w:history="1">
        <w:r w:rsidRPr="001D3B11">
          <w:rPr>
            <w:rStyle w:val="Hyperlink"/>
            <w:rFonts w:asciiTheme="majorHAnsi" w:hAnsiTheme="majorHAnsi"/>
          </w:rPr>
          <w:t>website</w:t>
        </w:r>
      </w:hyperlink>
      <w:r w:rsidRPr="001D3B11">
        <w:rPr>
          <w:rFonts w:asciiTheme="majorHAnsi" w:hAnsiTheme="majorHAnsi"/>
        </w:rPr>
        <w:t xml:space="preserve"> under the For Employees tab/ Effectiveness System. The Portal houses the evaluation calendar, guidebook, forms, resources, and other information and is organized by employee title, e.g., teacher, paraprofessional, librarian, guidance counselor, etc.</w:t>
      </w:r>
    </w:p>
    <w:p w14:paraId="60AD1B83" w14:textId="77777777" w:rsidR="00877657" w:rsidRPr="001D3B11" w:rsidRDefault="00877657" w:rsidP="00877657">
      <w:pPr>
        <w:rPr>
          <w:rFonts w:asciiTheme="majorHAnsi" w:hAnsiTheme="majorHAnsi"/>
        </w:rPr>
      </w:pPr>
    </w:p>
    <w:p w14:paraId="6C055A16" w14:textId="77777777" w:rsidR="00877657" w:rsidRPr="001D3B11" w:rsidRDefault="00877657" w:rsidP="00877657">
      <w:pPr>
        <w:rPr>
          <w:rFonts w:asciiTheme="majorHAnsi" w:hAnsiTheme="majorHAnsi"/>
        </w:rPr>
      </w:pPr>
      <w:r w:rsidRPr="001D3B11">
        <w:rPr>
          <w:rFonts w:asciiTheme="majorHAnsi" w:hAnsiTheme="majorHAnsi"/>
          <w:b/>
        </w:rPr>
        <w:t>Professional Growth Plan (PGP)</w:t>
      </w:r>
      <w:r w:rsidRPr="001D3B11">
        <w:rPr>
          <w:rFonts w:asciiTheme="majorHAnsi" w:hAnsiTheme="majorHAnsi"/>
        </w:rPr>
        <w:t xml:space="preserve"> is a document used for planning and setting goals for professional learning that results in improved practice. The PGP is required for all employee evaluations by VIDE.</w:t>
      </w:r>
    </w:p>
    <w:p w14:paraId="245DF49B" w14:textId="77777777" w:rsidR="00877657" w:rsidRPr="001D3B11" w:rsidRDefault="00877657" w:rsidP="00877657">
      <w:pPr>
        <w:rPr>
          <w:rFonts w:asciiTheme="majorHAnsi" w:hAnsiTheme="majorHAnsi"/>
        </w:rPr>
      </w:pPr>
    </w:p>
    <w:p w14:paraId="437DA677" w14:textId="77777777" w:rsidR="00877657" w:rsidRPr="001D3B11" w:rsidRDefault="00877657" w:rsidP="00877657">
      <w:pPr>
        <w:rPr>
          <w:rFonts w:asciiTheme="majorHAnsi" w:hAnsiTheme="majorHAnsi"/>
        </w:rPr>
      </w:pPr>
      <w:r w:rsidRPr="001D3B11">
        <w:rPr>
          <w:rFonts w:asciiTheme="majorHAnsi" w:hAnsiTheme="majorHAnsi"/>
        </w:rPr>
        <w:t xml:space="preserve">A </w:t>
      </w:r>
      <w:r w:rsidRPr="001D3B11">
        <w:rPr>
          <w:rFonts w:asciiTheme="majorHAnsi" w:hAnsiTheme="majorHAnsi"/>
          <w:b/>
        </w:rPr>
        <w:t>Rubric</w:t>
      </w:r>
      <w:r w:rsidRPr="001D3B11">
        <w:rPr>
          <w:rFonts w:asciiTheme="majorHAnsi" w:hAnsiTheme="majorHAnsi"/>
        </w:rPr>
        <w:t xml:space="preserve"> describes practice and behaviors in observable and measurable terms and is used to determine levels of performance for the purpose of evaluation.  Rubrics provide descriptors at four levels of performance to guide evaluation scoring and feedback.</w:t>
      </w:r>
    </w:p>
    <w:p w14:paraId="4667F9FF" w14:textId="77777777" w:rsidR="00877657" w:rsidRPr="001D3B11" w:rsidRDefault="00877657" w:rsidP="00877657">
      <w:pPr>
        <w:rPr>
          <w:rFonts w:asciiTheme="majorHAnsi" w:hAnsiTheme="majorHAnsi"/>
        </w:rPr>
      </w:pPr>
    </w:p>
    <w:p w14:paraId="1DEE9284" w14:textId="2EB0F3DF" w:rsidR="00877657" w:rsidRPr="001D3B11" w:rsidRDefault="00877657" w:rsidP="00877657">
      <w:pPr>
        <w:rPr>
          <w:rFonts w:asciiTheme="majorHAnsi" w:hAnsiTheme="majorHAnsi"/>
        </w:rPr>
      </w:pPr>
      <w:r w:rsidRPr="001D3B11">
        <w:rPr>
          <w:rFonts w:asciiTheme="majorHAnsi" w:hAnsiTheme="majorHAnsi"/>
        </w:rPr>
        <w:t xml:space="preserve">The </w:t>
      </w:r>
      <w:r w:rsidRPr="001D3B11">
        <w:rPr>
          <w:rFonts w:asciiTheme="majorHAnsi" w:hAnsiTheme="majorHAnsi"/>
          <w:b/>
        </w:rPr>
        <w:t>Summative Evaluation Score</w:t>
      </w:r>
      <w:r w:rsidRPr="001D3B11">
        <w:rPr>
          <w:rFonts w:asciiTheme="majorHAnsi" w:hAnsiTheme="majorHAnsi"/>
        </w:rPr>
        <w:t xml:space="preserve"> is the numerical score automatically </w:t>
      </w:r>
      <w:r w:rsidR="00E1636C">
        <w:rPr>
          <w:rFonts w:asciiTheme="majorHAnsi" w:hAnsiTheme="majorHAnsi"/>
        </w:rPr>
        <w:t>calculated by TalentEd once the administrator</w:t>
      </w:r>
      <w:r w:rsidRPr="001D3B11">
        <w:rPr>
          <w:rFonts w:asciiTheme="majorHAnsi" w:hAnsiTheme="majorHAnsi"/>
        </w:rPr>
        <w:t xml:space="preserve"> enters the scores for the observations/artifacts measure (60%), the PGP (30%), and Employee Time (10%). </w:t>
      </w:r>
    </w:p>
    <w:p w14:paraId="6477947D" w14:textId="77777777" w:rsidR="00877657" w:rsidRPr="001D3B11" w:rsidRDefault="00877657" w:rsidP="00877657">
      <w:pPr>
        <w:rPr>
          <w:rFonts w:asciiTheme="majorHAnsi" w:hAnsiTheme="majorHAnsi"/>
        </w:rPr>
      </w:pPr>
    </w:p>
    <w:p w14:paraId="5A8864A3" w14:textId="77777777" w:rsidR="00877657" w:rsidRPr="001D3B11" w:rsidRDefault="00877657" w:rsidP="00877657">
      <w:pPr>
        <w:rPr>
          <w:rFonts w:asciiTheme="majorHAnsi" w:eastAsia="Times New Roman" w:hAnsiTheme="majorHAnsi" w:cs="Times New Roman"/>
          <w:bCs/>
          <w:i/>
          <w:color w:val="000000"/>
        </w:rPr>
      </w:pPr>
      <w:r w:rsidRPr="001D3B11">
        <w:rPr>
          <w:rFonts w:asciiTheme="majorHAnsi" w:hAnsiTheme="majorHAnsi"/>
        </w:rPr>
        <w:t xml:space="preserve">The </w:t>
      </w:r>
      <w:r w:rsidRPr="001D3B11">
        <w:rPr>
          <w:rFonts w:asciiTheme="majorHAnsi" w:hAnsiTheme="majorHAnsi"/>
          <w:b/>
        </w:rPr>
        <w:t xml:space="preserve">Summative Evaluation Rating </w:t>
      </w:r>
      <w:r w:rsidRPr="001D3B11">
        <w:rPr>
          <w:rFonts w:asciiTheme="majorHAnsi" w:hAnsiTheme="majorHAnsi"/>
        </w:rPr>
        <w:t xml:space="preserve">is determined </w:t>
      </w:r>
      <w:r w:rsidRPr="001D3B11">
        <w:rPr>
          <w:rFonts w:asciiTheme="majorHAnsi" w:eastAsia="Times New Roman" w:hAnsiTheme="majorHAnsi" w:cs="Times New Roman"/>
          <w:color w:val="000000"/>
        </w:rPr>
        <w:t xml:space="preserve">once the final scores have been calculated. The performance levels will be identified using a chart that shows where scores fall on the continuum of Distinguished, Proficient, Basic or Unsatisfactory. </w:t>
      </w:r>
      <w:r w:rsidRPr="001D3B11">
        <w:rPr>
          <w:rFonts w:asciiTheme="majorHAnsi" w:eastAsia="Times New Roman" w:hAnsiTheme="majorHAnsi" w:cs="Times New Roman"/>
          <w:i/>
          <w:color w:val="000000"/>
        </w:rPr>
        <w:t xml:space="preserve">Performance Level </w:t>
      </w:r>
      <w:r w:rsidRPr="001D3B11">
        <w:rPr>
          <w:rFonts w:asciiTheme="majorHAnsi" w:eastAsia="Times New Roman" w:hAnsiTheme="majorHAnsi" w:cs="Times New Roman"/>
          <w:bCs/>
          <w:i/>
          <w:color w:val="000000"/>
        </w:rPr>
        <w:t>Ratings will be assigned after full implementation (</w:t>
      </w:r>
      <w:r w:rsidRPr="001D3B11">
        <w:rPr>
          <w:rFonts w:asciiTheme="majorHAnsi" w:eastAsia="Times New Roman" w:hAnsiTheme="majorHAnsi" w:cs="Times New Roman"/>
          <w:bCs/>
          <w:i/>
          <w:color w:val="000000"/>
          <w:u w:val="single"/>
        </w:rPr>
        <w:t>no</w:t>
      </w:r>
      <w:r w:rsidRPr="001D3B11">
        <w:rPr>
          <w:rFonts w:asciiTheme="majorHAnsi" w:eastAsia="Times New Roman" w:hAnsiTheme="majorHAnsi" w:cs="Times New Roman"/>
          <w:bCs/>
          <w:i/>
          <w:color w:val="000000"/>
        </w:rPr>
        <w:t xml:space="preserve">t in the pilot year) and after data have been analyzed and cut scores, which </w:t>
      </w:r>
      <w:r w:rsidRPr="001D3B11">
        <w:rPr>
          <w:rFonts w:asciiTheme="majorHAnsi" w:hAnsiTheme="majorHAnsi"/>
          <w:i/>
        </w:rPr>
        <w:t>are the numerical point at which one level ends and the next begins,</w:t>
      </w:r>
      <w:r w:rsidRPr="001D3B11">
        <w:rPr>
          <w:rFonts w:asciiTheme="majorHAnsi" w:eastAsia="Times New Roman" w:hAnsiTheme="majorHAnsi" w:cs="Times New Roman"/>
          <w:bCs/>
          <w:i/>
          <w:color w:val="000000"/>
        </w:rPr>
        <w:t xml:space="preserve"> are finalized.</w:t>
      </w:r>
    </w:p>
    <w:p w14:paraId="3D89AA44" w14:textId="77777777" w:rsidR="00877657" w:rsidRPr="001D3B11" w:rsidRDefault="00877657" w:rsidP="00877657">
      <w:pPr>
        <w:rPr>
          <w:rFonts w:asciiTheme="majorHAnsi" w:eastAsia="Times New Roman" w:hAnsiTheme="majorHAnsi" w:cs="Times New Roman"/>
          <w:bCs/>
          <w:i/>
          <w:color w:val="000000"/>
        </w:rPr>
      </w:pPr>
    </w:p>
    <w:p w14:paraId="6555BF81" w14:textId="6D27C93F" w:rsidR="00877657" w:rsidRPr="001D3B11" w:rsidRDefault="00877657" w:rsidP="00877657">
      <w:pPr>
        <w:rPr>
          <w:rFonts w:asciiTheme="majorHAnsi" w:eastAsia="Times New Roman" w:hAnsiTheme="majorHAnsi" w:cs="Times New Roman"/>
          <w:bCs/>
          <w:i/>
          <w:color w:val="000000"/>
        </w:rPr>
      </w:pPr>
      <w:r w:rsidRPr="001D3B11">
        <w:rPr>
          <w:rFonts w:asciiTheme="majorHAnsi" w:hAnsiTheme="majorHAnsi"/>
          <w:b/>
        </w:rPr>
        <w:t>TalentEd</w:t>
      </w:r>
      <w:r w:rsidRPr="001D3B11">
        <w:rPr>
          <w:rFonts w:asciiTheme="majorHAnsi" w:hAnsiTheme="majorHAnsi"/>
        </w:rPr>
        <w:t xml:space="preserve"> is the electronic employee evaluation system</w:t>
      </w:r>
      <w:r w:rsidR="006005EF">
        <w:rPr>
          <w:rFonts w:asciiTheme="majorHAnsi" w:hAnsiTheme="majorHAnsi"/>
        </w:rPr>
        <w:t>.</w:t>
      </w:r>
      <w:r w:rsidRPr="001D3B11">
        <w:rPr>
          <w:rFonts w:asciiTheme="majorHAnsi" w:hAnsiTheme="majorHAnsi"/>
        </w:rPr>
        <w:t xml:space="preserve"> </w:t>
      </w:r>
    </w:p>
    <w:p w14:paraId="48680473" w14:textId="257A4DC0" w:rsidR="006F7FA4" w:rsidRPr="001D3B11" w:rsidRDefault="006F7FA4" w:rsidP="00877657">
      <w:pPr>
        <w:rPr>
          <w:rFonts w:asciiTheme="majorHAnsi" w:hAnsiTheme="majorHAnsi"/>
        </w:rPr>
      </w:pPr>
    </w:p>
    <w:sectPr w:rsidR="006F7FA4" w:rsidRPr="001D3B11" w:rsidSect="00F15CC5">
      <w:headerReference w:type="even" r:id="rId74"/>
      <w:headerReference w:type="default" r:id="rId75"/>
      <w:footerReference w:type="even" r:id="rId76"/>
      <w:footerReference w:type="default" r:id="rId77"/>
      <w:headerReference w:type="first" r:id="rId78"/>
      <w:pgSz w:w="12240" w:h="15840"/>
      <w:pgMar w:top="1440" w:right="1800" w:bottom="1440" w:left="1800" w:header="720" w:footer="720" w:gutter="0"/>
      <w:cols w:space="720"/>
      <w:noEndnote/>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B3DE002" w15:done="0"/>
  <w15:commentEx w15:paraId="4C1470DB" w15:done="0"/>
  <w15:commentEx w15:paraId="1BC2FC35" w15:paraIdParent="4C1470DB" w15:done="0"/>
  <w15:commentEx w15:paraId="1E2178F1" w15:done="0"/>
  <w15:commentEx w15:paraId="333CBF71" w15:paraIdParent="1E2178F1" w15:done="0"/>
  <w15:commentEx w15:paraId="32C259F2" w15:done="0"/>
  <w15:commentEx w15:paraId="41BE2F40" w15:done="0"/>
  <w15:commentEx w15:paraId="57C06C77" w15:paraIdParent="41BE2F40" w15:done="0"/>
  <w15:commentEx w15:paraId="67A32654" w15:done="0"/>
  <w15:commentEx w15:paraId="40608A4C" w15:paraIdParent="67A32654" w15:done="0"/>
  <w15:commentEx w15:paraId="73DE26D5" w15:done="0"/>
  <w15:commentEx w15:paraId="0D493864" w15:paraIdParent="73DE26D5" w15:done="0"/>
  <w15:commentEx w15:paraId="3F02AF1E" w15:done="0"/>
  <w15:commentEx w15:paraId="7D45A624" w15:done="0"/>
  <w15:commentEx w15:paraId="45F9163E" w15:done="0"/>
  <w15:commentEx w15:paraId="3CD66336" w15:done="0"/>
  <w15:commentEx w15:paraId="6707FE25" w15:paraIdParent="3CD66336" w15:done="0"/>
  <w15:commentEx w15:paraId="7C0499BC" w15:done="0"/>
  <w15:commentEx w15:paraId="45C9B2B5" w15:done="0"/>
  <w15:commentEx w15:paraId="407DDE99"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65CAD9" w14:textId="77777777" w:rsidR="00070C6A" w:rsidRDefault="00070C6A" w:rsidP="00E832ED">
      <w:r>
        <w:separator/>
      </w:r>
    </w:p>
  </w:endnote>
  <w:endnote w:type="continuationSeparator" w:id="0">
    <w:p w14:paraId="2388F6CB" w14:textId="77777777" w:rsidR="00070C6A" w:rsidRDefault="00070C6A" w:rsidP="00E83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Gill Sans Std">
    <w:altName w:val="Times New Roman"/>
    <w:panose1 w:val="00000000000000000000"/>
    <w:charset w:val="00"/>
    <w:family w:val="swiss"/>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MS Gothic">
    <w:altName w:val="ＭＳ ゴシック"/>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208BC0D" w14:textId="77777777" w:rsidR="00070C6A" w:rsidRDefault="00070C6A" w:rsidP="00D95AE8">
    <w:pPr>
      <w:pStyle w:val="Footer"/>
      <w:framePr w:wrap="around" w:vAnchor="text" w:hAnchor="margin" w:xAlign="right" w:y="1"/>
      <w:rPr>
        <w:ins w:id="0" w:author="Christine Crocco" w:date="2016-04-26T15:18:00Z"/>
        <w:rStyle w:val="PageNumber"/>
      </w:rPr>
    </w:pPr>
    <w:ins w:id="1" w:author="Christine Crocco" w:date="2016-04-26T15:18:00Z">
      <w:r>
        <w:rPr>
          <w:rStyle w:val="PageNumber"/>
        </w:rPr>
        <w:fldChar w:fldCharType="begin"/>
      </w:r>
      <w:r>
        <w:rPr>
          <w:rStyle w:val="PageNumber"/>
        </w:rPr>
        <w:instrText xml:space="preserve">PAGE  </w:instrText>
      </w:r>
      <w:r>
        <w:rPr>
          <w:rStyle w:val="PageNumber"/>
        </w:rPr>
        <w:fldChar w:fldCharType="end"/>
      </w:r>
    </w:ins>
  </w:p>
  <w:p w14:paraId="22A293B1" w14:textId="77777777" w:rsidR="00070C6A" w:rsidRDefault="00070C6A">
    <w:pPr>
      <w:pStyle w:val="Footer"/>
      <w:ind w:right="360"/>
      <w:pPrChange w:id="2" w:author="Christine Crocco" w:date="2016-04-26T15:18:00Z">
        <w:pPr>
          <w:pStyle w:val="Footer"/>
        </w:pPr>
      </w:pPrChan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67AE14B" w14:textId="77777777" w:rsidR="00070C6A" w:rsidRDefault="00070C6A" w:rsidP="00D95AE8">
    <w:pPr>
      <w:pStyle w:val="Footer"/>
      <w:framePr w:wrap="around" w:vAnchor="text" w:hAnchor="margin" w:xAlign="right" w:y="1"/>
      <w:rPr>
        <w:ins w:id="3" w:author="Christine Crocco" w:date="2016-04-26T15:18:00Z"/>
        <w:rStyle w:val="PageNumber"/>
      </w:rPr>
    </w:pPr>
    <w:ins w:id="4" w:author="Christine Crocco" w:date="2016-04-26T15:18:00Z">
      <w:r>
        <w:rPr>
          <w:rStyle w:val="PageNumber"/>
        </w:rPr>
        <w:fldChar w:fldCharType="begin"/>
      </w:r>
      <w:r>
        <w:rPr>
          <w:rStyle w:val="PageNumber"/>
        </w:rPr>
        <w:instrText xml:space="preserve">PAGE  </w:instrText>
      </w:r>
    </w:ins>
    <w:r>
      <w:rPr>
        <w:rStyle w:val="PageNumber"/>
      </w:rPr>
      <w:fldChar w:fldCharType="separate"/>
    </w:r>
    <w:r>
      <w:rPr>
        <w:rStyle w:val="PageNumber"/>
        <w:noProof/>
      </w:rPr>
      <w:t>2</w:t>
    </w:r>
    <w:ins w:id="5" w:author="Christine Crocco" w:date="2016-04-26T15:18:00Z">
      <w:r>
        <w:rPr>
          <w:rStyle w:val="PageNumber"/>
        </w:rPr>
        <w:fldChar w:fldCharType="end"/>
      </w:r>
    </w:ins>
  </w:p>
  <w:p w14:paraId="40E54452" w14:textId="77777777" w:rsidR="00070C6A" w:rsidRDefault="00070C6A" w:rsidP="001C5DDA">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5D3A18F" w14:textId="77777777" w:rsidR="00070C6A" w:rsidRDefault="00070C6A" w:rsidP="00A71C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14:paraId="02E9D99F" w14:textId="77777777" w:rsidR="00070C6A" w:rsidRDefault="00070C6A" w:rsidP="00A71C63">
    <w:pPr>
      <w:pStyle w:val="Footer"/>
      <w:ind w:right="360"/>
    </w:pPr>
  </w:p>
  <w:p w14:paraId="604E671A" w14:textId="77777777" w:rsidR="00070C6A" w:rsidRDefault="00070C6A"/>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5D912EB" w14:textId="77777777" w:rsidR="00070C6A" w:rsidRDefault="00070C6A" w:rsidP="00A71C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652DA">
      <w:rPr>
        <w:rStyle w:val="PageNumber"/>
        <w:noProof/>
      </w:rPr>
      <w:t>26</w:t>
    </w:r>
    <w:r>
      <w:rPr>
        <w:rStyle w:val="PageNumber"/>
      </w:rPr>
      <w:fldChar w:fldCharType="end"/>
    </w:r>
  </w:p>
  <w:p w14:paraId="33B7967E" w14:textId="77777777" w:rsidR="00070C6A" w:rsidRDefault="00070C6A" w:rsidP="00A71C63">
    <w:pPr>
      <w:pStyle w:val="Footer"/>
      <w:ind w:right="360"/>
    </w:pPr>
  </w:p>
  <w:p w14:paraId="25152070" w14:textId="77777777" w:rsidR="00070C6A" w:rsidRDefault="00070C6A"/>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9479360" w14:textId="77777777" w:rsidR="00070C6A" w:rsidRDefault="00070C6A" w:rsidP="001663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14:paraId="69ED801F" w14:textId="77777777" w:rsidR="00070C6A" w:rsidRDefault="00070C6A" w:rsidP="00166399">
    <w:pPr>
      <w:pStyle w:val="Footer"/>
      <w:ind w:right="360"/>
    </w:pPr>
  </w:p>
  <w:p w14:paraId="57591295" w14:textId="77777777" w:rsidR="00070C6A" w:rsidRDefault="00070C6A"/>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4F495DB" w14:textId="77777777" w:rsidR="00070C6A" w:rsidRDefault="00070C6A" w:rsidP="001663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652DA">
      <w:rPr>
        <w:rStyle w:val="PageNumber"/>
        <w:noProof/>
      </w:rPr>
      <w:t>33</w:t>
    </w:r>
    <w:r>
      <w:rPr>
        <w:rStyle w:val="PageNumber"/>
      </w:rPr>
      <w:fldChar w:fldCharType="end"/>
    </w:r>
  </w:p>
  <w:p w14:paraId="6625FBD3" w14:textId="77777777" w:rsidR="00070C6A" w:rsidRDefault="00070C6A" w:rsidP="00166399">
    <w:pPr>
      <w:pStyle w:val="Footer"/>
      <w:ind w:right="360"/>
    </w:pPr>
  </w:p>
  <w:p w14:paraId="5A3AC4DD" w14:textId="77777777" w:rsidR="00070C6A" w:rsidRDefault="00070C6A"/>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41A9A22" w14:textId="77777777" w:rsidR="00070C6A" w:rsidRDefault="00070C6A" w:rsidP="00C94A3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14:paraId="2B97C4A6" w14:textId="77777777" w:rsidR="00070C6A" w:rsidRDefault="00070C6A" w:rsidP="00C94A34">
    <w:pPr>
      <w:pStyle w:val="Footer"/>
      <w:ind w:right="360"/>
    </w:pP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10AFC87" w14:textId="77777777" w:rsidR="00070C6A" w:rsidRDefault="00070C6A" w:rsidP="00C94A3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652DA">
      <w:rPr>
        <w:rStyle w:val="PageNumber"/>
        <w:noProof/>
      </w:rPr>
      <w:t>35</w:t>
    </w:r>
    <w:r>
      <w:rPr>
        <w:rStyle w:val="PageNumber"/>
      </w:rPr>
      <w:fldChar w:fldCharType="end"/>
    </w:r>
  </w:p>
  <w:p w14:paraId="6D869172" w14:textId="77777777" w:rsidR="00070C6A" w:rsidRDefault="00070C6A" w:rsidP="00C94A34">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732806" w14:textId="77777777" w:rsidR="00070C6A" w:rsidRDefault="00070C6A" w:rsidP="00E832ED">
      <w:r>
        <w:separator/>
      </w:r>
    </w:p>
  </w:footnote>
  <w:footnote w:type="continuationSeparator" w:id="0">
    <w:p w14:paraId="14AD0E71" w14:textId="77777777" w:rsidR="00070C6A" w:rsidRDefault="00070C6A" w:rsidP="00E832E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C92C9E4" w14:textId="77777777" w:rsidR="00070C6A" w:rsidRDefault="009652DA">
    <w:pPr>
      <w:pStyle w:val="Header"/>
    </w:pPr>
    <w:r>
      <w:rPr>
        <w:noProof/>
      </w:rPr>
      <w:pict w14:anchorId="17DEBC3D">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margin-left:0;margin-top:0;width:494.9pt;height:164.95pt;rotation:315;z-index:-251645952;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silver" stroked="f">
          <v:textpath style="font-family:&quot;Cambria&quot;;font-size:1pt" string="DRAFT"/>
          <w10:wrap anchorx="margin" anchory="margin"/>
        </v:shape>
      </w:pict>
    </w:r>
  </w:p>
  <w:p w14:paraId="7657F668" w14:textId="77777777" w:rsidR="00070C6A" w:rsidRDefault="00070C6A"/>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8FC1550" w14:textId="411A4221" w:rsidR="00070C6A" w:rsidRDefault="00070C6A">
    <w:pPr>
      <w:pStyle w:val="Header"/>
    </w:pPr>
  </w:p>
  <w:p w14:paraId="19CA5FB4" w14:textId="77777777" w:rsidR="00070C6A" w:rsidRDefault="00070C6A"/>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FBFB6E1" w14:textId="77777777" w:rsidR="00070C6A" w:rsidRDefault="009652DA">
    <w:pPr>
      <w:pStyle w:val="Header"/>
    </w:pPr>
    <w:r>
      <w:rPr>
        <w:noProof/>
      </w:rPr>
      <w:pict w14:anchorId="2397AB49">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494.9pt;height:164.95pt;rotation:315;z-index:-251644928;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silver" stroked="f">
          <v:textpath style="font-family:&quot;Cambria&quot;;font-size:1pt" string="DRAFT"/>
          <w10:wrap anchorx="margin" anchory="margin"/>
        </v:shape>
      </w:pict>
    </w:r>
  </w:p>
  <w:p w14:paraId="28D7BF8A" w14:textId="77777777" w:rsidR="00070C6A" w:rsidRDefault="00070C6A"/>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D5EFDB1" w14:textId="77777777" w:rsidR="00070C6A" w:rsidRDefault="009652DA">
    <w:pPr>
      <w:pStyle w:val="Header"/>
    </w:pPr>
    <w:r>
      <w:rPr>
        <w:noProof/>
      </w:rPr>
      <w:pict w14:anchorId="28560F19">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94.9pt;height:164.95pt;rotation:315;z-index:-251650048;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silver" stroked="f">
          <v:textpath style="font-family:&quot;Cambria&quot;;font-size:1pt" string="DRAFT"/>
          <w10:wrap anchorx="margin" anchory="margin"/>
        </v:shape>
      </w:pict>
    </w:r>
  </w:p>
  <w:p w14:paraId="1037337D" w14:textId="77777777" w:rsidR="00070C6A" w:rsidRDefault="00070C6A"/>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A9B03BD" w14:textId="77777777" w:rsidR="00070C6A" w:rsidRDefault="009652DA">
    <w:pPr>
      <w:pStyle w:val="Header"/>
    </w:pPr>
    <w:r>
      <w:rPr>
        <w:noProof/>
      </w:rPr>
      <w:pict w14:anchorId="088DF2E6">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94.9pt;height:164.95pt;rotation:315;z-index:-251651072;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silver" stroked="f">
          <v:textpath style="font-family:&quot;Cambria&quot;;font-size:1pt" string="DRAFT"/>
          <w10:wrap anchorx="margin" anchory="margin"/>
        </v:shape>
      </w:pict>
    </w:r>
  </w:p>
  <w:p w14:paraId="17EB3EB5" w14:textId="77777777" w:rsidR="00070C6A" w:rsidRDefault="00070C6A"/>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45E39F2" w14:textId="77777777" w:rsidR="00070C6A" w:rsidRDefault="009652DA">
    <w:pPr>
      <w:pStyle w:val="Header"/>
    </w:pPr>
    <w:r>
      <w:rPr>
        <w:noProof/>
      </w:rPr>
      <w:pict w14:anchorId="48AC199A">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94.9pt;height:164.95pt;rotation:315;z-index:-251649024;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silver" stroked="f">
          <v:textpath style="font-family:&quot;Cambria&quot;;font-size:1pt" string="DRAFT"/>
          <w10:wrap anchorx="margin" anchory="margin"/>
        </v:shape>
      </w:pict>
    </w:r>
  </w:p>
  <w:p w14:paraId="6DE1C08B" w14:textId="77777777" w:rsidR="00070C6A" w:rsidRDefault="00070C6A"/>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DF4B486" w14:textId="11E272FE" w:rsidR="00070C6A" w:rsidRDefault="00070C6A">
    <w:pPr>
      <w:pStyle w:val="Heade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E070853" w14:textId="3762420E" w:rsidR="00070C6A" w:rsidRDefault="00070C6A">
    <w:pPr>
      <w:pStyle w:val="Heade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F4CBE77" w14:textId="3E49021A" w:rsidR="00070C6A" w:rsidRDefault="00070C6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F1B2D"/>
    <w:multiLevelType w:val="multilevel"/>
    <w:tmpl w:val="A86A99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0D7594C"/>
    <w:multiLevelType w:val="hybridMultilevel"/>
    <w:tmpl w:val="21D67B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9A0676"/>
    <w:multiLevelType w:val="hybridMultilevel"/>
    <w:tmpl w:val="123C0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632593"/>
    <w:multiLevelType w:val="hybridMultilevel"/>
    <w:tmpl w:val="821AC74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1B0E8D"/>
    <w:multiLevelType w:val="hybridMultilevel"/>
    <w:tmpl w:val="F9D2ACC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BD5F78"/>
    <w:multiLevelType w:val="hybridMultilevel"/>
    <w:tmpl w:val="A3CEAEBA"/>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855569"/>
    <w:multiLevelType w:val="multilevel"/>
    <w:tmpl w:val="62D624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9852FCC"/>
    <w:multiLevelType w:val="hybridMultilevel"/>
    <w:tmpl w:val="A86A9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B35904"/>
    <w:multiLevelType w:val="hybridMultilevel"/>
    <w:tmpl w:val="7D441E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41883"/>
    <w:multiLevelType w:val="hybridMultilevel"/>
    <w:tmpl w:val="C338C4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424E5D"/>
    <w:multiLevelType w:val="multilevel"/>
    <w:tmpl w:val="6A22172C"/>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0F17411"/>
    <w:multiLevelType w:val="multilevel"/>
    <w:tmpl w:val="7D441E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7CF79ED"/>
    <w:multiLevelType w:val="hybridMultilevel"/>
    <w:tmpl w:val="8834CBB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8340D7E"/>
    <w:multiLevelType w:val="hybridMultilevel"/>
    <w:tmpl w:val="8F529EB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931F07"/>
    <w:multiLevelType w:val="hybridMultilevel"/>
    <w:tmpl w:val="2D6278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B6573E5"/>
    <w:multiLevelType w:val="hybridMultilevel"/>
    <w:tmpl w:val="ECB0A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295952"/>
    <w:multiLevelType w:val="hybridMultilevel"/>
    <w:tmpl w:val="EE3E4C9E"/>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E36A9C"/>
    <w:multiLevelType w:val="hybridMultilevel"/>
    <w:tmpl w:val="5DAA97D2"/>
    <w:lvl w:ilvl="0" w:tplc="04090009">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16D6F39"/>
    <w:multiLevelType w:val="hybridMultilevel"/>
    <w:tmpl w:val="3A7279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2418B0"/>
    <w:multiLevelType w:val="multilevel"/>
    <w:tmpl w:val="9378C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C3F72CD"/>
    <w:multiLevelType w:val="hybridMultilevel"/>
    <w:tmpl w:val="FEE8A5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0E12AE3"/>
    <w:multiLevelType w:val="multilevel"/>
    <w:tmpl w:val="123C06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3334B43"/>
    <w:multiLevelType w:val="hybridMultilevel"/>
    <w:tmpl w:val="3D52F5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45830DB"/>
    <w:multiLevelType w:val="hybridMultilevel"/>
    <w:tmpl w:val="1AA8E72E"/>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F07BBA"/>
    <w:multiLevelType w:val="hybridMultilevel"/>
    <w:tmpl w:val="B00C6CEA"/>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6F40F2"/>
    <w:multiLevelType w:val="hybridMultilevel"/>
    <w:tmpl w:val="69E85CF0"/>
    <w:lvl w:ilvl="0" w:tplc="DA880ECA">
      <w:start w:val="1"/>
      <w:numFmt w:val="bullet"/>
      <w:lvlText w:val=""/>
      <w:lvlJc w:val="left"/>
      <w:pPr>
        <w:tabs>
          <w:tab w:val="num" w:pos="720"/>
        </w:tabs>
        <w:ind w:left="720" w:hanging="360"/>
      </w:pPr>
      <w:rPr>
        <w:rFonts w:ascii="Wingdings" w:hAnsi="Wingdings" w:hint="default"/>
      </w:rPr>
    </w:lvl>
    <w:lvl w:ilvl="1" w:tplc="A600B5FE">
      <w:numFmt w:val="bullet"/>
      <w:lvlText w:val=""/>
      <w:lvlJc w:val="left"/>
      <w:pPr>
        <w:tabs>
          <w:tab w:val="num" w:pos="1440"/>
        </w:tabs>
        <w:ind w:left="1440" w:hanging="360"/>
      </w:pPr>
      <w:rPr>
        <w:rFonts w:ascii="Wingdings" w:hAnsi="Wingdings" w:hint="default"/>
      </w:rPr>
    </w:lvl>
    <w:lvl w:ilvl="2" w:tplc="7C80B568" w:tentative="1">
      <w:start w:val="1"/>
      <w:numFmt w:val="bullet"/>
      <w:lvlText w:val=""/>
      <w:lvlJc w:val="left"/>
      <w:pPr>
        <w:tabs>
          <w:tab w:val="num" w:pos="2160"/>
        </w:tabs>
        <w:ind w:left="2160" w:hanging="360"/>
      </w:pPr>
      <w:rPr>
        <w:rFonts w:ascii="Wingdings" w:hAnsi="Wingdings" w:hint="default"/>
      </w:rPr>
    </w:lvl>
    <w:lvl w:ilvl="3" w:tplc="E86ADA6E" w:tentative="1">
      <w:start w:val="1"/>
      <w:numFmt w:val="bullet"/>
      <w:lvlText w:val=""/>
      <w:lvlJc w:val="left"/>
      <w:pPr>
        <w:tabs>
          <w:tab w:val="num" w:pos="2880"/>
        </w:tabs>
        <w:ind w:left="2880" w:hanging="360"/>
      </w:pPr>
      <w:rPr>
        <w:rFonts w:ascii="Wingdings" w:hAnsi="Wingdings" w:hint="default"/>
      </w:rPr>
    </w:lvl>
    <w:lvl w:ilvl="4" w:tplc="39502B58" w:tentative="1">
      <w:start w:val="1"/>
      <w:numFmt w:val="bullet"/>
      <w:lvlText w:val=""/>
      <w:lvlJc w:val="left"/>
      <w:pPr>
        <w:tabs>
          <w:tab w:val="num" w:pos="3600"/>
        </w:tabs>
        <w:ind w:left="3600" w:hanging="360"/>
      </w:pPr>
      <w:rPr>
        <w:rFonts w:ascii="Wingdings" w:hAnsi="Wingdings" w:hint="default"/>
      </w:rPr>
    </w:lvl>
    <w:lvl w:ilvl="5" w:tplc="2E920E02" w:tentative="1">
      <w:start w:val="1"/>
      <w:numFmt w:val="bullet"/>
      <w:lvlText w:val=""/>
      <w:lvlJc w:val="left"/>
      <w:pPr>
        <w:tabs>
          <w:tab w:val="num" w:pos="4320"/>
        </w:tabs>
        <w:ind w:left="4320" w:hanging="360"/>
      </w:pPr>
      <w:rPr>
        <w:rFonts w:ascii="Wingdings" w:hAnsi="Wingdings" w:hint="default"/>
      </w:rPr>
    </w:lvl>
    <w:lvl w:ilvl="6" w:tplc="AF30412C" w:tentative="1">
      <w:start w:val="1"/>
      <w:numFmt w:val="bullet"/>
      <w:lvlText w:val=""/>
      <w:lvlJc w:val="left"/>
      <w:pPr>
        <w:tabs>
          <w:tab w:val="num" w:pos="5040"/>
        </w:tabs>
        <w:ind w:left="5040" w:hanging="360"/>
      </w:pPr>
      <w:rPr>
        <w:rFonts w:ascii="Wingdings" w:hAnsi="Wingdings" w:hint="default"/>
      </w:rPr>
    </w:lvl>
    <w:lvl w:ilvl="7" w:tplc="99224B46" w:tentative="1">
      <w:start w:val="1"/>
      <w:numFmt w:val="bullet"/>
      <w:lvlText w:val=""/>
      <w:lvlJc w:val="left"/>
      <w:pPr>
        <w:tabs>
          <w:tab w:val="num" w:pos="5760"/>
        </w:tabs>
        <w:ind w:left="5760" w:hanging="360"/>
      </w:pPr>
      <w:rPr>
        <w:rFonts w:ascii="Wingdings" w:hAnsi="Wingdings" w:hint="default"/>
      </w:rPr>
    </w:lvl>
    <w:lvl w:ilvl="8" w:tplc="10248D50" w:tentative="1">
      <w:start w:val="1"/>
      <w:numFmt w:val="bullet"/>
      <w:lvlText w:val=""/>
      <w:lvlJc w:val="left"/>
      <w:pPr>
        <w:tabs>
          <w:tab w:val="num" w:pos="6480"/>
        </w:tabs>
        <w:ind w:left="6480" w:hanging="360"/>
      </w:pPr>
      <w:rPr>
        <w:rFonts w:ascii="Wingdings" w:hAnsi="Wingdings" w:hint="default"/>
      </w:rPr>
    </w:lvl>
  </w:abstractNum>
  <w:abstractNum w:abstractNumId="26">
    <w:nsid w:val="47FC4E7B"/>
    <w:multiLevelType w:val="hybridMultilevel"/>
    <w:tmpl w:val="23E6784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94C1F65"/>
    <w:multiLevelType w:val="hybridMultilevel"/>
    <w:tmpl w:val="25A2FBB6"/>
    <w:lvl w:ilvl="0" w:tplc="0409000F">
      <w:start w:val="1"/>
      <w:numFmt w:val="decimal"/>
      <w:pStyle w:val="numbered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D5F040E"/>
    <w:multiLevelType w:val="hybridMultilevel"/>
    <w:tmpl w:val="62D62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1FD2206"/>
    <w:multiLevelType w:val="hybridMultilevel"/>
    <w:tmpl w:val="D93C8082"/>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9171CA9"/>
    <w:multiLevelType w:val="multilevel"/>
    <w:tmpl w:val="5BA064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9851CB9"/>
    <w:multiLevelType w:val="hybridMultilevel"/>
    <w:tmpl w:val="3BA6A9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C39525E"/>
    <w:multiLevelType w:val="hybridMultilevel"/>
    <w:tmpl w:val="6A22172C"/>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DB81B9B"/>
    <w:multiLevelType w:val="multilevel"/>
    <w:tmpl w:val="BE92649E"/>
    <w:lvl w:ilvl="0">
      <w:start w:val="1"/>
      <w:numFmt w:val="bullet"/>
      <w:pStyle w:val="Bullet1"/>
      <w:lvlText w:val=""/>
      <w:lvlJc w:val="left"/>
      <w:pPr>
        <w:tabs>
          <w:tab w:val="num" w:pos="720"/>
        </w:tabs>
        <w:ind w:left="720" w:hanging="360"/>
      </w:pPr>
      <w:rPr>
        <w:rFonts w:ascii="Wingdings" w:hAnsi="Wingdings"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60B83DE4"/>
    <w:multiLevelType w:val="hybridMultilevel"/>
    <w:tmpl w:val="3DE6E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2814A84"/>
    <w:multiLevelType w:val="hybridMultilevel"/>
    <w:tmpl w:val="035E6C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47946AF"/>
    <w:multiLevelType w:val="multilevel"/>
    <w:tmpl w:val="C338C4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65926B3F"/>
    <w:multiLevelType w:val="multilevel"/>
    <w:tmpl w:val="5DAA97D2"/>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68751F15"/>
    <w:multiLevelType w:val="hybridMultilevel"/>
    <w:tmpl w:val="5BA064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8E02B1A"/>
    <w:multiLevelType w:val="hybridMultilevel"/>
    <w:tmpl w:val="9F5C1D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5726FF5"/>
    <w:multiLevelType w:val="hybridMultilevel"/>
    <w:tmpl w:val="B1CA366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8"/>
  </w:num>
  <w:num w:numId="3">
    <w:abstractNumId w:val="27"/>
  </w:num>
  <w:num w:numId="4">
    <w:abstractNumId w:val="24"/>
  </w:num>
  <w:num w:numId="5">
    <w:abstractNumId w:val="33"/>
  </w:num>
  <w:num w:numId="6">
    <w:abstractNumId w:val="34"/>
  </w:num>
  <w:num w:numId="7">
    <w:abstractNumId w:val="19"/>
  </w:num>
  <w:num w:numId="8">
    <w:abstractNumId w:val="12"/>
  </w:num>
  <w:num w:numId="9">
    <w:abstractNumId w:val="1"/>
  </w:num>
  <w:num w:numId="10">
    <w:abstractNumId w:val="40"/>
  </w:num>
  <w:num w:numId="11">
    <w:abstractNumId w:val="35"/>
  </w:num>
  <w:num w:numId="12">
    <w:abstractNumId w:val="25"/>
  </w:num>
  <w:num w:numId="13">
    <w:abstractNumId w:val="13"/>
  </w:num>
  <w:num w:numId="14">
    <w:abstractNumId w:val="26"/>
  </w:num>
  <w:num w:numId="15">
    <w:abstractNumId w:val="31"/>
  </w:num>
  <w:num w:numId="16">
    <w:abstractNumId w:val="20"/>
  </w:num>
  <w:num w:numId="17">
    <w:abstractNumId w:val="22"/>
  </w:num>
  <w:num w:numId="18">
    <w:abstractNumId w:val="38"/>
  </w:num>
  <w:num w:numId="19">
    <w:abstractNumId w:val="2"/>
  </w:num>
  <w:num w:numId="20">
    <w:abstractNumId w:val="9"/>
  </w:num>
  <w:num w:numId="21">
    <w:abstractNumId w:val="28"/>
  </w:num>
  <w:num w:numId="22">
    <w:abstractNumId w:val="8"/>
  </w:num>
  <w:num w:numId="23">
    <w:abstractNumId w:val="7"/>
  </w:num>
  <w:num w:numId="24">
    <w:abstractNumId w:val="14"/>
  </w:num>
  <w:num w:numId="25">
    <w:abstractNumId w:val="39"/>
  </w:num>
  <w:num w:numId="26">
    <w:abstractNumId w:val="30"/>
  </w:num>
  <w:num w:numId="27">
    <w:abstractNumId w:val="17"/>
  </w:num>
  <w:num w:numId="28">
    <w:abstractNumId w:val="36"/>
  </w:num>
  <w:num w:numId="29">
    <w:abstractNumId w:val="32"/>
  </w:num>
  <w:num w:numId="30">
    <w:abstractNumId w:val="37"/>
  </w:num>
  <w:num w:numId="31">
    <w:abstractNumId w:val="16"/>
  </w:num>
  <w:num w:numId="32">
    <w:abstractNumId w:val="10"/>
  </w:num>
  <w:num w:numId="33">
    <w:abstractNumId w:val="4"/>
  </w:num>
  <w:num w:numId="34">
    <w:abstractNumId w:val="6"/>
  </w:num>
  <w:num w:numId="35">
    <w:abstractNumId w:val="29"/>
  </w:num>
  <w:num w:numId="36">
    <w:abstractNumId w:val="21"/>
  </w:num>
  <w:num w:numId="37">
    <w:abstractNumId w:val="3"/>
  </w:num>
  <w:num w:numId="38">
    <w:abstractNumId w:val="11"/>
  </w:num>
  <w:num w:numId="39">
    <w:abstractNumId w:val="5"/>
  </w:num>
  <w:num w:numId="40">
    <w:abstractNumId w:val="0"/>
  </w:num>
  <w:num w:numId="41">
    <w:abstractNumId w:val="23"/>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oe, Laura D">
    <w15:presenceInfo w15:providerId="AD" w15:userId="S-1-5-21-8915387-1766009709-1703228666-338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D55"/>
    <w:rsid w:val="0000064D"/>
    <w:rsid w:val="00000E28"/>
    <w:rsid w:val="000071DE"/>
    <w:rsid w:val="0001538B"/>
    <w:rsid w:val="00031413"/>
    <w:rsid w:val="00032491"/>
    <w:rsid w:val="0003710D"/>
    <w:rsid w:val="00037D8F"/>
    <w:rsid w:val="00040AF7"/>
    <w:rsid w:val="00041D56"/>
    <w:rsid w:val="00043A60"/>
    <w:rsid w:val="00044776"/>
    <w:rsid w:val="00047F84"/>
    <w:rsid w:val="000544DF"/>
    <w:rsid w:val="000665F8"/>
    <w:rsid w:val="00070ADA"/>
    <w:rsid w:val="00070C6A"/>
    <w:rsid w:val="0007634E"/>
    <w:rsid w:val="000805A9"/>
    <w:rsid w:val="000814A7"/>
    <w:rsid w:val="00084505"/>
    <w:rsid w:val="00084D22"/>
    <w:rsid w:val="000868B2"/>
    <w:rsid w:val="00087372"/>
    <w:rsid w:val="00087BF8"/>
    <w:rsid w:val="00091D1B"/>
    <w:rsid w:val="000949AF"/>
    <w:rsid w:val="00095901"/>
    <w:rsid w:val="000A2F65"/>
    <w:rsid w:val="000A7700"/>
    <w:rsid w:val="000B1CC4"/>
    <w:rsid w:val="000B31EA"/>
    <w:rsid w:val="000B58E2"/>
    <w:rsid w:val="000D01EC"/>
    <w:rsid w:val="000D1632"/>
    <w:rsid w:val="000D28C8"/>
    <w:rsid w:val="000D3295"/>
    <w:rsid w:val="000D65D4"/>
    <w:rsid w:val="000E2B7E"/>
    <w:rsid w:val="000E3C61"/>
    <w:rsid w:val="000F6DCB"/>
    <w:rsid w:val="000F787A"/>
    <w:rsid w:val="001000E0"/>
    <w:rsid w:val="00100AAB"/>
    <w:rsid w:val="00113F19"/>
    <w:rsid w:val="0012195C"/>
    <w:rsid w:val="00126D48"/>
    <w:rsid w:val="00132875"/>
    <w:rsid w:val="00132ADE"/>
    <w:rsid w:val="0015451E"/>
    <w:rsid w:val="00161451"/>
    <w:rsid w:val="00162820"/>
    <w:rsid w:val="00164819"/>
    <w:rsid w:val="00164E0F"/>
    <w:rsid w:val="00166399"/>
    <w:rsid w:val="00170A33"/>
    <w:rsid w:val="00172503"/>
    <w:rsid w:val="00172551"/>
    <w:rsid w:val="00174AF4"/>
    <w:rsid w:val="00182A77"/>
    <w:rsid w:val="00182DB1"/>
    <w:rsid w:val="001943CF"/>
    <w:rsid w:val="001A50F2"/>
    <w:rsid w:val="001B081A"/>
    <w:rsid w:val="001B225C"/>
    <w:rsid w:val="001B6159"/>
    <w:rsid w:val="001B7081"/>
    <w:rsid w:val="001C0C19"/>
    <w:rsid w:val="001C1CBF"/>
    <w:rsid w:val="001C2278"/>
    <w:rsid w:val="001C39D6"/>
    <w:rsid w:val="001C3D52"/>
    <w:rsid w:val="001C3FCF"/>
    <w:rsid w:val="001C543F"/>
    <w:rsid w:val="001C556C"/>
    <w:rsid w:val="001C5DDA"/>
    <w:rsid w:val="001D1524"/>
    <w:rsid w:val="001D1C33"/>
    <w:rsid w:val="001D31EB"/>
    <w:rsid w:val="001D3B11"/>
    <w:rsid w:val="001D3E4A"/>
    <w:rsid w:val="001D40E9"/>
    <w:rsid w:val="001D5006"/>
    <w:rsid w:val="001D5BA9"/>
    <w:rsid w:val="001D6556"/>
    <w:rsid w:val="001E4FE9"/>
    <w:rsid w:val="001E7F19"/>
    <w:rsid w:val="001F2575"/>
    <w:rsid w:val="001F2C8C"/>
    <w:rsid w:val="001F2CDE"/>
    <w:rsid w:val="001F56FC"/>
    <w:rsid w:val="001F5A2C"/>
    <w:rsid w:val="0020381A"/>
    <w:rsid w:val="0020538F"/>
    <w:rsid w:val="00206738"/>
    <w:rsid w:val="00210D3B"/>
    <w:rsid w:val="00211804"/>
    <w:rsid w:val="00211D7B"/>
    <w:rsid w:val="00216C7C"/>
    <w:rsid w:val="00217324"/>
    <w:rsid w:val="00223EEB"/>
    <w:rsid w:val="00241292"/>
    <w:rsid w:val="00257311"/>
    <w:rsid w:val="00261EF6"/>
    <w:rsid w:val="0026552E"/>
    <w:rsid w:val="002659D1"/>
    <w:rsid w:val="0026644D"/>
    <w:rsid w:val="00273778"/>
    <w:rsid w:val="002754B7"/>
    <w:rsid w:val="00284175"/>
    <w:rsid w:val="002855C6"/>
    <w:rsid w:val="00285E6B"/>
    <w:rsid w:val="00286310"/>
    <w:rsid w:val="00286380"/>
    <w:rsid w:val="002914D3"/>
    <w:rsid w:val="0029394B"/>
    <w:rsid w:val="002968C5"/>
    <w:rsid w:val="002A1825"/>
    <w:rsid w:val="002A49DB"/>
    <w:rsid w:val="002B002E"/>
    <w:rsid w:val="002B147C"/>
    <w:rsid w:val="002B1F20"/>
    <w:rsid w:val="002C0F86"/>
    <w:rsid w:val="002C61A6"/>
    <w:rsid w:val="002C6F18"/>
    <w:rsid w:val="002D088F"/>
    <w:rsid w:val="002D632C"/>
    <w:rsid w:val="002E038E"/>
    <w:rsid w:val="002E1FD4"/>
    <w:rsid w:val="002E7547"/>
    <w:rsid w:val="002F6910"/>
    <w:rsid w:val="00301889"/>
    <w:rsid w:val="003058BA"/>
    <w:rsid w:val="00310348"/>
    <w:rsid w:val="00312E5F"/>
    <w:rsid w:val="0031507C"/>
    <w:rsid w:val="00321867"/>
    <w:rsid w:val="00323BA0"/>
    <w:rsid w:val="003245A6"/>
    <w:rsid w:val="00325BC2"/>
    <w:rsid w:val="0032690B"/>
    <w:rsid w:val="00327801"/>
    <w:rsid w:val="00327B1D"/>
    <w:rsid w:val="00330A31"/>
    <w:rsid w:val="00330B12"/>
    <w:rsid w:val="003343FF"/>
    <w:rsid w:val="0033603A"/>
    <w:rsid w:val="00341040"/>
    <w:rsid w:val="00343892"/>
    <w:rsid w:val="00346358"/>
    <w:rsid w:val="00356246"/>
    <w:rsid w:val="00356479"/>
    <w:rsid w:val="00357D0F"/>
    <w:rsid w:val="003601AF"/>
    <w:rsid w:val="0036343E"/>
    <w:rsid w:val="00366856"/>
    <w:rsid w:val="00366A0F"/>
    <w:rsid w:val="00367B60"/>
    <w:rsid w:val="00371CFC"/>
    <w:rsid w:val="00371F7A"/>
    <w:rsid w:val="003757BA"/>
    <w:rsid w:val="00380A13"/>
    <w:rsid w:val="00381003"/>
    <w:rsid w:val="00383A51"/>
    <w:rsid w:val="00385CC3"/>
    <w:rsid w:val="00392303"/>
    <w:rsid w:val="00392CC1"/>
    <w:rsid w:val="00394F06"/>
    <w:rsid w:val="003956E8"/>
    <w:rsid w:val="00395FCF"/>
    <w:rsid w:val="00396F14"/>
    <w:rsid w:val="003A280C"/>
    <w:rsid w:val="003A2B5F"/>
    <w:rsid w:val="003A57C7"/>
    <w:rsid w:val="003B0FEA"/>
    <w:rsid w:val="003B6F73"/>
    <w:rsid w:val="003B7779"/>
    <w:rsid w:val="003C08A4"/>
    <w:rsid w:val="003C0CB8"/>
    <w:rsid w:val="003C1763"/>
    <w:rsid w:val="003C312C"/>
    <w:rsid w:val="003C4C65"/>
    <w:rsid w:val="003D59E3"/>
    <w:rsid w:val="003D6C2C"/>
    <w:rsid w:val="003E32DD"/>
    <w:rsid w:val="003E5C7D"/>
    <w:rsid w:val="003E6EDD"/>
    <w:rsid w:val="003F0585"/>
    <w:rsid w:val="003F379B"/>
    <w:rsid w:val="003F3B1B"/>
    <w:rsid w:val="00400A7B"/>
    <w:rsid w:val="00404F13"/>
    <w:rsid w:val="004064B2"/>
    <w:rsid w:val="004077F5"/>
    <w:rsid w:val="00411316"/>
    <w:rsid w:val="00412137"/>
    <w:rsid w:val="00415AD2"/>
    <w:rsid w:val="004211A5"/>
    <w:rsid w:val="00427CD0"/>
    <w:rsid w:val="00432E58"/>
    <w:rsid w:val="0043582E"/>
    <w:rsid w:val="00444AEA"/>
    <w:rsid w:val="00446979"/>
    <w:rsid w:val="004502F7"/>
    <w:rsid w:val="00450797"/>
    <w:rsid w:val="00456E20"/>
    <w:rsid w:val="004635B8"/>
    <w:rsid w:val="004635BB"/>
    <w:rsid w:val="00464B7D"/>
    <w:rsid w:val="00466503"/>
    <w:rsid w:val="00474F40"/>
    <w:rsid w:val="00477223"/>
    <w:rsid w:val="004830E3"/>
    <w:rsid w:val="00486F2B"/>
    <w:rsid w:val="004977C2"/>
    <w:rsid w:val="004A1483"/>
    <w:rsid w:val="004A1C20"/>
    <w:rsid w:val="004A2060"/>
    <w:rsid w:val="004B159A"/>
    <w:rsid w:val="004B4447"/>
    <w:rsid w:val="004B617B"/>
    <w:rsid w:val="004C2824"/>
    <w:rsid w:val="004D43A4"/>
    <w:rsid w:val="004E44A5"/>
    <w:rsid w:val="004F3275"/>
    <w:rsid w:val="004F4D41"/>
    <w:rsid w:val="004F5B41"/>
    <w:rsid w:val="0050506B"/>
    <w:rsid w:val="00517F95"/>
    <w:rsid w:val="0052007E"/>
    <w:rsid w:val="0052116F"/>
    <w:rsid w:val="00533548"/>
    <w:rsid w:val="005348B3"/>
    <w:rsid w:val="00534944"/>
    <w:rsid w:val="00534DAC"/>
    <w:rsid w:val="00534E07"/>
    <w:rsid w:val="00543148"/>
    <w:rsid w:val="005510DD"/>
    <w:rsid w:val="005560E7"/>
    <w:rsid w:val="00561FBC"/>
    <w:rsid w:val="00567193"/>
    <w:rsid w:val="00581025"/>
    <w:rsid w:val="00581D68"/>
    <w:rsid w:val="005824D2"/>
    <w:rsid w:val="00585419"/>
    <w:rsid w:val="00592D0F"/>
    <w:rsid w:val="005972B7"/>
    <w:rsid w:val="005A03E0"/>
    <w:rsid w:val="005A1B99"/>
    <w:rsid w:val="005A4AA3"/>
    <w:rsid w:val="005A570F"/>
    <w:rsid w:val="005A6A42"/>
    <w:rsid w:val="005B1300"/>
    <w:rsid w:val="005B6199"/>
    <w:rsid w:val="005C0A3E"/>
    <w:rsid w:val="005C1D71"/>
    <w:rsid w:val="005C3D07"/>
    <w:rsid w:val="005C59D1"/>
    <w:rsid w:val="005C7F1D"/>
    <w:rsid w:val="005D1513"/>
    <w:rsid w:val="005D2B12"/>
    <w:rsid w:val="005D58D2"/>
    <w:rsid w:val="005E0741"/>
    <w:rsid w:val="005E07B2"/>
    <w:rsid w:val="005F00D0"/>
    <w:rsid w:val="005F2B19"/>
    <w:rsid w:val="005F677F"/>
    <w:rsid w:val="005F7187"/>
    <w:rsid w:val="005F7A0A"/>
    <w:rsid w:val="005F7E70"/>
    <w:rsid w:val="006005EF"/>
    <w:rsid w:val="00603BAD"/>
    <w:rsid w:val="00605896"/>
    <w:rsid w:val="00606484"/>
    <w:rsid w:val="00606B5F"/>
    <w:rsid w:val="0060711C"/>
    <w:rsid w:val="00615AD6"/>
    <w:rsid w:val="00620C2D"/>
    <w:rsid w:val="00620D28"/>
    <w:rsid w:val="00631E11"/>
    <w:rsid w:val="006374A3"/>
    <w:rsid w:val="00642293"/>
    <w:rsid w:val="00653E00"/>
    <w:rsid w:val="00654B3C"/>
    <w:rsid w:val="00655918"/>
    <w:rsid w:val="00655936"/>
    <w:rsid w:val="00657080"/>
    <w:rsid w:val="00657352"/>
    <w:rsid w:val="00661D3C"/>
    <w:rsid w:val="00665BCE"/>
    <w:rsid w:val="00666F65"/>
    <w:rsid w:val="00672B89"/>
    <w:rsid w:val="00675007"/>
    <w:rsid w:val="00685065"/>
    <w:rsid w:val="006851E7"/>
    <w:rsid w:val="0068563C"/>
    <w:rsid w:val="00685FE5"/>
    <w:rsid w:val="00686ACA"/>
    <w:rsid w:val="00691449"/>
    <w:rsid w:val="00694D26"/>
    <w:rsid w:val="006961C2"/>
    <w:rsid w:val="00697DE2"/>
    <w:rsid w:val="00697FA9"/>
    <w:rsid w:val="006A7C11"/>
    <w:rsid w:val="006B0995"/>
    <w:rsid w:val="006B6C56"/>
    <w:rsid w:val="006C5457"/>
    <w:rsid w:val="006C6E6A"/>
    <w:rsid w:val="006D0FF2"/>
    <w:rsid w:val="006D43EA"/>
    <w:rsid w:val="006D4F29"/>
    <w:rsid w:val="006D5F11"/>
    <w:rsid w:val="006D6C21"/>
    <w:rsid w:val="006E1AA3"/>
    <w:rsid w:val="006E4DA7"/>
    <w:rsid w:val="006E69A7"/>
    <w:rsid w:val="006F372D"/>
    <w:rsid w:val="006F49F7"/>
    <w:rsid w:val="006F4ADB"/>
    <w:rsid w:val="006F6B82"/>
    <w:rsid w:val="006F7FA4"/>
    <w:rsid w:val="00700347"/>
    <w:rsid w:val="00702B0F"/>
    <w:rsid w:val="00710D26"/>
    <w:rsid w:val="00716464"/>
    <w:rsid w:val="00717100"/>
    <w:rsid w:val="00717ECE"/>
    <w:rsid w:val="00724695"/>
    <w:rsid w:val="0073169C"/>
    <w:rsid w:val="00733502"/>
    <w:rsid w:val="00734372"/>
    <w:rsid w:val="00735CDE"/>
    <w:rsid w:val="00740280"/>
    <w:rsid w:val="00742E76"/>
    <w:rsid w:val="00743C2C"/>
    <w:rsid w:val="00747A7C"/>
    <w:rsid w:val="00752D1C"/>
    <w:rsid w:val="00754805"/>
    <w:rsid w:val="00760875"/>
    <w:rsid w:val="00763FBC"/>
    <w:rsid w:val="00765956"/>
    <w:rsid w:val="0076658B"/>
    <w:rsid w:val="00774765"/>
    <w:rsid w:val="00774F0C"/>
    <w:rsid w:val="0078050A"/>
    <w:rsid w:val="00781D1F"/>
    <w:rsid w:val="007862EE"/>
    <w:rsid w:val="00786B20"/>
    <w:rsid w:val="00797FE9"/>
    <w:rsid w:val="007A3D69"/>
    <w:rsid w:val="007A6314"/>
    <w:rsid w:val="007A7A70"/>
    <w:rsid w:val="007B11F3"/>
    <w:rsid w:val="007B2567"/>
    <w:rsid w:val="007B2A09"/>
    <w:rsid w:val="007B316F"/>
    <w:rsid w:val="007B3A29"/>
    <w:rsid w:val="007B54D2"/>
    <w:rsid w:val="007B696F"/>
    <w:rsid w:val="007C5654"/>
    <w:rsid w:val="007C73A3"/>
    <w:rsid w:val="007D3ECC"/>
    <w:rsid w:val="007D536F"/>
    <w:rsid w:val="007D62B9"/>
    <w:rsid w:val="007E73EB"/>
    <w:rsid w:val="007F0048"/>
    <w:rsid w:val="007F0679"/>
    <w:rsid w:val="007F0B90"/>
    <w:rsid w:val="007F162B"/>
    <w:rsid w:val="007F17A4"/>
    <w:rsid w:val="0080757D"/>
    <w:rsid w:val="008222C2"/>
    <w:rsid w:val="00824B8D"/>
    <w:rsid w:val="00834227"/>
    <w:rsid w:val="00834A94"/>
    <w:rsid w:val="008363B0"/>
    <w:rsid w:val="00837256"/>
    <w:rsid w:val="00840B41"/>
    <w:rsid w:val="00841D94"/>
    <w:rsid w:val="00844135"/>
    <w:rsid w:val="00852719"/>
    <w:rsid w:val="008560C2"/>
    <w:rsid w:val="00863C4C"/>
    <w:rsid w:val="008728C0"/>
    <w:rsid w:val="008738C3"/>
    <w:rsid w:val="00877657"/>
    <w:rsid w:val="00880D7A"/>
    <w:rsid w:val="00881F51"/>
    <w:rsid w:val="0088468F"/>
    <w:rsid w:val="00890867"/>
    <w:rsid w:val="00890AA8"/>
    <w:rsid w:val="0089427A"/>
    <w:rsid w:val="00894989"/>
    <w:rsid w:val="00894DD0"/>
    <w:rsid w:val="008A61C3"/>
    <w:rsid w:val="008A75CB"/>
    <w:rsid w:val="008B0562"/>
    <w:rsid w:val="008B3483"/>
    <w:rsid w:val="008B3B76"/>
    <w:rsid w:val="008B3BDD"/>
    <w:rsid w:val="008B60BC"/>
    <w:rsid w:val="008C1F1A"/>
    <w:rsid w:val="008C2796"/>
    <w:rsid w:val="008C4E3B"/>
    <w:rsid w:val="008C5846"/>
    <w:rsid w:val="008C66D1"/>
    <w:rsid w:val="008C747B"/>
    <w:rsid w:val="008D0286"/>
    <w:rsid w:val="008D05E3"/>
    <w:rsid w:val="008D238E"/>
    <w:rsid w:val="008D5098"/>
    <w:rsid w:val="008E17E3"/>
    <w:rsid w:val="008F2177"/>
    <w:rsid w:val="00903624"/>
    <w:rsid w:val="00903FB2"/>
    <w:rsid w:val="00914A7E"/>
    <w:rsid w:val="00930BA9"/>
    <w:rsid w:val="009368D6"/>
    <w:rsid w:val="00940987"/>
    <w:rsid w:val="00942DD5"/>
    <w:rsid w:val="00943B36"/>
    <w:rsid w:val="00956F4A"/>
    <w:rsid w:val="00957A7E"/>
    <w:rsid w:val="00961AC2"/>
    <w:rsid w:val="00963C89"/>
    <w:rsid w:val="009652DA"/>
    <w:rsid w:val="009661C3"/>
    <w:rsid w:val="009829C2"/>
    <w:rsid w:val="0098519A"/>
    <w:rsid w:val="00987CB1"/>
    <w:rsid w:val="00991267"/>
    <w:rsid w:val="00991C57"/>
    <w:rsid w:val="009935B2"/>
    <w:rsid w:val="009935BA"/>
    <w:rsid w:val="009954E2"/>
    <w:rsid w:val="00995769"/>
    <w:rsid w:val="00995ECA"/>
    <w:rsid w:val="00997B47"/>
    <w:rsid w:val="00997EA8"/>
    <w:rsid w:val="009A1FA5"/>
    <w:rsid w:val="009A7CF6"/>
    <w:rsid w:val="009B4224"/>
    <w:rsid w:val="009C47FD"/>
    <w:rsid w:val="009C623B"/>
    <w:rsid w:val="009C6D54"/>
    <w:rsid w:val="009D0892"/>
    <w:rsid w:val="009D2549"/>
    <w:rsid w:val="009D4326"/>
    <w:rsid w:val="009D52C4"/>
    <w:rsid w:val="009D5B75"/>
    <w:rsid w:val="009D783E"/>
    <w:rsid w:val="009E76AA"/>
    <w:rsid w:val="009F7B03"/>
    <w:rsid w:val="00A00A86"/>
    <w:rsid w:val="00A0175D"/>
    <w:rsid w:val="00A039F2"/>
    <w:rsid w:val="00A03F9B"/>
    <w:rsid w:val="00A1072D"/>
    <w:rsid w:val="00A10795"/>
    <w:rsid w:val="00A11D57"/>
    <w:rsid w:val="00A12BA7"/>
    <w:rsid w:val="00A1497F"/>
    <w:rsid w:val="00A15AD3"/>
    <w:rsid w:val="00A16818"/>
    <w:rsid w:val="00A17552"/>
    <w:rsid w:val="00A17D22"/>
    <w:rsid w:val="00A2452F"/>
    <w:rsid w:val="00A24A1C"/>
    <w:rsid w:val="00A27828"/>
    <w:rsid w:val="00A27A70"/>
    <w:rsid w:val="00A44C5B"/>
    <w:rsid w:val="00A50587"/>
    <w:rsid w:val="00A51752"/>
    <w:rsid w:val="00A518D1"/>
    <w:rsid w:val="00A5361B"/>
    <w:rsid w:val="00A6089E"/>
    <w:rsid w:val="00A62DE4"/>
    <w:rsid w:val="00A635B3"/>
    <w:rsid w:val="00A649AE"/>
    <w:rsid w:val="00A6718C"/>
    <w:rsid w:val="00A71ADC"/>
    <w:rsid w:val="00A71C63"/>
    <w:rsid w:val="00A7378E"/>
    <w:rsid w:val="00A737F6"/>
    <w:rsid w:val="00A73DF0"/>
    <w:rsid w:val="00A75EBE"/>
    <w:rsid w:val="00A77EA3"/>
    <w:rsid w:val="00A8102A"/>
    <w:rsid w:val="00A81106"/>
    <w:rsid w:val="00A82645"/>
    <w:rsid w:val="00A82D91"/>
    <w:rsid w:val="00A865B0"/>
    <w:rsid w:val="00A87A28"/>
    <w:rsid w:val="00A920C1"/>
    <w:rsid w:val="00A95E7B"/>
    <w:rsid w:val="00A97073"/>
    <w:rsid w:val="00AA4829"/>
    <w:rsid w:val="00AA4E0B"/>
    <w:rsid w:val="00AB6F46"/>
    <w:rsid w:val="00AC3653"/>
    <w:rsid w:val="00AC6BBC"/>
    <w:rsid w:val="00AD06B7"/>
    <w:rsid w:val="00AD0834"/>
    <w:rsid w:val="00AD0B66"/>
    <w:rsid w:val="00AD1AF0"/>
    <w:rsid w:val="00AD5D55"/>
    <w:rsid w:val="00AE3675"/>
    <w:rsid w:val="00AE5EDA"/>
    <w:rsid w:val="00AF487B"/>
    <w:rsid w:val="00AF6ECE"/>
    <w:rsid w:val="00B0023F"/>
    <w:rsid w:val="00B06945"/>
    <w:rsid w:val="00B07994"/>
    <w:rsid w:val="00B114B4"/>
    <w:rsid w:val="00B1439C"/>
    <w:rsid w:val="00B16768"/>
    <w:rsid w:val="00B17C14"/>
    <w:rsid w:val="00B21043"/>
    <w:rsid w:val="00B241D5"/>
    <w:rsid w:val="00B34B1F"/>
    <w:rsid w:val="00B35A61"/>
    <w:rsid w:val="00B41128"/>
    <w:rsid w:val="00B42DC9"/>
    <w:rsid w:val="00B46318"/>
    <w:rsid w:val="00B50A89"/>
    <w:rsid w:val="00B5153C"/>
    <w:rsid w:val="00B53825"/>
    <w:rsid w:val="00B561D0"/>
    <w:rsid w:val="00B84ED9"/>
    <w:rsid w:val="00B9384E"/>
    <w:rsid w:val="00B949B1"/>
    <w:rsid w:val="00B96800"/>
    <w:rsid w:val="00BA0C79"/>
    <w:rsid w:val="00BA0DAB"/>
    <w:rsid w:val="00BA123F"/>
    <w:rsid w:val="00BB1770"/>
    <w:rsid w:val="00BB3AA3"/>
    <w:rsid w:val="00BB3DAF"/>
    <w:rsid w:val="00BC540D"/>
    <w:rsid w:val="00BC54B2"/>
    <w:rsid w:val="00BC7D4E"/>
    <w:rsid w:val="00BD1EA8"/>
    <w:rsid w:val="00BD2D98"/>
    <w:rsid w:val="00BE5AE8"/>
    <w:rsid w:val="00BE61CB"/>
    <w:rsid w:val="00C012EF"/>
    <w:rsid w:val="00C10D81"/>
    <w:rsid w:val="00C11352"/>
    <w:rsid w:val="00C123AC"/>
    <w:rsid w:val="00C14AC2"/>
    <w:rsid w:val="00C153FB"/>
    <w:rsid w:val="00C163CE"/>
    <w:rsid w:val="00C169DC"/>
    <w:rsid w:val="00C17ABA"/>
    <w:rsid w:val="00C21F09"/>
    <w:rsid w:val="00C2218B"/>
    <w:rsid w:val="00C241F1"/>
    <w:rsid w:val="00C24BE1"/>
    <w:rsid w:val="00C329DC"/>
    <w:rsid w:val="00C341C3"/>
    <w:rsid w:val="00C3441B"/>
    <w:rsid w:val="00C34D6B"/>
    <w:rsid w:val="00C37033"/>
    <w:rsid w:val="00C379E4"/>
    <w:rsid w:val="00C4066A"/>
    <w:rsid w:val="00C4763F"/>
    <w:rsid w:val="00C50D95"/>
    <w:rsid w:val="00C54DB4"/>
    <w:rsid w:val="00C54FF0"/>
    <w:rsid w:val="00C65A85"/>
    <w:rsid w:val="00C73FBE"/>
    <w:rsid w:val="00C8519E"/>
    <w:rsid w:val="00C86E20"/>
    <w:rsid w:val="00C901B1"/>
    <w:rsid w:val="00C94A34"/>
    <w:rsid w:val="00C95CC2"/>
    <w:rsid w:val="00CA073E"/>
    <w:rsid w:val="00CA0F50"/>
    <w:rsid w:val="00CA5DC0"/>
    <w:rsid w:val="00CA5F90"/>
    <w:rsid w:val="00CA6F2F"/>
    <w:rsid w:val="00CC140E"/>
    <w:rsid w:val="00CC3E2D"/>
    <w:rsid w:val="00CD16FA"/>
    <w:rsid w:val="00CD2EA1"/>
    <w:rsid w:val="00CE455F"/>
    <w:rsid w:val="00CE7F33"/>
    <w:rsid w:val="00CF20B6"/>
    <w:rsid w:val="00CF276D"/>
    <w:rsid w:val="00CF3AA4"/>
    <w:rsid w:val="00CF573F"/>
    <w:rsid w:val="00D009F0"/>
    <w:rsid w:val="00D01DE4"/>
    <w:rsid w:val="00D03513"/>
    <w:rsid w:val="00D11DC7"/>
    <w:rsid w:val="00D14B18"/>
    <w:rsid w:val="00D21F05"/>
    <w:rsid w:val="00D2656C"/>
    <w:rsid w:val="00D3492F"/>
    <w:rsid w:val="00D40DD0"/>
    <w:rsid w:val="00D411F3"/>
    <w:rsid w:val="00D43707"/>
    <w:rsid w:val="00D4386F"/>
    <w:rsid w:val="00D43901"/>
    <w:rsid w:val="00D45169"/>
    <w:rsid w:val="00D463E4"/>
    <w:rsid w:val="00D52A9E"/>
    <w:rsid w:val="00D535F5"/>
    <w:rsid w:val="00D55F68"/>
    <w:rsid w:val="00D55F8A"/>
    <w:rsid w:val="00D66621"/>
    <w:rsid w:val="00D72187"/>
    <w:rsid w:val="00D73F4B"/>
    <w:rsid w:val="00D93237"/>
    <w:rsid w:val="00D95AE8"/>
    <w:rsid w:val="00D95F33"/>
    <w:rsid w:val="00DA7A66"/>
    <w:rsid w:val="00DB2A15"/>
    <w:rsid w:val="00DB5A26"/>
    <w:rsid w:val="00DC10E0"/>
    <w:rsid w:val="00DD10CA"/>
    <w:rsid w:val="00DD1D9D"/>
    <w:rsid w:val="00DD408E"/>
    <w:rsid w:val="00DE1240"/>
    <w:rsid w:val="00DE26F6"/>
    <w:rsid w:val="00DE6552"/>
    <w:rsid w:val="00DE71D6"/>
    <w:rsid w:val="00DF6C5C"/>
    <w:rsid w:val="00E00CCF"/>
    <w:rsid w:val="00E03C1D"/>
    <w:rsid w:val="00E0485F"/>
    <w:rsid w:val="00E10336"/>
    <w:rsid w:val="00E13A8B"/>
    <w:rsid w:val="00E1504A"/>
    <w:rsid w:val="00E1636C"/>
    <w:rsid w:val="00E1697B"/>
    <w:rsid w:val="00E16D5D"/>
    <w:rsid w:val="00E21993"/>
    <w:rsid w:val="00E227AA"/>
    <w:rsid w:val="00E268C0"/>
    <w:rsid w:val="00E307E2"/>
    <w:rsid w:val="00E30EAB"/>
    <w:rsid w:val="00E34C11"/>
    <w:rsid w:val="00E34F6E"/>
    <w:rsid w:val="00E52007"/>
    <w:rsid w:val="00E64620"/>
    <w:rsid w:val="00E66BF6"/>
    <w:rsid w:val="00E75B90"/>
    <w:rsid w:val="00E82727"/>
    <w:rsid w:val="00E832ED"/>
    <w:rsid w:val="00E8534B"/>
    <w:rsid w:val="00E864D1"/>
    <w:rsid w:val="00E9286C"/>
    <w:rsid w:val="00E9479F"/>
    <w:rsid w:val="00E96268"/>
    <w:rsid w:val="00EA125A"/>
    <w:rsid w:val="00EA73AD"/>
    <w:rsid w:val="00EB01A6"/>
    <w:rsid w:val="00EB14DC"/>
    <w:rsid w:val="00EB1A8E"/>
    <w:rsid w:val="00EB1EB6"/>
    <w:rsid w:val="00EB6632"/>
    <w:rsid w:val="00EC4099"/>
    <w:rsid w:val="00EC527B"/>
    <w:rsid w:val="00ED5584"/>
    <w:rsid w:val="00ED5F6F"/>
    <w:rsid w:val="00EE445F"/>
    <w:rsid w:val="00EF3D99"/>
    <w:rsid w:val="00F0054A"/>
    <w:rsid w:val="00F00A9F"/>
    <w:rsid w:val="00F0728C"/>
    <w:rsid w:val="00F10878"/>
    <w:rsid w:val="00F11D15"/>
    <w:rsid w:val="00F121BD"/>
    <w:rsid w:val="00F15CC5"/>
    <w:rsid w:val="00F235B5"/>
    <w:rsid w:val="00F368E0"/>
    <w:rsid w:val="00F374B7"/>
    <w:rsid w:val="00F37BFD"/>
    <w:rsid w:val="00F4322F"/>
    <w:rsid w:val="00F4494E"/>
    <w:rsid w:val="00F5104F"/>
    <w:rsid w:val="00F5352F"/>
    <w:rsid w:val="00F677FC"/>
    <w:rsid w:val="00F72B9A"/>
    <w:rsid w:val="00F73B60"/>
    <w:rsid w:val="00F7451B"/>
    <w:rsid w:val="00F779EF"/>
    <w:rsid w:val="00F800BB"/>
    <w:rsid w:val="00F848B1"/>
    <w:rsid w:val="00F858E9"/>
    <w:rsid w:val="00F86A58"/>
    <w:rsid w:val="00F8747F"/>
    <w:rsid w:val="00F90220"/>
    <w:rsid w:val="00F91E08"/>
    <w:rsid w:val="00F931E2"/>
    <w:rsid w:val="00F94CD5"/>
    <w:rsid w:val="00FA120C"/>
    <w:rsid w:val="00FA6224"/>
    <w:rsid w:val="00FB0762"/>
    <w:rsid w:val="00FB2708"/>
    <w:rsid w:val="00FB29D6"/>
    <w:rsid w:val="00FB2B35"/>
    <w:rsid w:val="00FB445E"/>
    <w:rsid w:val="00FC16BE"/>
    <w:rsid w:val="00FC64B5"/>
    <w:rsid w:val="00FC6ED2"/>
    <w:rsid w:val="00FE0743"/>
    <w:rsid w:val="00FE24E4"/>
    <w:rsid w:val="00FE2E16"/>
    <w:rsid w:val="00FE6524"/>
    <w:rsid w:val="00FF10AF"/>
    <w:rsid w:val="00FF142F"/>
    <w:rsid w:val="00FF23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2"/>
    <o:shapelayout v:ext="edit">
      <o:idmap v:ext="edit" data="1"/>
    </o:shapelayout>
  </w:shapeDefaults>
  <w:decimalSymbol w:val="."/>
  <w:listSeparator w:val=","/>
  <w14:docId w14:val="72DA44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D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D5D55"/>
    <w:pPr>
      <w:ind w:left="720"/>
      <w:contextualSpacing/>
    </w:pPr>
  </w:style>
  <w:style w:type="paragraph" w:styleId="BodyText">
    <w:name w:val="Body Text"/>
    <w:basedOn w:val="Normal"/>
    <w:link w:val="BodyTextChar"/>
    <w:uiPriority w:val="1"/>
    <w:qFormat/>
    <w:rsid w:val="00AD5D55"/>
    <w:pPr>
      <w:spacing w:before="240"/>
    </w:pPr>
    <w:rPr>
      <w:rFonts w:ascii="Calibri" w:eastAsia="Calibri" w:hAnsi="Calibri" w:cs="Calibri"/>
    </w:rPr>
  </w:style>
  <w:style w:type="character" w:customStyle="1" w:styleId="BodyTextChar">
    <w:name w:val="Body Text Char"/>
    <w:basedOn w:val="DefaultParagraphFont"/>
    <w:link w:val="BodyText"/>
    <w:uiPriority w:val="1"/>
    <w:rsid w:val="00AD5D55"/>
    <w:rPr>
      <w:rFonts w:ascii="Calibri" w:eastAsia="Calibri" w:hAnsi="Calibri" w:cs="Calibri"/>
    </w:rPr>
  </w:style>
  <w:style w:type="paragraph" w:customStyle="1" w:styleId="numberedlist">
    <w:name w:val="numbered list"/>
    <w:basedOn w:val="ListParagraph"/>
    <w:qFormat/>
    <w:rsid w:val="00AD5D55"/>
    <w:pPr>
      <w:numPr>
        <w:numId w:val="3"/>
      </w:numPr>
      <w:tabs>
        <w:tab w:val="num" w:pos="360"/>
      </w:tabs>
      <w:spacing w:before="120"/>
      <w:ind w:firstLine="0"/>
      <w:contextualSpacing w:val="0"/>
    </w:pPr>
    <w:rPr>
      <w:rFonts w:ascii="Calibri" w:eastAsia="Times New Roman" w:hAnsi="Calibri" w:cs="Times New Roman"/>
    </w:rPr>
  </w:style>
  <w:style w:type="character" w:styleId="Hyperlink">
    <w:name w:val="Hyperlink"/>
    <w:basedOn w:val="DefaultParagraphFont"/>
    <w:uiPriority w:val="99"/>
    <w:unhideWhenUsed/>
    <w:rsid w:val="00AD5D55"/>
    <w:rPr>
      <w:color w:val="0000FF" w:themeColor="hyperlink"/>
      <w:u w:val="single"/>
    </w:rPr>
  </w:style>
  <w:style w:type="paragraph" w:styleId="Footer">
    <w:name w:val="footer"/>
    <w:basedOn w:val="Normal"/>
    <w:link w:val="FooterChar"/>
    <w:uiPriority w:val="99"/>
    <w:unhideWhenUsed/>
    <w:rsid w:val="00AD5D55"/>
    <w:pPr>
      <w:tabs>
        <w:tab w:val="center" w:pos="4320"/>
        <w:tab w:val="right" w:pos="8640"/>
      </w:tabs>
    </w:pPr>
  </w:style>
  <w:style w:type="character" w:customStyle="1" w:styleId="FooterChar">
    <w:name w:val="Footer Char"/>
    <w:basedOn w:val="DefaultParagraphFont"/>
    <w:link w:val="Footer"/>
    <w:uiPriority w:val="99"/>
    <w:rsid w:val="00AD5D55"/>
  </w:style>
  <w:style w:type="character" w:styleId="PageNumber">
    <w:name w:val="page number"/>
    <w:basedOn w:val="DefaultParagraphFont"/>
    <w:uiPriority w:val="99"/>
    <w:semiHidden/>
    <w:unhideWhenUsed/>
    <w:rsid w:val="00AD5D55"/>
  </w:style>
  <w:style w:type="table" w:styleId="TableGrid">
    <w:name w:val="Table Grid"/>
    <w:basedOn w:val="TableNormal"/>
    <w:uiPriority w:val="39"/>
    <w:rsid w:val="00AD5D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1">
    <w:name w:val="Bullet1"/>
    <w:basedOn w:val="Normal"/>
    <w:rsid w:val="00AD5D55"/>
    <w:pPr>
      <w:numPr>
        <w:numId w:val="5"/>
      </w:numPr>
      <w:spacing w:before="120" w:after="120"/>
    </w:pPr>
    <w:rPr>
      <w:rFonts w:ascii="Calibri" w:eastAsia="Calibri" w:hAnsi="Calibri" w:cs="Calibri"/>
    </w:rPr>
  </w:style>
  <w:style w:type="character" w:customStyle="1" w:styleId="ListParagraphChar">
    <w:name w:val="List Paragraph Char"/>
    <w:link w:val="ListParagraph"/>
    <w:uiPriority w:val="34"/>
    <w:locked/>
    <w:rsid w:val="00AD5D55"/>
  </w:style>
  <w:style w:type="paragraph" w:customStyle="1" w:styleId="Tabletitle">
    <w:name w:val="Table title"/>
    <w:basedOn w:val="Normal"/>
    <w:qFormat/>
    <w:rsid w:val="00AD5D55"/>
    <w:pPr>
      <w:keepNext/>
      <w:spacing w:before="240" w:after="120"/>
    </w:pPr>
    <w:rPr>
      <w:rFonts w:ascii="Calibri" w:eastAsia="Calibri" w:hAnsi="Calibri" w:cs="Calibri"/>
      <w:b/>
    </w:rPr>
  </w:style>
  <w:style w:type="character" w:styleId="CommentReference">
    <w:name w:val="annotation reference"/>
    <w:basedOn w:val="DefaultParagraphFont"/>
    <w:uiPriority w:val="99"/>
    <w:semiHidden/>
    <w:unhideWhenUsed/>
    <w:rsid w:val="00AD5D55"/>
    <w:rPr>
      <w:sz w:val="18"/>
      <w:szCs w:val="18"/>
    </w:rPr>
  </w:style>
  <w:style w:type="paragraph" w:styleId="CommentText">
    <w:name w:val="annotation text"/>
    <w:basedOn w:val="Normal"/>
    <w:link w:val="CommentTextChar"/>
    <w:uiPriority w:val="99"/>
    <w:unhideWhenUsed/>
    <w:rsid w:val="00AD5D55"/>
  </w:style>
  <w:style w:type="character" w:customStyle="1" w:styleId="CommentTextChar">
    <w:name w:val="Comment Text Char"/>
    <w:basedOn w:val="DefaultParagraphFont"/>
    <w:link w:val="CommentText"/>
    <w:uiPriority w:val="99"/>
    <w:rsid w:val="00AD5D55"/>
  </w:style>
  <w:style w:type="paragraph" w:styleId="BalloonText">
    <w:name w:val="Balloon Text"/>
    <w:basedOn w:val="Normal"/>
    <w:link w:val="BalloonTextChar"/>
    <w:uiPriority w:val="99"/>
    <w:semiHidden/>
    <w:unhideWhenUsed/>
    <w:rsid w:val="00AD5D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5D55"/>
    <w:rPr>
      <w:rFonts w:ascii="Lucida Grande" w:hAnsi="Lucida Grande" w:cs="Lucida Grande"/>
      <w:sz w:val="18"/>
      <w:szCs w:val="18"/>
    </w:rPr>
  </w:style>
  <w:style w:type="paragraph" w:styleId="NormalWeb">
    <w:name w:val="Normal (Web)"/>
    <w:basedOn w:val="Normal"/>
    <w:uiPriority w:val="99"/>
    <w:unhideWhenUsed/>
    <w:rsid w:val="004211A5"/>
    <w:pPr>
      <w:spacing w:before="100" w:beforeAutospacing="1" w:after="100" w:afterAutospacing="1"/>
    </w:pPr>
    <w:rPr>
      <w:rFonts w:ascii="Times" w:hAnsi="Times" w:cs="Times New Roman"/>
      <w:sz w:val="20"/>
      <w:szCs w:val="20"/>
    </w:rPr>
  </w:style>
  <w:style w:type="character" w:styleId="FollowedHyperlink">
    <w:name w:val="FollowedHyperlink"/>
    <w:basedOn w:val="DefaultParagraphFont"/>
    <w:uiPriority w:val="99"/>
    <w:semiHidden/>
    <w:unhideWhenUsed/>
    <w:rsid w:val="001F5A2C"/>
    <w:rPr>
      <w:color w:val="800080" w:themeColor="followedHyperlink"/>
      <w:u w:val="single"/>
    </w:rPr>
  </w:style>
  <w:style w:type="paragraph" w:styleId="Revision">
    <w:name w:val="Revision"/>
    <w:hidden/>
    <w:uiPriority w:val="99"/>
    <w:semiHidden/>
    <w:rsid w:val="00D66621"/>
  </w:style>
  <w:style w:type="paragraph" w:styleId="Header">
    <w:name w:val="header"/>
    <w:basedOn w:val="Normal"/>
    <w:link w:val="HeaderChar"/>
    <w:uiPriority w:val="99"/>
    <w:unhideWhenUsed/>
    <w:rsid w:val="00E832ED"/>
    <w:pPr>
      <w:tabs>
        <w:tab w:val="center" w:pos="4320"/>
        <w:tab w:val="right" w:pos="8640"/>
      </w:tabs>
    </w:pPr>
  </w:style>
  <w:style w:type="character" w:customStyle="1" w:styleId="HeaderChar">
    <w:name w:val="Header Char"/>
    <w:basedOn w:val="DefaultParagraphFont"/>
    <w:link w:val="Header"/>
    <w:uiPriority w:val="99"/>
    <w:rsid w:val="00E832ED"/>
  </w:style>
  <w:style w:type="paragraph" w:styleId="CommentSubject">
    <w:name w:val="annotation subject"/>
    <w:basedOn w:val="CommentText"/>
    <w:next w:val="CommentText"/>
    <w:link w:val="CommentSubjectChar"/>
    <w:uiPriority w:val="99"/>
    <w:semiHidden/>
    <w:unhideWhenUsed/>
    <w:rsid w:val="00760875"/>
    <w:rPr>
      <w:b/>
      <w:bCs/>
      <w:sz w:val="20"/>
      <w:szCs w:val="20"/>
    </w:rPr>
  </w:style>
  <w:style w:type="character" w:customStyle="1" w:styleId="CommentSubjectChar">
    <w:name w:val="Comment Subject Char"/>
    <w:basedOn w:val="CommentTextChar"/>
    <w:link w:val="CommentSubject"/>
    <w:uiPriority w:val="99"/>
    <w:semiHidden/>
    <w:rsid w:val="00760875"/>
    <w:rPr>
      <w:b/>
      <w:bCs/>
      <w:sz w:val="20"/>
      <w:szCs w:val="20"/>
    </w:rPr>
  </w:style>
  <w:style w:type="paragraph" w:customStyle="1" w:styleId="F">
    <w:name w:val="F"/>
    <w:basedOn w:val="Normal"/>
    <w:link w:val="FChar"/>
    <w:rsid w:val="003A57C7"/>
    <w:pPr>
      <w:tabs>
        <w:tab w:val="center" w:pos="233"/>
        <w:tab w:val="center" w:pos="1138"/>
        <w:tab w:val="center" w:pos="2546"/>
        <w:tab w:val="center" w:pos="4021"/>
        <w:tab w:val="center" w:pos="5056"/>
      </w:tabs>
      <w:autoSpaceDE w:val="0"/>
      <w:autoSpaceDN w:val="0"/>
      <w:adjustRightInd w:val="0"/>
      <w:spacing w:line="220" w:lineRule="atLeast"/>
      <w:textAlignment w:val="center"/>
    </w:pPr>
    <w:rPr>
      <w:rFonts w:ascii="Gill Sans Std" w:eastAsia="Times New Roman" w:hAnsi="Gill Sans Std" w:cs="Gill Sans Std"/>
      <w:color w:val="000000"/>
      <w:sz w:val="18"/>
      <w:szCs w:val="18"/>
    </w:rPr>
  </w:style>
  <w:style w:type="character" w:customStyle="1" w:styleId="FChar">
    <w:name w:val="F Char"/>
    <w:link w:val="F"/>
    <w:rsid w:val="003A57C7"/>
    <w:rPr>
      <w:rFonts w:ascii="Gill Sans Std" w:eastAsia="Times New Roman" w:hAnsi="Gill Sans Std" w:cs="Gill Sans Std"/>
      <w:color w:val="000000"/>
      <w:sz w:val="18"/>
      <w:szCs w:val="18"/>
    </w:rPr>
  </w:style>
  <w:style w:type="paragraph" w:customStyle="1" w:styleId="TOCTitle">
    <w:name w:val="TOC Title"/>
    <w:basedOn w:val="Normal"/>
    <w:qFormat/>
    <w:rsid w:val="00C163CE"/>
    <w:pPr>
      <w:jc w:val="center"/>
    </w:pPr>
    <w:rPr>
      <w:rFonts w:asciiTheme="majorHAnsi" w:eastAsia="Times New Roman" w:hAnsiTheme="majorHAnsi" w:cs="Times New Roman"/>
      <w:b/>
    </w:rPr>
  </w:style>
  <w:style w:type="paragraph" w:customStyle="1" w:styleId="Level1">
    <w:name w:val="Level 1"/>
    <w:basedOn w:val="TOC1"/>
    <w:qFormat/>
    <w:rsid w:val="00C163CE"/>
    <w:pPr>
      <w:tabs>
        <w:tab w:val="right" w:pos="8630"/>
      </w:tabs>
      <w:spacing w:before="360" w:after="360"/>
    </w:pPr>
    <w:rPr>
      <w:rFonts w:asciiTheme="majorHAnsi" w:eastAsia="Times New Roman" w:hAnsiTheme="majorHAnsi" w:cs="Times New Roman"/>
      <w:b/>
      <w:bCs/>
      <w:caps/>
      <w:sz w:val="22"/>
      <w:szCs w:val="22"/>
      <w:u w:val="single"/>
    </w:rPr>
  </w:style>
  <w:style w:type="paragraph" w:customStyle="1" w:styleId="Level2">
    <w:name w:val="Level 2"/>
    <w:basedOn w:val="TOC2"/>
    <w:qFormat/>
    <w:rsid w:val="00C163CE"/>
    <w:pPr>
      <w:tabs>
        <w:tab w:val="right" w:pos="8630"/>
      </w:tabs>
      <w:spacing w:after="0"/>
      <w:ind w:left="0"/>
    </w:pPr>
    <w:rPr>
      <w:rFonts w:asciiTheme="majorHAnsi" w:eastAsia="Times New Roman" w:hAnsiTheme="majorHAnsi" w:cs="Times New Roman"/>
      <w:b/>
      <w:bCs/>
      <w:smallCaps/>
      <w:sz w:val="22"/>
      <w:szCs w:val="22"/>
    </w:rPr>
  </w:style>
  <w:style w:type="paragraph" w:customStyle="1" w:styleId="Level3">
    <w:name w:val="Level 3"/>
    <w:basedOn w:val="TOC3"/>
    <w:qFormat/>
    <w:rsid w:val="00C163CE"/>
    <w:pPr>
      <w:tabs>
        <w:tab w:val="right" w:pos="8630"/>
      </w:tabs>
      <w:spacing w:after="0"/>
      <w:ind w:left="0"/>
    </w:pPr>
    <w:rPr>
      <w:rFonts w:asciiTheme="majorHAnsi" w:eastAsia="Times New Roman" w:hAnsiTheme="majorHAnsi" w:cs="Times New Roman"/>
      <w:smallCaps/>
      <w:sz w:val="22"/>
      <w:szCs w:val="22"/>
    </w:rPr>
  </w:style>
  <w:style w:type="paragraph" w:styleId="TOC1">
    <w:name w:val="toc 1"/>
    <w:basedOn w:val="Normal"/>
    <w:next w:val="Normal"/>
    <w:autoRedefine/>
    <w:uiPriority w:val="39"/>
    <w:semiHidden/>
    <w:unhideWhenUsed/>
    <w:rsid w:val="00C163CE"/>
    <w:pPr>
      <w:spacing w:after="100"/>
    </w:pPr>
  </w:style>
  <w:style w:type="paragraph" w:styleId="TOC2">
    <w:name w:val="toc 2"/>
    <w:basedOn w:val="Normal"/>
    <w:next w:val="Normal"/>
    <w:autoRedefine/>
    <w:uiPriority w:val="39"/>
    <w:semiHidden/>
    <w:unhideWhenUsed/>
    <w:rsid w:val="00C163CE"/>
    <w:pPr>
      <w:spacing w:after="100"/>
      <w:ind w:left="240"/>
    </w:pPr>
  </w:style>
  <w:style w:type="paragraph" w:styleId="TOC3">
    <w:name w:val="toc 3"/>
    <w:basedOn w:val="Normal"/>
    <w:next w:val="Normal"/>
    <w:autoRedefine/>
    <w:uiPriority w:val="39"/>
    <w:semiHidden/>
    <w:unhideWhenUsed/>
    <w:rsid w:val="00C163CE"/>
    <w:pPr>
      <w:spacing w:after="100"/>
      <w:ind w:left="48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D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D5D55"/>
    <w:pPr>
      <w:ind w:left="720"/>
      <w:contextualSpacing/>
    </w:pPr>
  </w:style>
  <w:style w:type="paragraph" w:styleId="BodyText">
    <w:name w:val="Body Text"/>
    <w:basedOn w:val="Normal"/>
    <w:link w:val="BodyTextChar"/>
    <w:uiPriority w:val="1"/>
    <w:qFormat/>
    <w:rsid w:val="00AD5D55"/>
    <w:pPr>
      <w:spacing w:before="240"/>
    </w:pPr>
    <w:rPr>
      <w:rFonts w:ascii="Calibri" w:eastAsia="Calibri" w:hAnsi="Calibri" w:cs="Calibri"/>
    </w:rPr>
  </w:style>
  <w:style w:type="character" w:customStyle="1" w:styleId="BodyTextChar">
    <w:name w:val="Body Text Char"/>
    <w:basedOn w:val="DefaultParagraphFont"/>
    <w:link w:val="BodyText"/>
    <w:uiPriority w:val="1"/>
    <w:rsid w:val="00AD5D55"/>
    <w:rPr>
      <w:rFonts w:ascii="Calibri" w:eastAsia="Calibri" w:hAnsi="Calibri" w:cs="Calibri"/>
    </w:rPr>
  </w:style>
  <w:style w:type="paragraph" w:customStyle="1" w:styleId="numberedlist">
    <w:name w:val="numbered list"/>
    <w:basedOn w:val="ListParagraph"/>
    <w:qFormat/>
    <w:rsid w:val="00AD5D55"/>
    <w:pPr>
      <w:numPr>
        <w:numId w:val="3"/>
      </w:numPr>
      <w:tabs>
        <w:tab w:val="num" w:pos="360"/>
      </w:tabs>
      <w:spacing w:before="120"/>
      <w:ind w:firstLine="0"/>
      <w:contextualSpacing w:val="0"/>
    </w:pPr>
    <w:rPr>
      <w:rFonts w:ascii="Calibri" w:eastAsia="Times New Roman" w:hAnsi="Calibri" w:cs="Times New Roman"/>
    </w:rPr>
  </w:style>
  <w:style w:type="character" w:styleId="Hyperlink">
    <w:name w:val="Hyperlink"/>
    <w:basedOn w:val="DefaultParagraphFont"/>
    <w:uiPriority w:val="99"/>
    <w:unhideWhenUsed/>
    <w:rsid w:val="00AD5D55"/>
    <w:rPr>
      <w:color w:val="0000FF" w:themeColor="hyperlink"/>
      <w:u w:val="single"/>
    </w:rPr>
  </w:style>
  <w:style w:type="paragraph" w:styleId="Footer">
    <w:name w:val="footer"/>
    <w:basedOn w:val="Normal"/>
    <w:link w:val="FooterChar"/>
    <w:uiPriority w:val="99"/>
    <w:unhideWhenUsed/>
    <w:rsid w:val="00AD5D55"/>
    <w:pPr>
      <w:tabs>
        <w:tab w:val="center" w:pos="4320"/>
        <w:tab w:val="right" w:pos="8640"/>
      </w:tabs>
    </w:pPr>
  </w:style>
  <w:style w:type="character" w:customStyle="1" w:styleId="FooterChar">
    <w:name w:val="Footer Char"/>
    <w:basedOn w:val="DefaultParagraphFont"/>
    <w:link w:val="Footer"/>
    <w:uiPriority w:val="99"/>
    <w:rsid w:val="00AD5D55"/>
  </w:style>
  <w:style w:type="character" w:styleId="PageNumber">
    <w:name w:val="page number"/>
    <w:basedOn w:val="DefaultParagraphFont"/>
    <w:uiPriority w:val="99"/>
    <w:semiHidden/>
    <w:unhideWhenUsed/>
    <w:rsid w:val="00AD5D55"/>
  </w:style>
  <w:style w:type="table" w:styleId="TableGrid">
    <w:name w:val="Table Grid"/>
    <w:basedOn w:val="TableNormal"/>
    <w:uiPriority w:val="39"/>
    <w:rsid w:val="00AD5D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1">
    <w:name w:val="Bullet1"/>
    <w:basedOn w:val="Normal"/>
    <w:rsid w:val="00AD5D55"/>
    <w:pPr>
      <w:numPr>
        <w:numId w:val="5"/>
      </w:numPr>
      <w:spacing w:before="120" w:after="120"/>
    </w:pPr>
    <w:rPr>
      <w:rFonts w:ascii="Calibri" w:eastAsia="Calibri" w:hAnsi="Calibri" w:cs="Calibri"/>
    </w:rPr>
  </w:style>
  <w:style w:type="character" w:customStyle="1" w:styleId="ListParagraphChar">
    <w:name w:val="List Paragraph Char"/>
    <w:link w:val="ListParagraph"/>
    <w:uiPriority w:val="34"/>
    <w:locked/>
    <w:rsid w:val="00AD5D55"/>
  </w:style>
  <w:style w:type="paragraph" w:customStyle="1" w:styleId="Tabletitle">
    <w:name w:val="Table title"/>
    <w:basedOn w:val="Normal"/>
    <w:qFormat/>
    <w:rsid w:val="00AD5D55"/>
    <w:pPr>
      <w:keepNext/>
      <w:spacing w:before="240" w:after="120"/>
    </w:pPr>
    <w:rPr>
      <w:rFonts w:ascii="Calibri" w:eastAsia="Calibri" w:hAnsi="Calibri" w:cs="Calibri"/>
      <w:b/>
    </w:rPr>
  </w:style>
  <w:style w:type="character" w:styleId="CommentReference">
    <w:name w:val="annotation reference"/>
    <w:basedOn w:val="DefaultParagraphFont"/>
    <w:uiPriority w:val="99"/>
    <w:semiHidden/>
    <w:unhideWhenUsed/>
    <w:rsid w:val="00AD5D55"/>
    <w:rPr>
      <w:sz w:val="18"/>
      <w:szCs w:val="18"/>
    </w:rPr>
  </w:style>
  <w:style w:type="paragraph" w:styleId="CommentText">
    <w:name w:val="annotation text"/>
    <w:basedOn w:val="Normal"/>
    <w:link w:val="CommentTextChar"/>
    <w:uiPriority w:val="99"/>
    <w:unhideWhenUsed/>
    <w:rsid w:val="00AD5D55"/>
  </w:style>
  <w:style w:type="character" w:customStyle="1" w:styleId="CommentTextChar">
    <w:name w:val="Comment Text Char"/>
    <w:basedOn w:val="DefaultParagraphFont"/>
    <w:link w:val="CommentText"/>
    <w:uiPriority w:val="99"/>
    <w:rsid w:val="00AD5D55"/>
  </w:style>
  <w:style w:type="paragraph" w:styleId="BalloonText">
    <w:name w:val="Balloon Text"/>
    <w:basedOn w:val="Normal"/>
    <w:link w:val="BalloonTextChar"/>
    <w:uiPriority w:val="99"/>
    <w:semiHidden/>
    <w:unhideWhenUsed/>
    <w:rsid w:val="00AD5D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5D55"/>
    <w:rPr>
      <w:rFonts w:ascii="Lucida Grande" w:hAnsi="Lucida Grande" w:cs="Lucida Grande"/>
      <w:sz w:val="18"/>
      <w:szCs w:val="18"/>
    </w:rPr>
  </w:style>
  <w:style w:type="paragraph" w:styleId="NormalWeb">
    <w:name w:val="Normal (Web)"/>
    <w:basedOn w:val="Normal"/>
    <w:uiPriority w:val="99"/>
    <w:unhideWhenUsed/>
    <w:rsid w:val="004211A5"/>
    <w:pPr>
      <w:spacing w:before="100" w:beforeAutospacing="1" w:after="100" w:afterAutospacing="1"/>
    </w:pPr>
    <w:rPr>
      <w:rFonts w:ascii="Times" w:hAnsi="Times" w:cs="Times New Roman"/>
      <w:sz w:val="20"/>
      <w:szCs w:val="20"/>
    </w:rPr>
  </w:style>
  <w:style w:type="character" w:styleId="FollowedHyperlink">
    <w:name w:val="FollowedHyperlink"/>
    <w:basedOn w:val="DefaultParagraphFont"/>
    <w:uiPriority w:val="99"/>
    <w:semiHidden/>
    <w:unhideWhenUsed/>
    <w:rsid w:val="001F5A2C"/>
    <w:rPr>
      <w:color w:val="800080" w:themeColor="followedHyperlink"/>
      <w:u w:val="single"/>
    </w:rPr>
  </w:style>
  <w:style w:type="paragraph" w:styleId="Revision">
    <w:name w:val="Revision"/>
    <w:hidden/>
    <w:uiPriority w:val="99"/>
    <w:semiHidden/>
    <w:rsid w:val="00D66621"/>
  </w:style>
  <w:style w:type="paragraph" w:styleId="Header">
    <w:name w:val="header"/>
    <w:basedOn w:val="Normal"/>
    <w:link w:val="HeaderChar"/>
    <w:uiPriority w:val="99"/>
    <w:unhideWhenUsed/>
    <w:rsid w:val="00E832ED"/>
    <w:pPr>
      <w:tabs>
        <w:tab w:val="center" w:pos="4320"/>
        <w:tab w:val="right" w:pos="8640"/>
      </w:tabs>
    </w:pPr>
  </w:style>
  <w:style w:type="character" w:customStyle="1" w:styleId="HeaderChar">
    <w:name w:val="Header Char"/>
    <w:basedOn w:val="DefaultParagraphFont"/>
    <w:link w:val="Header"/>
    <w:uiPriority w:val="99"/>
    <w:rsid w:val="00E832ED"/>
  </w:style>
  <w:style w:type="paragraph" w:styleId="CommentSubject">
    <w:name w:val="annotation subject"/>
    <w:basedOn w:val="CommentText"/>
    <w:next w:val="CommentText"/>
    <w:link w:val="CommentSubjectChar"/>
    <w:uiPriority w:val="99"/>
    <w:semiHidden/>
    <w:unhideWhenUsed/>
    <w:rsid w:val="00760875"/>
    <w:rPr>
      <w:b/>
      <w:bCs/>
      <w:sz w:val="20"/>
      <w:szCs w:val="20"/>
    </w:rPr>
  </w:style>
  <w:style w:type="character" w:customStyle="1" w:styleId="CommentSubjectChar">
    <w:name w:val="Comment Subject Char"/>
    <w:basedOn w:val="CommentTextChar"/>
    <w:link w:val="CommentSubject"/>
    <w:uiPriority w:val="99"/>
    <w:semiHidden/>
    <w:rsid w:val="00760875"/>
    <w:rPr>
      <w:b/>
      <w:bCs/>
      <w:sz w:val="20"/>
      <w:szCs w:val="20"/>
    </w:rPr>
  </w:style>
  <w:style w:type="paragraph" w:customStyle="1" w:styleId="F">
    <w:name w:val="F"/>
    <w:basedOn w:val="Normal"/>
    <w:link w:val="FChar"/>
    <w:rsid w:val="003A57C7"/>
    <w:pPr>
      <w:tabs>
        <w:tab w:val="center" w:pos="233"/>
        <w:tab w:val="center" w:pos="1138"/>
        <w:tab w:val="center" w:pos="2546"/>
        <w:tab w:val="center" w:pos="4021"/>
        <w:tab w:val="center" w:pos="5056"/>
      </w:tabs>
      <w:autoSpaceDE w:val="0"/>
      <w:autoSpaceDN w:val="0"/>
      <w:adjustRightInd w:val="0"/>
      <w:spacing w:line="220" w:lineRule="atLeast"/>
      <w:textAlignment w:val="center"/>
    </w:pPr>
    <w:rPr>
      <w:rFonts w:ascii="Gill Sans Std" w:eastAsia="Times New Roman" w:hAnsi="Gill Sans Std" w:cs="Gill Sans Std"/>
      <w:color w:val="000000"/>
      <w:sz w:val="18"/>
      <w:szCs w:val="18"/>
    </w:rPr>
  </w:style>
  <w:style w:type="character" w:customStyle="1" w:styleId="FChar">
    <w:name w:val="F Char"/>
    <w:link w:val="F"/>
    <w:rsid w:val="003A57C7"/>
    <w:rPr>
      <w:rFonts w:ascii="Gill Sans Std" w:eastAsia="Times New Roman" w:hAnsi="Gill Sans Std" w:cs="Gill Sans Std"/>
      <w:color w:val="000000"/>
      <w:sz w:val="18"/>
      <w:szCs w:val="18"/>
    </w:rPr>
  </w:style>
  <w:style w:type="paragraph" w:customStyle="1" w:styleId="TOCTitle">
    <w:name w:val="TOC Title"/>
    <w:basedOn w:val="Normal"/>
    <w:qFormat/>
    <w:rsid w:val="00C163CE"/>
    <w:pPr>
      <w:jc w:val="center"/>
    </w:pPr>
    <w:rPr>
      <w:rFonts w:asciiTheme="majorHAnsi" w:eastAsia="Times New Roman" w:hAnsiTheme="majorHAnsi" w:cs="Times New Roman"/>
      <w:b/>
    </w:rPr>
  </w:style>
  <w:style w:type="paragraph" w:customStyle="1" w:styleId="Level1">
    <w:name w:val="Level 1"/>
    <w:basedOn w:val="TOC1"/>
    <w:qFormat/>
    <w:rsid w:val="00C163CE"/>
    <w:pPr>
      <w:tabs>
        <w:tab w:val="right" w:pos="8630"/>
      </w:tabs>
      <w:spacing w:before="360" w:after="360"/>
    </w:pPr>
    <w:rPr>
      <w:rFonts w:asciiTheme="majorHAnsi" w:eastAsia="Times New Roman" w:hAnsiTheme="majorHAnsi" w:cs="Times New Roman"/>
      <w:b/>
      <w:bCs/>
      <w:caps/>
      <w:sz w:val="22"/>
      <w:szCs w:val="22"/>
      <w:u w:val="single"/>
    </w:rPr>
  </w:style>
  <w:style w:type="paragraph" w:customStyle="1" w:styleId="Level2">
    <w:name w:val="Level 2"/>
    <w:basedOn w:val="TOC2"/>
    <w:qFormat/>
    <w:rsid w:val="00C163CE"/>
    <w:pPr>
      <w:tabs>
        <w:tab w:val="right" w:pos="8630"/>
      </w:tabs>
      <w:spacing w:after="0"/>
      <w:ind w:left="0"/>
    </w:pPr>
    <w:rPr>
      <w:rFonts w:asciiTheme="majorHAnsi" w:eastAsia="Times New Roman" w:hAnsiTheme="majorHAnsi" w:cs="Times New Roman"/>
      <w:b/>
      <w:bCs/>
      <w:smallCaps/>
      <w:sz w:val="22"/>
      <w:szCs w:val="22"/>
    </w:rPr>
  </w:style>
  <w:style w:type="paragraph" w:customStyle="1" w:styleId="Level3">
    <w:name w:val="Level 3"/>
    <w:basedOn w:val="TOC3"/>
    <w:qFormat/>
    <w:rsid w:val="00C163CE"/>
    <w:pPr>
      <w:tabs>
        <w:tab w:val="right" w:pos="8630"/>
      </w:tabs>
      <w:spacing w:after="0"/>
      <w:ind w:left="0"/>
    </w:pPr>
    <w:rPr>
      <w:rFonts w:asciiTheme="majorHAnsi" w:eastAsia="Times New Roman" w:hAnsiTheme="majorHAnsi" w:cs="Times New Roman"/>
      <w:smallCaps/>
      <w:sz w:val="22"/>
      <w:szCs w:val="22"/>
    </w:rPr>
  </w:style>
  <w:style w:type="paragraph" w:styleId="TOC1">
    <w:name w:val="toc 1"/>
    <w:basedOn w:val="Normal"/>
    <w:next w:val="Normal"/>
    <w:autoRedefine/>
    <w:uiPriority w:val="39"/>
    <w:semiHidden/>
    <w:unhideWhenUsed/>
    <w:rsid w:val="00C163CE"/>
    <w:pPr>
      <w:spacing w:after="100"/>
    </w:pPr>
  </w:style>
  <w:style w:type="paragraph" w:styleId="TOC2">
    <w:name w:val="toc 2"/>
    <w:basedOn w:val="Normal"/>
    <w:next w:val="Normal"/>
    <w:autoRedefine/>
    <w:uiPriority w:val="39"/>
    <w:semiHidden/>
    <w:unhideWhenUsed/>
    <w:rsid w:val="00C163CE"/>
    <w:pPr>
      <w:spacing w:after="100"/>
      <w:ind w:left="240"/>
    </w:pPr>
  </w:style>
  <w:style w:type="paragraph" w:styleId="TOC3">
    <w:name w:val="toc 3"/>
    <w:basedOn w:val="Normal"/>
    <w:next w:val="Normal"/>
    <w:autoRedefine/>
    <w:uiPriority w:val="39"/>
    <w:semiHidden/>
    <w:unhideWhenUsed/>
    <w:rsid w:val="00C163CE"/>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94319">
      <w:bodyDiv w:val="1"/>
      <w:marLeft w:val="0"/>
      <w:marRight w:val="0"/>
      <w:marTop w:val="0"/>
      <w:marBottom w:val="0"/>
      <w:divBdr>
        <w:top w:val="none" w:sz="0" w:space="0" w:color="auto"/>
        <w:left w:val="none" w:sz="0" w:space="0" w:color="auto"/>
        <w:bottom w:val="none" w:sz="0" w:space="0" w:color="auto"/>
        <w:right w:val="none" w:sz="0" w:space="0" w:color="auto"/>
      </w:divBdr>
      <w:divsChild>
        <w:div w:id="272521205">
          <w:marLeft w:val="1037"/>
          <w:marRight w:val="0"/>
          <w:marTop w:val="0"/>
          <w:marBottom w:val="240"/>
          <w:divBdr>
            <w:top w:val="none" w:sz="0" w:space="0" w:color="auto"/>
            <w:left w:val="none" w:sz="0" w:space="0" w:color="auto"/>
            <w:bottom w:val="none" w:sz="0" w:space="0" w:color="auto"/>
            <w:right w:val="none" w:sz="0" w:space="0" w:color="auto"/>
          </w:divBdr>
        </w:div>
      </w:divsChild>
    </w:div>
    <w:div w:id="254096068">
      <w:bodyDiv w:val="1"/>
      <w:marLeft w:val="0"/>
      <w:marRight w:val="0"/>
      <w:marTop w:val="0"/>
      <w:marBottom w:val="0"/>
      <w:divBdr>
        <w:top w:val="none" w:sz="0" w:space="0" w:color="auto"/>
        <w:left w:val="none" w:sz="0" w:space="0" w:color="auto"/>
        <w:bottom w:val="none" w:sz="0" w:space="0" w:color="auto"/>
        <w:right w:val="none" w:sz="0" w:space="0" w:color="auto"/>
      </w:divBdr>
    </w:div>
    <w:div w:id="476648117">
      <w:bodyDiv w:val="1"/>
      <w:marLeft w:val="0"/>
      <w:marRight w:val="0"/>
      <w:marTop w:val="0"/>
      <w:marBottom w:val="0"/>
      <w:divBdr>
        <w:top w:val="none" w:sz="0" w:space="0" w:color="auto"/>
        <w:left w:val="none" w:sz="0" w:space="0" w:color="auto"/>
        <w:bottom w:val="none" w:sz="0" w:space="0" w:color="auto"/>
        <w:right w:val="none" w:sz="0" w:space="0" w:color="auto"/>
      </w:divBdr>
      <w:divsChild>
        <w:div w:id="285739423">
          <w:marLeft w:val="0"/>
          <w:marRight w:val="0"/>
          <w:marTop w:val="0"/>
          <w:marBottom w:val="0"/>
          <w:divBdr>
            <w:top w:val="none" w:sz="0" w:space="0" w:color="auto"/>
            <w:left w:val="none" w:sz="0" w:space="0" w:color="auto"/>
            <w:bottom w:val="none" w:sz="0" w:space="0" w:color="auto"/>
            <w:right w:val="none" w:sz="0" w:space="0" w:color="auto"/>
          </w:divBdr>
          <w:divsChild>
            <w:div w:id="1543395806">
              <w:marLeft w:val="0"/>
              <w:marRight w:val="0"/>
              <w:marTop w:val="0"/>
              <w:marBottom w:val="0"/>
              <w:divBdr>
                <w:top w:val="none" w:sz="0" w:space="0" w:color="auto"/>
                <w:left w:val="none" w:sz="0" w:space="0" w:color="auto"/>
                <w:bottom w:val="none" w:sz="0" w:space="0" w:color="auto"/>
                <w:right w:val="none" w:sz="0" w:space="0" w:color="auto"/>
              </w:divBdr>
              <w:divsChild>
                <w:div w:id="1790779083">
                  <w:marLeft w:val="0"/>
                  <w:marRight w:val="0"/>
                  <w:marTop w:val="0"/>
                  <w:marBottom w:val="0"/>
                  <w:divBdr>
                    <w:top w:val="none" w:sz="0" w:space="0" w:color="auto"/>
                    <w:left w:val="none" w:sz="0" w:space="0" w:color="auto"/>
                    <w:bottom w:val="none" w:sz="0" w:space="0" w:color="auto"/>
                    <w:right w:val="none" w:sz="0" w:space="0" w:color="auto"/>
                  </w:divBdr>
                </w:div>
              </w:divsChild>
            </w:div>
            <w:div w:id="97679975">
              <w:marLeft w:val="0"/>
              <w:marRight w:val="0"/>
              <w:marTop w:val="0"/>
              <w:marBottom w:val="0"/>
              <w:divBdr>
                <w:top w:val="none" w:sz="0" w:space="0" w:color="auto"/>
                <w:left w:val="none" w:sz="0" w:space="0" w:color="auto"/>
                <w:bottom w:val="none" w:sz="0" w:space="0" w:color="auto"/>
                <w:right w:val="none" w:sz="0" w:space="0" w:color="auto"/>
              </w:divBdr>
              <w:divsChild>
                <w:div w:id="1217814121">
                  <w:marLeft w:val="0"/>
                  <w:marRight w:val="0"/>
                  <w:marTop w:val="0"/>
                  <w:marBottom w:val="0"/>
                  <w:divBdr>
                    <w:top w:val="none" w:sz="0" w:space="0" w:color="auto"/>
                    <w:left w:val="none" w:sz="0" w:space="0" w:color="auto"/>
                    <w:bottom w:val="none" w:sz="0" w:space="0" w:color="auto"/>
                    <w:right w:val="none" w:sz="0" w:space="0" w:color="auto"/>
                  </w:divBdr>
                </w:div>
              </w:divsChild>
            </w:div>
            <w:div w:id="1230266905">
              <w:marLeft w:val="0"/>
              <w:marRight w:val="0"/>
              <w:marTop w:val="0"/>
              <w:marBottom w:val="0"/>
              <w:divBdr>
                <w:top w:val="none" w:sz="0" w:space="0" w:color="auto"/>
                <w:left w:val="none" w:sz="0" w:space="0" w:color="auto"/>
                <w:bottom w:val="none" w:sz="0" w:space="0" w:color="auto"/>
                <w:right w:val="none" w:sz="0" w:space="0" w:color="auto"/>
              </w:divBdr>
              <w:divsChild>
                <w:div w:id="1951936984">
                  <w:marLeft w:val="0"/>
                  <w:marRight w:val="0"/>
                  <w:marTop w:val="0"/>
                  <w:marBottom w:val="0"/>
                  <w:divBdr>
                    <w:top w:val="none" w:sz="0" w:space="0" w:color="auto"/>
                    <w:left w:val="none" w:sz="0" w:space="0" w:color="auto"/>
                    <w:bottom w:val="none" w:sz="0" w:space="0" w:color="auto"/>
                    <w:right w:val="none" w:sz="0" w:space="0" w:color="auto"/>
                  </w:divBdr>
                </w:div>
              </w:divsChild>
            </w:div>
            <w:div w:id="72362356">
              <w:marLeft w:val="0"/>
              <w:marRight w:val="0"/>
              <w:marTop w:val="0"/>
              <w:marBottom w:val="0"/>
              <w:divBdr>
                <w:top w:val="none" w:sz="0" w:space="0" w:color="auto"/>
                <w:left w:val="none" w:sz="0" w:space="0" w:color="auto"/>
                <w:bottom w:val="none" w:sz="0" w:space="0" w:color="auto"/>
                <w:right w:val="none" w:sz="0" w:space="0" w:color="auto"/>
              </w:divBdr>
              <w:divsChild>
                <w:div w:id="67120398">
                  <w:marLeft w:val="0"/>
                  <w:marRight w:val="0"/>
                  <w:marTop w:val="0"/>
                  <w:marBottom w:val="0"/>
                  <w:divBdr>
                    <w:top w:val="none" w:sz="0" w:space="0" w:color="auto"/>
                    <w:left w:val="none" w:sz="0" w:space="0" w:color="auto"/>
                    <w:bottom w:val="none" w:sz="0" w:space="0" w:color="auto"/>
                    <w:right w:val="none" w:sz="0" w:space="0" w:color="auto"/>
                  </w:divBdr>
                </w:div>
              </w:divsChild>
            </w:div>
            <w:div w:id="1930191072">
              <w:marLeft w:val="0"/>
              <w:marRight w:val="0"/>
              <w:marTop w:val="0"/>
              <w:marBottom w:val="0"/>
              <w:divBdr>
                <w:top w:val="none" w:sz="0" w:space="0" w:color="auto"/>
                <w:left w:val="none" w:sz="0" w:space="0" w:color="auto"/>
                <w:bottom w:val="none" w:sz="0" w:space="0" w:color="auto"/>
                <w:right w:val="none" w:sz="0" w:space="0" w:color="auto"/>
              </w:divBdr>
              <w:divsChild>
                <w:div w:id="1368218263">
                  <w:marLeft w:val="0"/>
                  <w:marRight w:val="0"/>
                  <w:marTop w:val="0"/>
                  <w:marBottom w:val="0"/>
                  <w:divBdr>
                    <w:top w:val="none" w:sz="0" w:space="0" w:color="auto"/>
                    <w:left w:val="none" w:sz="0" w:space="0" w:color="auto"/>
                    <w:bottom w:val="none" w:sz="0" w:space="0" w:color="auto"/>
                    <w:right w:val="none" w:sz="0" w:space="0" w:color="auto"/>
                  </w:divBdr>
                </w:div>
              </w:divsChild>
            </w:div>
            <w:div w:id="657802825">
              <w:marLeft w:val="0"/>
              <w:marRight w:val="0"/>
              <w:marTop w:val="0"/>
              <w:marBottom w:val="0"/>
              <w:divBdr>
                <w:top w:val="none" w:sz="0" w:space="0" w:color="auto"/>
                <w:left w:val="none" w:sz="0" w:space="0" w:color="auto"/>
                <w:bottom w:val="none" w:sz="0" w:space="0" w:color="auto"/>
                <w:right w:val="none" w:sz="0" w:space="0" w:color="auto"/>
              </w:divBdr>
              <w:divsChild>
                <w:div w:id="647707983">
                  <w:marLeft w:val="0"/>
                  <w:marRight w:val="0"/>
                  <w:marTop w:val="0"/>
                  <w:marBottom w:val="0"/>
                  <w:divBdr>
                    <w:top w:val="none" w:sz="0" w:space="0" w:color="auto"/>
                    <w:left w:val="none" w:sz="0" w:space="0" w:color="auto"/>
                    <w:bottom w:val="none" w:sz="0" w:space="0" w:color="auto"/>
                    <w:right w:val="none" w:sz="0" w:space="0" w:color="auto"/>
                  </w:divBdr>
                </w:div>
              </w:divsChild>
            </w:div>
            <w:div w:id="762803968">
              <w:marLeft w:val="0"/>
              <w:marRight w:val="0"/>
              <w:marTop w:val="0"/>
              <w:marBottom w:val="0"/>
              <w:divBdr>
                <w:top w:val="none" w:sz="0" w:space="0" w:color="auto"/>
                <w:left w:val="none" w:sz="0" w:space="0" w:color="auto"/>
                <w:bottom w:val="none" w:sz="0" w:space="0" w:color="auto"/>
                <w:right w:val="none" w:sz="0" w:space="0" w:color="auto"/>
              </w:divBdr>
              <w:divsChild>
                <w:div w:id="2032992457">
                  <w:marLeft w:val="0"/>
                  <w:marRight w:val="0"/>
                  <w:marTop w:val="0"/>
                  <w:marBottom w:val="0"/>
                  <w:divBdr>
                    <w:top w:val="none" w:sz="0" w:space="0" w:color="auto"/>
                    <w:left w:val="none" w:sz="0" w:space="0" w:color="auto"/>
                    <w:bottom w:val="none" w:sz="0" w:space="0" w:color="auto"/>
                    <w:right w:val="none" w:sz="0" w:space="0" w:color="auto"/>
                  </w:divBdr>
                </w:div>
              </w:divsChild>
            </w:div>
            <w:div w:id="996112438">
              <w:marLeft w:val="0"/>
              <w:marRight w:val="0"/>
              <w:marTop w:val="0"/>
              <w:marBottom w:val="0"/>
              <w:divBdr>
                <w:top w:val="none" w:sz="0" w:space="0" w:color="auto"/>
                <w:left w:val="none" w:sz="0" w:space="0" w:color="auto"/>
                <w:bottom w:val="none" w:sz="0" w:space="0" w:color="auto"/>
                <w:right w:val="none" w:sz="0" w:space="0" w:color="auto"/>
              </w:divBdr>
              <w:divsChild>
                <w:div w:id="198600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406592">
      <w:bodyDiv w:val="1"/>
      <w:marLeft w:val="0"/>
      <w:marRight w:val="0"/>
      <w:marTop w:val="0"/>
      <w:marBottom w:val="0"/>
      <w:divBdr>
        <w:top w:val="none" w:sz="0" w:space="0" w:color="auto"/>
        <w:left w:val="none" w:sz="0" w:space="0" w:color="auto"/>
        <w:bottom w:val="none" w:sz="0" w:space="0" w:color="auto"/>
        <w:right w:val="none" w:sz="0" w:space="0" w:color="auto"/>
      </w:divBdr>
      <w:divsChild>
        <w:div w:id="1479615864">
          <w:marLeft w:val="619"/>
          <w:marRight w:val="0"/>
          <w:marTop w:val="0"/>
          <w:marBottom w:val="120"/>
          <w:divBdr>
            <w:top w:val="none" w:sz="0" w:space="0" w:color="auto"/>
            <w:left w:val="none" w:sz="0" w:space="0" w:color="auto"/>
            <w:bottom w:val="none" w:sz="0" w:space="0" w:color="auto"/>
            <w:right w:val="none" w:sz="0" w:space="0" w:color="auto"/>
          </w:divBdr>
        </w:div>
        <w:div w:id="754782285">
          <w:marLeft w:val="1210"/>
          <w:marRight w:val="0"/>
          <w:marTop w:val="0"/>
          <w:marBottom w:val="120"/>
          <w:divBdr>
            <w:top w:val="none" w:sz="0" w:space="0" w:color="auto"/>
            <w:left w:val="none" w:sz="0" w:space="0" w:color="auto"/>
            <w:bottom w:val="none" w:sz="0" w:space="0" w:color="auto"/>
            <w:right w:val="none" w:sz="0" w:space="0" w:color="auto"/>
          </w:divBdr>
        </w:div>
        <w:div w:id="1318612329">
          <w:marLeft w:val="1210"/>
          <w:marRight w:val="0"/>
          <w:marTop w:val="0"/>
          <w:marBottom w:val="120"/>
          <w:divBdr>
            <w:top w:val="none" w:sz="0" w:space="0" w:color="auto"/>
            <w:left w:val="none" w:sz="0" w:space="0" w:color="auto"/>
            <w:bottom w:val="none" w:sz="0" w:space="0" w:color="auto"/>
            <w:right w:val="none" w:sz="0" w:space="0" w:color="auto"/>
          </w:divBdr>
        </w:div>
        <w:div w:id="1038581340">
          <w:marLeft w:val="1210"/>
          <w:marRight w:val="0"/>
          <w:marTop w:val="0"/>
          <w:marBottom w:val="120"/>
          <w:divBdr>
            <w:top w:val="none" w:sz="0" w:space="0" w:color="auto"/>
            <w:left w:val="none" w:sz="0" w:space="0" w:color="auto"/>
            <w:bottom w:val="none" w:sz="0" w:space="0" w:color="auto"/>
            <w:right w:val="none" w:sz="0" w:space="0" w:color="auto"/>
          </w:divBdr>
        </w:div>
        <w:div w:id="1351643064">
          <w:marLeft w:val="1210"/>
          <w:marRight w:val="0"/>
          <w:marTop w:val="0"/>
          <w:marBottom w:val="120"/>
          <w:divBdr>
            <w:top w:val="none" w:sz="0" w:space="0" w:color="auto"/>
            <w:left w:val="none" w:sz="0" w:space="0" w:color="auto"/>
            <w:bottom w:val="none" w:sz="0" w:space="0" w:color="auto"/>
            <w:right w:val="none" w:sz="0" w:space="0" w:color="auto"/>
          </w:divBdr>
        </w:div>
        <w:div w:id="1588538018">
          <w:marLeft w:val="1210"/>
          <w:marRight w:val="0"/>
          <w:marTop w:val="0"/>
          <w:marBottom w:val="120"/>
          <w:divBdr>
            <w:top w:val="none" w:sz="0" w:space="0" w:color="auto"/>
            <w:left w:val="none" w:sz="0" w:space="0" w:color="auto"/>
            <w:bottom w:val="none" w:sz="0" w:space="0" w:color="auto"/>
            <w:right w:val="none" w:sz="0" w:space="0" w:color="auto"/>
          </w:divBdr>
        </w:div>
      </w:divsChild>
    </w:div>
    <w:div w:id="748112230">
      <w:bodyDiv w:val="1"/>
      <w:marLeft w:val="0"/>
      <w:marRight w:val="0"/>
      <w:marTop w:val="0"/>
      <w:marBottom w:val="0"/>
      <w:divBdr>
        <w:top w:val="none" w:sz="0" w:space="0" w:color="auto"/>
        <w:left w:val="none" w:sz="0" w:space="0" w:color="auto"/>
        <w:bottom w:val="none" w:sz="0" w:space="0" w:color="auto"/>
        <w:right w:val="none" w:sz="0" w:space="0" w:color="auto"/>
      </w:divBdr>
      <w:divsChild>
        <w:div w:id="876889134">
          <w:marLeft w:val="547"/>
          <w:marRight w:val="0"/>
          <w:marTop w:val="0"/>
          <w:marBottom w:val="240"/>
          <w:divBdr>
            <w:top w:val="none" w:sz="0" w:space="0" w:color="auto"/>
            <w:left w:val="none" w:sz="0" w:space="0" w:color="auto"/>
            <w:bottom w:val="none" w:sz="0" w:space="0" w:color="auto"/>
            <w:right w:val="none" w:sz="0" w:space="0" w:color="auto"/>
          </w:divBdr>
        </w:div>
      </w:divsChild>
    </w:div>
    <w:div w:id="756947768">
      <w:bodyDiv w:val="1"/>
      <w:marLeft w:val="0"/>
      <w:marRight w:val="0"/>
      <w:marTop w:val="0"/>
      <w:marBottom w:val="0"/>
      <w:divBdr>
        <w:top w:val="none" w:sz="0" w:space="0" w:color="auto"/>
        <w:left w:val="none" w:sz="0" w:space="0" w:color="auto"/>
        <w:bottom w:val="none" w:sz="0" w:space="0" w:color="auto"/>
        <w:right w:val="none" w:sz="0" w:space="0" w:color="auto"/>
      </w:divBdr>
      <w:divsChild>
        <w:div w:id="1613591358">
          <w:marLeft w:val="648"/>
          <w:marRight w:val="0"/>
          <w:marTop w:val="240"/>
          <w:marBottom w:val="0"/>
          <w:divBdr>
            <w:top w:val="none" w:sz="0" w:space="0" w:color="auto"/>
            <w:left w:val="none" w:sz="0" w:space="0" w:color="auto"/>
            <w:bottom w:val="none" w:sz="0" w:space="0" w:color="auto"/>
            <w:right w:val="none" w:sz="0" w:space="0" w:color="auto"/>
          </w:divBdr>
        </w:div>
      </w:divsChild>
    </w:div>
    <w:div w:id="877933798">
      <w:bodyDiv w:val="1"/>
      <w:marLeft w:val="0"/>
      <w:marRight w:val="0"/>
      <w:marTop w:val="0"/>
      <w:marBottom w:val="0"/>
      <w:divBdr>
        <w:top w:val="none" w:sz="0" w:space="0" w:color="auto"/>
        <w:left w:val="none" w:sz="0" w:space="0" w:color="auto"/>
        <w:bottom w:val="none" w:sz="0" w:space="0" w:color="auto"/>
        <w:right w:val="none" w:sz="0" w:space="0" w:color="auto"/>
      </w:divBdr>
      <w:divsChild>
        <w:div w:id="2127970016">
          <w:marLeft w:val="0"/>
          <w:marRight w:val="0"/>
          <w:marTop w:val="0"/>
          <w:marBottom w:val="0"/>
          <w:divBdr>
            <w:top w:val="none" w:sz="0" w:space="0" w:color="auto"/>
            <w:left w:val="none" w:sz="0" w:space="0" w:color="auto"/>
            <w:bottom w:val="none" w:sz="0" w:space="0" w:color="auto"/>
            <w:right w:val="none" w:sz="0" w:space="0" w:color="auto"/>
          </w:divBdr>
          <w:divsChild>
            <w:div w:id="1911428799">
              <w:marLeft w:val="0"/>
              <w:marRight w:val="0"/>
              <w:marTop w:val="0"/>
              <w:marBottom w:val="0"/>
              <w:divBdr>
                <w:top w:val="none" w:sz="0" w:space="0" w:color="auto"/>
                <w:left w:val="none" w:sz="0" w:space="0" w:color="auto"/>
                <w:bottom w:val="none" w:sz="0" w:space="0" w:color="auto"/>
                <w:right w:val="none" w:sz="0" w:space="0" w:color="auto"/>
              </w:divBdr>
              <w:divsChild>
                <w:div w:id="169180989">
                  <w:marLeft w:val="0"/>
                  <w:marRight w:val="0"/>
                  <w:marTop w:val="0"/>
                  <w:marBottom w:val="0"/>
                  <w:divBdr>
                    <w:top w:val="none" w:sz="0" w:space="0" w:color="auto"/>
                    <w:left w:val="none" w:sz="0" w:space="0" w:color="auto"/>
                    <w:bottom w:val="none" w:sz="0" w:space="0" w:color="auto"/>
                    <w:right w:val="none" w:sz="0" w:space="0" w:color="auto"/>
                  </w:divBdr>
                </w:div>
              </w:divsChild>
            </w:div>
            <w:div w:id="1638755981">
              <w:marLeft w:val="0"/>
              <w:marRight w:val="0"/>
              <w:marTop w:val="0"/>
              <w:marBottom w:val="0"/>
              <w:divBdr>
                <w:top w:val="none" w:sz="0" w:space="0" w:color="auto"/>
                <w:left w:val="none" w:sz="0" w:space="0" w:color="auto"/>
                <w:bottom w:val="none" w:sz="0" w:space="0" w:color="auto"/>
                <w:right w:val="none" w:sz="0" w:space="0" w:color="auto"/>
              </w:divBdr>
              <w:divsChild>
                <w:div w:id="2085567651">
                  <w:marLeft w:val="0"/>
                  <w:marRight w:val="0"/>
                  <w:marTop w:val="0"/>
                  <w:marBottom w:val="0"/>
                  <w:divBdr>
                    <w:top w:val="none" w:sz="0" w:space="0" w:color="auto"/>
                    <w:left w:val="none" w:sz="0" w:space="0" w:color="auto"/>
                    <w:bottom w:val="none" w:sz="0" w:space="0" w:color="auto"/>
                    <w:right w:val="none" w:sz="0" w:space="0" w:color="auto"/>
                  </w:divBdr>
                </w:div>
              </w:divsChild>
            </w:div>
            <w:div w:id="1776708115">
              <w:marLeft w:val="0"/>
              <w:marRight w:val="0"/>
              <w:marTop w:val="0"/>
              <w:marBottom w:val="0"/>
              <w:divBdr>
                <w:top w:val="none" w:sz="0" w:space="0" w:color="auto"/>
                <w:left w:val="none" w:sz="0" w:space="0" w:color="auto"/>
                <w:bottom w:val="none" w:sz="0" w:space="0" w:color="auto"/>
                <w:right w:val="none" w:sz="0" w:space="0" w:color="auto"/>
              </w:divBdr>
              <w:divsChild>
                <w:div w:id="1098870965">
                  <w:marLeft w:val="0"/>
                  <w:marRight w:val="0"/>
                  <w:marTop w:val="0"/>
                  <w:marBottom w:val="0"/>
                  <w:divBdr>
                    <w:top w:val="none" w:sz="0" w:space="0" w:color="auto"/>
                    <w:left w:val="none" w:sz="0" w:space="0" w:color="auto"/>
                    <w:bottom w:val="none" w:sz="0" w:space="0" w:color="auto"/>
                    <w:right w:val="none" w:sz="0" w:space="0" w:color="auto"/>
                  </w:divBdr>
                </w:div>
              </w:divsChild>
            </w:div>
            <w:div w:id="1704743122">
              <w:marLeft w:val="0"/>
              <w:marRight w:val="0"/>
              <w:marTop w:val="0"/>
              <w:marBottom w:val="0"/>
              <w:divBdr>
                <w:top w:val="none" w:sz="0" w:space="0" w:color="auto"/>
                <w:left w:val="none" w:sz="0" w:space="0" w:color="auto"/>
                <w:bottom w:val="none" w:sz="0" w:space="0" w:color="auto"/>
                <w:right w:val="none" w:sz="0" w:space="0" w:color="auto"/>
              </w:divBdr>
              <w:divsChild>
                <w:div w:id="248542455">
                  <w:marLeft w:val="0"/>
                  <w:marRight w:val="0"/>
                  <w:marTop w:val="0"/>
                  <w:marBottom w:val="0"/>
                  <w:divBdr>
                    <w:top w:val="none" w:sz="0" w:space="0" w:color="auto"/>
                    <w:left w:val="none" w:sz="0" w:space="0" w:color="auto"/>
                    <w:bottom w:val="none" w:sz="0" w:space="0" w:color="auto"/>
                    <w:right w:val="none" w:sz="0" w:space="0" w:color="auto"/>
                  </w:divBdr>
                </w:div>
              </w:divsChild>
            </w:div>
            <w:div w:id="663970962">
              <w:marLeft w:val="0"/>
              <w:marRight w:val="0"/>
              <w:marTop w:val="0"/>
              <w:marBottom w:val="0"/>
              <w:divBdr>
                <w:top w:val="none" w:sz="0" w:space="0" w:color="auto"/>
                <w:left w:val="none" w:sz="0" w:space="0" w:color="auto"/>
                <w:bottom w:val="none" w:sz="0" w:space="0" w:color="auto"/>
                <w:right w:val="none" w:sz="0" w:space="0" w:color="auto"/>
              </w:divBdr>
              <w:divsChild>
                <w:div w:id="843588371">
                  <w:marLeft w:val="0"/>
                  <w:marRight w:val="0"/>
                  <w:marTop w:val="0"/>
                  <w:marBottom w:val="0"/>
                  <w:divBdr>
                    <w:top w:val="none" w:sz="0" w:space="0" w:color="auto"/>
                    <w:left w:val="none" w:sz="0" w:space="0" w:color="auto"/>
                    <w:bottom w:val="none" w:sz="0" w:space="0" w:color="auto"/>
                    <w:right w:val="none" w:sz="0" w:space="0" w:color="auto"/>
                  </w:divBdr>
                </w:div>
              </w:divsChild>
            </w:div>
            <w:div w:id="878929669">
              <w:marLeft w:val="0"/>
              <w:marRight w:val="0"/>
              <w:marTop w:val="0"/>
              <w:marBottom w:val="0"/>
              <w:divBdr>
                <w:top w:val="none" w:sz="0" w:space="0" w:color="auto"/>
                <w:left w:val="none" w:sz="0" w:space="0" w:color="auto"/>
                <w:bottom w:val="none" w:sz="0" w:space="0" w:color="auto"/>
                <w:right w:val="none" w:sz="0" w:space="0" w:color="auto"/>
              </w:divBdr>
              <w:divsChild>
                <w:div w:id="1622764259">
                  <w:marLeft w:val="0"/>
                  <w:marRight w:val="0"/>
                  <w:marTop w:val="0"/>
                  <w:marBottom w:val="0"/>
                  <w:divBdr>
                    <w:top w:val="none" w:sz="0" w:space="0" w:color="auto"/>
                    <w:left w:val="none" w:sz="0" w:space="0" w:color="auto"/>
                    <w:bottom w:val="none" w:sz="0" w:space="0" w:color="auto"/>
                    <w:right w:val="none" w:sz="0" w:space="0" w:color="auto"/>
                  </w:divBdr>
                </w:div>
              </w:divsChild>
            </w:div>
            <w:div w:id="887645886">
              <w:marLeft w:val="0"/>
              <w:marRight w:val="0"/>
              <w:marTop w:val="0"/>
              <w:marBottom w:val="0"/>
              <w:divBdr>
                <w:top w:val="none" w:sz="0" w:space="0" w:color="auto"/>
                <w:left w:val="none" w:sz="0" w:space="0" w:color="auto"/>
                <w:bottom w:val="none" w:sz="0" w:space="0" w:color="auto"/>
                <w:right w:val="none" w:sz="0" w:space="0" w:color="auto"/>
              </w:divBdr>
              <w:divsChild>
                <w:div w:id="1104230232">
                  <w:marLeft w:val="0"/>
                  <w:marRight w:val="0"/>
                  <w:marTop w:val="0"/>
                  <w:marBottom w:val="0"/>
                  <w:divBdr>
                    <w:top w:val="none" w:sz="0" w:space="0" w:color="auto"/>
                    <w:left w:val="none" w:sz="0" w:space="0" w:color="auto"/>
                    <w:bottom w:val="none" w:sz="0" w:space="0" w:color="auto"/>
                    <w:right w:val="none" w:sz="0" w:space="0" w:color="auto"/>
                  </w:divBdr>
                </w:div>
              </w:divsChild>
            </w:div>
            <w:div w:id="61562456">
              <w:marLeft w:val="0"/>
              <w:marRight w:val="0"/>
              <w:marTop w:val="0"/>
              <w:marBottom w:val="0"/>
              <w:divBdr>
                <w:top w:val="none" w:sz="0" w:space="0" w:color="auto"/>
                <w:left w:val="none" w:sz="0" w:space="0" w:color="auto"/>
                <w:bottom w:val="none" w:sz="0" w:space="0" w:color="auto"/>
                <w:right w:val="none" w:sz="0" w:space="0" w:color="auto"/>
              </w:divBdr>
              <w:divsChild>
                <w:div w:id="88070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053878">
      <w:bodyDiv w:val="1"/>
      <w:marLeft w:val="0"/>
      <w:marRight w:val="0"/>
      <w:marTop w:val="0"/>
      <w:marBottom w:val="0"/>
      <w:divBdr>
        <w:top w:val="none" w:sz="0" w:space="0" w:color="auto"/>
        <w:left w:val="none" w:sz="0" w:space="0" w:color="auto"/>
        <w:bottom w:val="none" w:sz="0" w:space="0" w:color="auto"/>
        <w:right w:val="none" w:sz="0" w:space="0" w:color="auto"/>
      </w:divBdr>
      <w:divsChild>
        <w:div w:id="1741832552">
          <w:marLeft w:val="1123"/>
          <w:marRight w:val="0"/>
          <w:marTop w:val="240"/>
          <w:marBottom w:val="0"/>
          <w:divBdr>
            <w:top w:val="none" w:sz="0" w:space="0" w:color="auto"/>
            <w:left w:val="none" w:sz="0" w:space="0" w:color="auto"/>
            <w:bottom w:val="none" w:sz="0" w:space="0" w:color="auto"/>
            <w:right w:val="none" w:sz="0" w:space="0" w:color="auto"/>
          </w:divBdr>
        </w:div>
      </w:divsChild>
    </w:div>
    <w:div w:id="1284654470">
      <w:bodyDiv w:val="1"/>
      <w:marLeft w:val="0"/>
      <w:marRight w:val="0"/>
      <w:marTop w:val="0"/>
      <w:marBottom w:val="0"/>
      <w:divBdr>
        <w:top w:val="none" w:sz="0" w:space="0" w:color="auto"/>
        <w:left w:val="none" w:sz="0" w:space="0" w:color="auto"/>
        <w:bottom w:val="none" w:sz="0" w:space="0" w:color="auto"/>
        <w:right w:val="none" w:sz="0" w:space="0" w:color="auto"/>
      </w:divBdr>
      <w:divsChild>
        <w:div w:id="1402678665">
          <w:marLeft w:val="1123"/>
          <w:marRight w:val="0"/>
          <w:marTop w:val="0"/>
          <w:marBottom w:val="180"/>
          <w:divBdr>
            <w:top w:val="none" w:sz="0" w:space="0" w:color="auto"/>
            <w:left w:val="none" w:sz="0" w:space="0" w:color="auto"/>
            <w:bottom w:val="none" w:sz="0" w:space="0" w:color="auto"/>
            <w:right w:val="none" w:sz="0" w:space="0" w:color="auto"/>
          </w:divBdr>
        </w:div>
        <w:div w:id="1326518638">
          <w:marLeft w:val="1123"/>
          <w:marRight w:val="0"/>
          <w:marTop w:val="0"/>
          <w:marBottom w:val="180"/>
          <w:divBdr>
            <w:top w:val="none" w:sz="0" w:space="0" w:color="auto"/>
            <w:left w:val="none" w:sz="0" w:space="0" w:color="auto"/>
            <w:bottom w:val="none" w:sz="0" w:space="0" w:color="auto"/>
            <w:right w:val="none" w:sz="0" w:space="0" w:color="auto"/>
          </w:divBdr>
        </w:div>
        <w:div w:id="1188371942">
          <w:marLeft w:val="1123"/>
          <w:marRight w:val="0"/>
          <w:marTop w:val="0"/>
          <w:marBottom w:val="180"/>
          <w:divBdr>
            <w:top w:val="none" w:sz="0" w:space="0" w:color="auto"/>
            <w:left w:val="none" w:sz="0" w:space="0" w:color="auto"/>
            <w:bottom w:val="none" w:sz="0" w:space="0" w:color="auto"/>
            <w:right w:val="none" w:sz="0" w:space="0" w:color="auto"/>
          </w:divBdr>
        </w:div>
        <w:div w:id="162596733">
          <w:marLeft w:val="1123"/>
          <w:marRight w:val="0"/>
          <w:marTop w:val="0"/>
          <w:marBottom w:val="180"/>
          <w:divBdr>
            <w:top w:val="none" w:sz="0" w:space="0" w:color="auto"/>
            <w:left w:val="none" w:sz="0" w:space="0" w:color="auto"/>
            <w:bottom w:val="none" w:sz="0" w:space="0" w:color="auto"/>
            <w:right w:val="none" w:sz="0" w:space="0" w:color="auto"/>
          </w:divBdr>
        </w:div>
      </w:divsChild>
    </w:div>
    <w:div w:id="1748070873">
      <w:bodyDiv w:val="1"/>
      <w:marLeft w:val="0"/>
      <w:marRight w:val="0"/>
      <w:marTop w:val="0"/>
      <w:marBottom w:val="0"/>
      <w:divBdr>
        <w:top w:val="none" w:sz="0" w:space="0" w:color="auto"/>
        <w:left w:val="none" w:sz="0" w:space="0" w:color="auto"/>
        <w:bottom w:val="none" w:sz="0" w:space="0" w:color="auto"/>
        <w:right w:val="none" w:sz="0" w:space="0" w:color="auto"/>
      </w:divBdr>
      <w:divsChild>
        <w:div w:id="1732803901">
          <w:marLeft w:val="720"/>
          <w:marRight w:val="0"/>
          <w:marTop w:val="120"/>
          <w:marBottom w:val="240"/>
          <w:divBdr>
            <w:top w:val="none" w:sz="0" w:space="0" w:color="auto"/>
            <w:left w:val="none" w:sz="0" w:space="0" w:color="auto"/>
            <w:bottom w:val="none" w:sz="0" w:space="0" w:color="auto"/>
            <w:right w:val="none" w:sz="0" w:space="0" w:color="auto"/>
          </w:divBdr>
        </w:div>
        <w:div w:id="720444721">
          <w:marLeft w:val="720"/>
          <w:marRight w:val="0"/>
          <w:marTop w:val="120"/>
          <w:marBottom w:val="240"/>
          <w:divBdr>
            <w:top w:val="none" w:sz="0" w:space="0" w:color="auto"/>
            <w:left w:val="none" w:sz="0" w:space="0" w:color="auto"/>
            <w:bottom w:val="none" w:sz="0" w:space="0" w:color="auto"/>
            <w:right w:val="none" w:sz="0" w:space="0" w:color="auto"/>
          </w:divBdr>
        </w:div>
      </w:divsChild>
    </w:div>
    <w:div w:id="1777481342">
      <w:bodyDiv w:val="1"/>
      <w:marLeft w:val="0"/>
      <w:marRight w:val="0"/>
      <w:marTop w:val="0"/>
      <w:marBottom w:val="0"/>
      <w:divBdr>
        <w:top w:val="none" w:sz="0" w:space="0" w:color="auto"/>
        <w:left w:val="none" w:sz="0" w:space="0" w:color="auto"/>
        <w:bottom w:val="none" w:sz="0" w:space="0" w:color="auto"/>
        <w:right w:val="none" w:sz="0" w:space="0" w:color="auto"/>
      </w:divBdr>
      <w:divsChild>
        <w:div w:id="1382249677">
          <w:marLeft w:val="1339"/>
          <w:marRight w:val="0"/>
          <w:marTop w:val="0"/>
          <w:marBottom w:val="240"/>
          <w:divBdr>
            <w:top w:val="none" w:sz="0" w:space="0" w:color="auto"/>
            <w:left w:val="none" w:sz="0" w:space="0" w:color="auto"/>
            <w:bottom w:val="none" w:sz="0" w:space="0" w:color="auto"/>
            <w:right w:val="none" w:sz="0" w:space="0" w:color="auto"/>
          </w:divBdr>
        </w:div>
        <w:div w:id="1709261959">
          <w:marLeft w:val="1339"/>
          <w:marRight w:val="0"/>
          <w:marTop w:val="0"/>
          <w:marBottom w:val="240"/>
          <w:divBdr>
            <w:top w:val="none" w:sz="0" w:space="0" w:color="auto"/>
            <w:left w:val="none" w:sz="0" w:space="0" w:color="auto"/>
            <w:bottom w:val="none" w:sz="0" w:space="0" w:color="auto"/>
            <w:right w:val="none" w:sz="0" w:space="0" w:color="auto"/>
          </w:divBdr>
        </w:div>
        <w:div w:id="465663861">
          <w:marLeft w:val="1339"/>
          <w:marRight w:val="0"/>
          <w:marTop w:val="0"/>
          <w:marBottom w:val="240"/>
          <w:divBdr>
            <w:top w:val="none" w:sz="0" w:space="0" w:color="auto"/>
            <w:left w:val="none" w:sz="0" w:space="0" w:color="auto"/>
            <w:bottom w:val="none" w:sz="0" w:space="0" w:color="auto"/>
            <w:right w:val="none" w:sz="0" w:space="0" w:color="auto"/>
          </w:divBdr>
        </w:div>
      </w:divsChild>
    </w:div>
    <w:div w:id="1798723370">
      <w:bodyDiv w:val="1"/>
      <w:marLeft w:val="0"/>
      <w:marRight w:val="0"/>
      <w:marTop w:val="0"/>
      <w:marBottom w:val="0"/>
      <w:divBdr>
        <w:top w:val="none" w:sz="0" w:space="0" w:color="auto"/>
        <w:left w:val="none" w:sz="0" w:space="0" w:color="auto"/>
        <w:bottom w:val="none" w:sz="0" w:space="0" w:color="auto"/>
        <w:right w:val="none" w:sz="0" w:space="0" w:color="auto"/>
      </w:divBdr>
      <w:divsChild>
        <w:div w:id="421462309">
          <w:marLeft w:val="1123"/>
          <w:marRight w:val="0"/>
          <w:marTop w:val="24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vide.vi" TargetMode="External"/><Relationship Id="rId14" Type="http://schemas.openxmlformats.org/officeDocument/2006/relationships/hyperlink" Target="http://vide.vi/for-employees/employee-portal/for-educators/vide-es/405-guidance-counselor-process.html" TargetMode="External"/><Relationship Id="rId15" Type="http://schemas.openxmlformats.org/officeDocument/2006/relationships/hyperlink" Target="https://vide.tedk12.com/sso/Account/Login" TargetMode="External"/><Relationship Id="rId16" Type="http://schemas.openxmlformats.org/officeDocument/2006/relationships/hyperlink" Target="https://vide.tedk12.com/sso/Account/Login" TargetMode="External"/><Relationship Id="rId17" Type="http://schemas.openxmlformats.org/officeDocument/2006/relationships/hyperlink" Target="https://vide.tedk12.com/sso/Account/Login" TargetMode="External"/><Relationship Id="rId18" Type="http://schemas.openxmlformats.org/officeDocument/2006/relationships/hyperlink" Target="https://vide.tedk12.com/sso/Account/Login" TargetMode="External"/><Relationship Id="rId19" Type="http://schemas.openxmlformats.org/officeDocument/2006/relationships/hyperlink" Target="http://vide.vi/for-employees/employee-portal/for-educators/vide-es/405-guidance-counselor-process.html" TargetMode="External"/><Relationship Id="rId63" Type="http://schemas.openxmlformats.org/officeDocument/2006/relationships/header" Target="header2.xml"/><Relationship Id="rId64" Type="http://schemas.openxmlformats.org/officeDocument/2006/relationships/footer" Target="footer3.xml"/><Relationship Id="rId65" Type="http://schemas.openxmlformats.org/officeDocument/2006/relationships/footer" Target="footer4.xml"/><Relationship Id="rId66" Type="http://schemas.openxmlformats.org/officeDocument/2006/relationships/header" Target="header3.xml"/><Relationship Id="rId67" Type="http://schemas.openxmlformats.org/officeDocument/2006/relationships/header" Target="header4.xml"/><Relationship Id="rId68" Type="http://schemas.openxmlformats.org/officeDocument/2006/relationships/header" Target="header5.xml"/><Relationship Id="rId69" Type="http://schemas.openxmlformats.org/officeDocument/2006/relationships/footer" Target="footer5.xml"/><Relationship Id="rId50" Type="http://schemas.openxmlformats.org/officeDocument/2006/relationships/hyperlink" Target="http://vide.vi/for-employees/employee-portal/for-educators/vide-es/405-guidance-counselor-process.html" TargetMode="External"/><Relationship Id="rId51" Type="http://schemas.openxmlformats.org/officeDocument/2006/relationships/hyperlink" Target="http://vide.vi/for-employees/employee-portal/for-educators/vide-es/405-guidance-counselor-process.html" TargetMode="External"/><Relationship Id="rId52" Type="http://schemas.openxmlformats.org/officeDocument/2006/relationships/hyperlink" Target="http://vide.vi/for-employees/employee-portal/for-educators/vide-es/405-guidance-counselor-process.html" TargetMode="External"/><Relationship Id="rId53" Type="http://schemas.openxmlformats.org/officeDocument/2006/relationships/hyperlink" Target="http://www.vide.vi" TargetMode="External"/><Relationship Id="rId54" Type="http://schemas.openxmlformats.org/officeDocument/2006/relationships/chart" Target="charts/chart1.xml"/><Relationship Id="rId55" Type="http://schemas.openxmlformats.org/officeDocument/2006/relationships/hyperlink" Target="http://vide.vi/for-employees/employee-portal/for-educators/vide-es/405-guidance-counselor-process.html" TargetMode="External"/><Relationship Id="rId56" Type="http://schemas.openxmlformats.org/officeDocument/2006/relationships/diagramData" Target="diagrams/data3.xml"/><Relationship Id="rId57" Type="http://schemas.openxmlformats.org/officeDocument/2006/relationships/diagramLayout" Target="diagrams/layout3.xml"/><Relationship Id="rId58" Type="http://schemas.openxmlformats.org/officeDocument/2006/relationships/diagramQuickStyle" Target="diagrams/quickStyle3.xml"/><Relationship Id="rId59" Type="http://schemas.openxmlformats.org/officeDocument/2006/relationships/diagramColors" Target="diagrams/colors3.xml"/><Relationship Id="rId40" Type="http://schemas.microsoft.com/office/2007/relationships/diagramDrawing" Target="diagrams/drawing2.xml"/><Relationship Id="rId41" Type="http://schemas.openxmlformats.org/officeDocument/2006/relationships/hyperlink" Target="https://vide.tedk12.com/sso/account/login" TargetMode="External"/><Relationship Id="rId42" Type="http://schemas.openxmlformats.org/officeDocument/2006/relationships/hyperlink" Target="http://vide.vi/for-employees/employee-portal/for-educators/vide-es/405-guidance-counselor-process.html" TargetMode="External"/><Relationship Id="rId43" Type="http://schemas.openxmlformats.org/officeDocument/2006/relationships/hyperlink" Target="http://vide.vi/for-employees/employee-portal/for-educators/vide-es/405-guidance-counselor-process.html" TargetMode="External"/><Relationship Id="rId44" Type="http://schemas.openxmlformats.org/officeDocument/2006/relationships/hyperlink" Target="http://www.schoolcounselor.org" TargetMode="External"/><Relationship Id="rId45" Type="http://schemas.openxmlformats.org/officeDocument/2006/relationships/hyperlink" Target="http://vide.vi/for-employees/employee-portal/for-educators/vide-es/405-guidance-counselor-process.html" TargetMode="External"/><Relationship Id="rId46" Type="http://schemas.openxmlformats.org/officeDocument/2006/relationships/hyperlink" Target="https://vide.tedk12.com/sso/account/login" TargetMode="External"/><Relationship Id="rId47" Type="http://schemas.openxmlformats.org/officeDocument/2006/relationships/hyperlink" Target="http://vide.vi/for-employees/employee-portal/for-educators/vide-es/405-guidance-counselor-process.html" TargetMode="External"/><Relationship Id="rId48" Type="http://schemas.openxmlformats.org/officeDocument/2006/relationships/hyperlink" Target="http://vide.vi/for-employees/employee-portal/for-educators/vide-es/405-guidance-counselor-process.html" TargetMode="External"/><Relationship Id="rId49" Type="http://schemas.openxmlformats.org/officeDocument/2006/relationships/hyperlink" Target="http://vide.vi/for-employees/employee-portal/for-educators/vide-es/405-guidance-counselor-process.htm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30" Type="http://schemas.openxmlformats.org/officeDocument/2006/relationships/hyperlink" Target="http://vide.vi/for-employees/employee-portal/for-educators/vide-es/405-guidance-counselor-process.html" TargetMode="External"/><Relationship Id="rId31" Type="http://schemas.openxmlformats.org/officeDocument/2006/relationships/hyperlink" Target="https://vide.tedk12.com/sso/account/login" TargetMode="External"/><Relationship Id="rId32" Type="http://schemas.openxmlformats.org/officeDocument/2006/relationships/hyperlink" Target="http://vide.vi/for-employees/employee-portal/for-educators/vide-es/405-guidance-counselor-process.html" TargetMode="External"/><Relationship Id="rId33" Type="http://schemas.openxmlformats.org/officeDocument/2006/relationships/hyperlink" Target="https://vide.tedk12.com/sso/account/login" TargetMode="External"/><Relationship Id="rId34" Type="http://schemas.openxmlformats.org/officeDocument/2006/relationships/hyperlink" Target="http://vide.vi/for-employees/employee-portal/for-educators/vide-es/405-guidance-counselor-process.html" TargetMode="External"/><Relationship Id="rId35" Type="http://schemas.openxmlformats.org/officeDocument/2006/relationships/hyperlink" Target="http://vide.vi/for-employees/employee-portal/for-educators/vide-es/405-guidance-counselor-process.html" TargetMode="External"/><Relationship Id="rId36" Type="http://schemas.openxmlformats.org/officeDocument/2006/relationships/diagramData" Target="diagrams/data2.xml"/><Relationship Id="rId37" Type="http://schemas.openxmlformats.org/officeDocument/2006/relationships/diagramLayout" Target="diagrams/layout2.xml"/><Relationship Id="rId38" Type="http://schemas.openxmlformats.org/officeDocument/2006/relationships/diagramQuickStyle" Target="diagrams/quickStyle2.xml"/><Relationship Id="rId39" Type="http://schemas.openxmlformats.org/officeDocument/2006/relationships/diagramColors" Target="diagrams/colors2.xml"/><Relationship Id="rId80" Type="http://schemas.openxmlformats.org/officeDocument/2006/relationships/theme" Target="theme/theme1.xml"/><Relationship Id="rId85" Type="http://schemas.microsoft.com/office/2011/relationships/people" Target="people.xml"/><Relationship Id="rId86" Type="http://schemas.microsoft.com/office/2011/relationships/commentsExtended" Target="commentsExtended.xml"/><Relationship Id="rId70" Type="http://schemas.openxmlformats.org/officeDocument/2006/relationships/footer" Target="footer6.xml"/><Relationship Id="rId71" Type="http://schemas.openxmlformats.org/officeDocument/2006/relationships/header" Target="header6.xml"/><Relationship Id="rId72" Type="http://schemas.openxmlformats.org/officeDocument/2006/relationships/hyperlink" Target="http://www.vide.vi/for-employees/educators-portal/vide-es.html" TargetMode="External"/><Relationship Id="rId20" Type="http://schemas.openxmlformats.org/officeDocument/2006/relationships/hyperlink" Target="http://vide.vi/for-employees/employee-portal/for-educators/vide-es/405-guidance-counselor-process.html" TargetMode="External"/><Relationship Id="rId21" Type="http://schemas.openxmlformats.org/officeDocument/2006/relationships/hyperlink" Target="http://vide.vi/for-employees/employee-portal/for-educators/vide-es/405-guidance-counselor-process.html" TargetMode="External"/><Relationship Id="rId22" Type="http://schemas.openxmlformats.org/officeDocument/2006/relationships/hyperlink" Target="http://vide.vi/for-employees/employee-portal/for-educators/vide-es/405-guidance-counselor-process.html" TargetMode="External"/><Relationship Id="rId23" Type="http://schemas.openxmlformats.org/officeDocument/2006/relationships/hyperlink" Target="http://www.schoolcounselor.org" TargetMode="External"/><Relationship Id="rId24" Type="http://schemas.openxmlformats.org/officeDocument/2006/relationships/hyperlink" Target="http://vide.vi/for-employees/employee-portal/for-educators/vide-es/405-guidance-counselor-process.html" TargetMode="External"/><Relationship Id="rId25" Type="http://schemas.openxmlformats.org/officeDocument/2006/relationships/diagramData" Target="diagrams/data1.xml"/><Relationship Id="rId26" Type="http://schemas.openxmlformats.org/officeDocument/2006/relationships/diagramLayout" Target="diagrams/layout1.xml"/><Relationship Id="rId27" Type="http://schemas.openxmlformats.org/officeDocument/2006/relationships/diagramQuickStyle" Target="diagrams/quickStyle1.xml"/><Relationship Id="rId28" Type="http://schemas.openxmlformats.org/officeDocument/2006/relationships/diagramColors" Target="diagrams/colors1.xml"/><Relationship Id="rId29" Type="http://schemas.microsoft.com/office/2007/relationships/diagramDrawing" Target="diagrams/drawing1.xml"/><Relationship Id="rId73" Type="http://schemas.openxmlformats.org/officeDocument/2006/relationships/hyperlink" Target="http://www.vide.vi" TargetMode="External"/><Relationship Id="rId74" Type="http://schemas.openxmlformats.org/officeDocument/2006/relationships/header" Target="header7.xml"/><Relationship Id="rId75" Type="http://schemas.openxmlformats.org/officeDocument/2006/relationships/header" Target="header8.xml"/><Relationship Id="rId76" Type="http://schemas.openxmlformats.org/officeDocument/2006/relationships/footer" Target="footer7.xml"/><Relationship Id="rId77" Type="http://schemas.openxmlformats.org/officeDocument/2006/relationships/footer" Target="footer8.xml"/><Relationship Id="rId78" Type="http://schemas.openxmlformats.org/officeDocument/2006/relationships/header" Target="header9.xml"/><Relationship Id="rId79" Type="http://schemas.openxmlformats.org/officeDocument/2006/relationships/fontTable" Target="fontTable.xml"/><Relationship Id="rId60" Type="http://schemas.microsoft.com/office/2007/relationships/diagramDrawing" Target="diagrams/drawing3.xml"/><Relationship Id="rId61" Type="http://schemas.openxmlformats.org/officeDocument/2006/relationships/hyperlink" Target="http://vide.vi/for-employees/employee-portal/for-educators/vide-es/405-guidance-counselor-process.html" TargetMode="External"/><Relationship Id="rId62" Type="http://schemas.openxmlformats.org/officeDocument/2006/relationships/header" Target="header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yperlink" Target="http://vide.vi/for-employees/employee-portal/for-educators/vide-es/405-guidance-counselor-process.html"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 Id="rId2"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Sheet1!$B$1</c:f>
              <c:strCache>
                <c:ptCount val="1"/>
                <c:pt idx="0">
                  <c:v>Sales</c:v>
                </c:pt>
              </c:strCache>
            </c:strRef>
          </c:tx>
          <c:cat>
            <c:strRef>
              <c:f>Sheet1!$A$2:$A$4</c:f>
              <c:strCache>
                <c:ptCount val="3"/>
                <c:pt idx="0">
                  <c:v>Observations/Artifacts</c:v>
                </c:pt>
                <c:pt idx="1">
                  <c:v>Professional Growth Plan</c:v>
                </c:pt>
                <c:pt idx="2">
                  <c:v>Employee Time</c:v>
                </c:pt>
              </c:strCache>
            </c:strRef>
          </c:cat>
          <c:val>
            <c:numRef>
              <c:f>Sheet1!$B$2:$B$4</c:f>
              <c:numCache>
                <c:formatCode>0%</c:formatCode>
                <c:ptCount val="3"/>
                <c:pt idx="0">
                  <c:v>0.6</c:v>
                </c:pt>
                <c:pt idx="1">
                  <c:v>0.3</c:v>
                </c:pt>
                <c:pt idx="2">
                  <c:v>0.1</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631916159627774"/>
          <c:y val="0.176571224051539"/>
          <c:w val="0.331152022190408"/>
          <c:h val="0.607896512935883"/>
        </c:manualLayout>
      </c:layout>
      <c:overlay val="0"/>
    </c:legend>
    <c:plotVisOnly val="1"/>
    <c:dispBlanksAs val="zero"/>
    <c:showDLblsOverMax val="0"/>
  </c:chart>
  <c:spPr>
    <a:ln w="0">
      <a:noFill/>
    </a:ln>
  </c:spPr>
  <c:externalData r:id="rId1">
    <c:autoUpdate val="0"/>
  </c:externalData>
  <c:userShapes r:id="rId2"/>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D791BCE-A096-4144-A67F-B76504F629EE}" type="doc">
      <dgm:prSet loTypeId="urn:microsoft.com/office/officeart/2005/8/layout/cycle4" loCatId="" qsTypeId="urn:microsoft.com/office/officeart/2005/8/quickstyle/simple4" qsCatId="simple" csTypeId="urn:microsoft.com/office/officeart/2005/8/colors/accent1_2" csCatId="accent1" phldr="1"/>
      <dgm:spPr/>
      <dgm:t>
        <a:bodyPr/>
        <a:lstStyle/>
        <a:p>
          <a:endParaRPr lang="en-US"/>
        </a:p>
      </dgm:t>
    </dgm:pt>
    <dgm:pt modelId="{2A60D5AE-8AFF-B843-BFDE-723547B08629}">
      <dgm:prSet phldrT="[Text]"/>
      <dgm:spPr>
        <a:solidFill>
          <a:schemeClr val="accent1">
            <a:hueOff val="0"/>
            <a:satOff val="0"/>
            <a:lumOff val="0"/>
            <a:tint val="100000"/>
            <a:shade val="100000"/>
            <a:satMod val="130000"/>
          </a:schemeClr>
        </a:solidFill>
      </dgm:spPr>
      <dgm:t>
        <a:bodyPr lIns="0" anchor="t" anchorCtr="0"/>
        <a:lstStyle/>
        <a:p>
          <a:pPr algn="ctr">
            <a:lnSpc>
              <a:spcPct val="100000"/>
            </a:lnSpc>
            <a:spcAft>
              <a:spcPts val="2400"/>
            </a:spcAft>
          </a:pPr>
          <a:r>
            <a:rPr lang="en-US" b="1">
              <a:solidFill>
                <a:schemeClr val="bg1"/>
              </a:solidFill>
            </a:rPr>
            <a:t>How counselors use their knowledge base to plan a comprehensive guidance program</a:t>
          </a:r>
        </a:p>
      </dgm:t>
    </dgm:pt>
    <dgm:pt modelId="{D84C5B42-1CC4-D144-A6FB-A468BA7DF980}" type="parTrans" cxnId="{1496D078-5165-6E4D-B86E-90B02011E474}">
      <dgm:prSet/>
      <dgm:spPr/>
      <dgm:t>
        <a:bodyPr/>
        <a:lstStyle/>
        <a:p>
          <a:endParaRPr lang="en-US"/>
        </a:p>
      </dgm:t>
    </dgm:pt>
    <dgm:pt modelId="{DCAAA3D3-8C98-E74E-A0E6-DE6F8E4725E0}" type="sibTrans" cxnId="{1496D078-5165-6E4D-B86E-90B02011E474}">
      <dgm:prSet/>
      <dgm:spPr/>
      <dgm:t>
        <a:bodyPr/>
        <a:lstStyle/>
        <a:p>
          <a:endParaRPr lang="en-US"/>
        </a:p>
      </dgm:t>
    </dgm:pt>
    <dgm:pt modelId="{694C9207-BA2B-C44F-B116-82432B64C703}">
      <dgm:prSet phldrT="[Text]" custT="1"/>
      <dgm:spPr/>
      <dgm:t>
        <a:bodyPr/>
        <a:lstStyle/>
        <a:p>
          <a:r>
            <a:rPr lang="en-US" sz="1100" b="1">
              <a:solidFill>
                <a:schemeClr val="tx1"/>
              </a:solidFill>
              <a:latin typeface="+mj-lt"/>
            </a:rPr>
            <a:t>Domain 1: Planning and Preparation </a:t>
          </a:r>
        </a:p>
      </dgm:t>
    </dgm:pt>
    <dgm:pt modelId="{0D9302BD-73DF-4B4E-BED4-9C86F5B55B4C}" type="parTrans" cxnId="{9FFF8278-8714-FC4E-9B5E-7ADD5FD1DEF3}">
      <dgm:prSet/>
      <dgm:spPr/>
      <dgm:t>
        <a:bodyPr/>
        <a:lstStyle/>
        <a:p>
          <a:endParaRPr lang="en-US"/>
        </a:p>
      </dgm:t>
    </dgm:pt>
    <dgm:pt modelId="{6373D7EB-5043-1844-A91B-C9518EDEC2E7}" type="sibTrans" cxnId="{9FFF8278-8714-FC4E-9B5E-7ADD5FD1DEF3}">
      <dgm:prSet/>
      <dgm:spPr/>
      <dgm:t>
        <a:bodyPr/>
        <a:lstStyle/>
        <a:p>
          <a:endParaRPr lang="en-US"/>
        </a:p>
      </dgm:t>
    </dgm:pt>
    <dgm:pt modelId="{D0DEE00C-DC51-0949-B403-F5BED1355183}">
      <dgm:prSet phldrT="[Text]"/>
      <dgm:spPr>
        <a:solidFill>
          <a:schemeClr val="accent1">
            <a:hueOff val="0"/>
            <a:satOff val="0"/>
            <a:lumOff val="0"/>
            <a:tint val="100000"/>
            <a:shade val="100000"/>
            <a:satMod val="130000"/>
          </a:schemeClr>
        </a:solidFill>
      </dgm:spPr>
      <dgm:t>
        <a:bodyPr rIns="0" anchor="t" anchorCtr="0"/>
        <a:lstStyle/>
        <a:p>
          <a:r>
            <a:rPr lang="en-US" b="1">
              <a:solidFill>
                <a:schemeClr val="bg1"/>
              </a:solidFill>
            </a:rPr>
            <a:t>How counselors create and maintain a positive environment for the school community</a:t>
          </a:r>
        </a:p>
      </dgm:t>
    </dgm:pt>
    <dgm:pt modelId="{4159FF05-3C4B-1C41-BEE6-73AD70CD1B97}" type="parTrans" cxnId="{4F0F0EE6-1E72-EE44-8EC5-FDED4002C6EF}">
      <dgm:prSet/>
      <dgm:spPr/>
      <dgm:t>
        <a:bodyPr/>
        <a:lstStyle/>
        <a:p>
          <a:endParaRPr lang="en-US"/>
        </a:p>
      </dgm:t>
    </dgm:pt>
    <dgm:pt modelId="{E5BDA62B-4045-9747-A4A9-206CA8D07E86}" type="sibTrans" cxnId="{4F0F0EE6-1E72-EE44-8EC5-FDED4002C6EF}">
      <dgm:prSet/>
      <dgm:spPr/>
      <dgm:t>
        <a:bodyPr/>
        <a:lstStyle/>
        <a:p>
          <a:endParaRPr lang="en-US"/>
        </a:p>
      </dgm:t>
    </dgm:pt>
    <dgm:pt modelId="{5F7690CC-43B0-984E-8B55-016EC0F94D31}">
      <dgm:prSet phldrT="[Text]" custT="1"/>
      <dgm:spPr/>
      <dgm:t>
        <a:bodyPr/>
        <a:lstStyle/>
        <a:p>
          <a:r>
            <a:rPr lang="en-US" sz="1100" b="1">
              <a:solidFill>
                <a:schemeClr val="tx1"/>
              </a:solidFill>
              <a:latin typeface="+mj-lt"/>
            </a:rPr>
            <a:t>Domain 2:    The Environment </a:t>
          </a:r>
        </a:p>
      </dgm:t>
    </dgm:pt>
    <dgm:pt modelId="{45EE3110-DC28-FA4F-87CA-3DEEC46DA137}" type="parTrans" cxnId="{E0D54E46-61DC-F843-912E-1330C81271AA}">
      <dgm:prSet/>
      <dgm:spPr/>
      <dgm:t>
        <a:bodyPr/>
        <a:lstStyle/>
        <a:p>
          <a:endParaRPr lang="en-US"/>
        </a:p>
      </dgm:t>
    </dgm:pt>
    <dgm:pt modelId="{E33A3C33-EF46-8E46-8F5A-C63EF3A49F46}" type="sibTrans" cxnId="{E0D54E46-61DC-F843-912E-1330C81271AA}">
      <dgm:prSet/>
      <dgm:spPr/>
      <dgm:t>
        <a:bodyPr/>
        <a:lstStyle/>
        <a:p>
          <a:endParaRPr lang="en-US"/>
        </a:p>
      </dgm:t>
    </dgm:pt>
    <dgm:pt modelId="{D758E6EA-43F8-AF48-AD49-1BB43BBA3362}">
      <dgm:prSet phldrT="[Text]"/>
      <dgm:spPr>
        <a:solidFill>
          <a:schemeClr val="accent1">
            <a:hueOff val="0"/>
            <a:satOff val="0"/>
            <a:lumOff val="0"/>
            <a:tint val="100000"/>
            <a:shade val="100000"/>
            <a:satMod val="130000"/>
          </a:schemeClr>
        </a:solidFill>
      </dgm:spPr>
      <dgm:t>
        <a:bodyPr rIns="0" anchor="b" anchorCtr="0"/>
        <a:lstStyle/>
        <a:p>
          <a:r>
            <a:rPr lang="en-US" b="1">
              <a:solidFill>
                <a:schemeClr val="bg1"/>
              </a:solidFill>
            </a:rPr>
            <a:t>How counselors deliver essential services to meet the needs of students</a:t>
          </a:r>
        </a:p>
      </dgm:t>
    </dgm:pt>
    <dgm:pt modelId="{3EA182E4-8BBC-9D4C-A9DD-F8AFD96F858D}" type="parTrans" cxnId="{80C2E84F-F89E-2144-A624-BEC7EA98FA12}">
      <dgm:prSet/>
      <dgm:spPr/>
      <dgm:t>
        <a:bodyPr/>
        <a:lstStyle/>
        <a:p>
          <a:endParaRPr lang="en-US"/>
        </a:p>
      </dgm:t>
    </dgm:pt>
    <dgm:pt modelId="{3DD00CC8-13EE-6F46-A78C-3EC1982A71EC}" type="sibTrans" cxnId="{80C2E84F-F89E-2144-A624-BEC7EA98FA12}">
      <dgm:prSet/>
      <dgm:spPr/>
      <dgm:t>
        <a:bodyPr/>
        <a:lstStyle/>
        <a:p>
          <a:endParaRPr lang="en-US"/>
        </a:p>
      </dgm:t>
    </dgm:pt>
    <dgm:pt modelId="{A8D3E9D8-EB87-4A46-87E3-7010D968835B}">
      <dgm:prSet phldrT="[Text]" custT="1"/>
      <dgm:spPr/>
      <dgm:t>
        <a:bodyPr lIns="182880" rIns="0" bIns="0" anchor="ctr" anchorCtr="0"/>
        <a:lstStyle/>
        <a:p>
          <a:r>
            <a:rPr lang="en-US" sz="1100" b="1">
              <a:solidFill>
                <a:schemeClr val="tx1"/>
              </a:solidFill>
              <a:latin typeface="+mj-lt"/>
            </a:rPr>
            <a:t>Domain 3: Delivery of Services</a:t>
          </a:r>
        </a:p>
      </dgm:t>
    </dgm:pt>
    <dgm:pt modelId="{123449C5-4E72-DA4B-9925-D78C0E0C30C6}" type="parTrans" cxnId="{5DAD2860-2AA2-3F4D-89EA-40FCE8C15BD4}">
      <dgm:prSet/>
      <dgm:spPr/>
      <dgm:t>
        <a:bodyPr/>
        <a:lstStyle/>
        <a:p>
          <a:endParaRPr lang="en-US"/>
        </a:p>
      </dgm:t>
    </dgm:pt>
    <dgm:pt modelId="{9AB1D419-944D-FC47-A843-7684B6B20F92}" type="sibTrans" cxnId="{5DAD2860-2AA2-3F4D-89EA-40FCE8C15BD4}">
      <dgm:prSet/>
      <dgm:spPr/>
      <dgm:t>
        <a:bodyPr/>
        <a:lstStyle/>
        <a:p>
          <a:endParaRPr lang="en-US"/>
        </a:p>
      </dgm:t>
    </dgm:pt>
    <dgm:pt modelId="{4AF34CAC-B7BF-D047-B66D-147F481C3E8E}">
      <dgm:prSet phldrT="[Text]"/>
      <dgm:spPr>
        <a:solidFill>
          <a:schemeClr val="accent1">
            <a:hueOff val="0"/>
            <a:satOff val="0"/>
            <a:lumOff val="0"/>
            <a:tint val="100000"/>
            <a:shade val="100000"/>
            <a:satMod val="130000"/>
          </a:schemeClr>
        </a:solidFill>
      </dgm:spPr>
      <dgm:t>
        <a:bodyPr lIns="0" anchor="b" anchorCtr="0"/>
        <a:lstStyle/>
        <a:p>
          <a:r>
            <a:rPr lang="en-US" b="1">
              <a:solidFill>
                <a:schemeClr val="bg1"/>
              </a:solidFill>
            </a:rPr>
            <a:t>How counselors take responsibility for their own professional growth</a:t>
          </a:r>
        </a:p>
      </dgm:t>
    </dgm:pt>
    <dgm:pt modelId="{ACF9173A-DE84-4C43-8AA9-4AFE0147CF86}" type="parTrans" cxnId="{0373A42C-4F5E-4D45-9C7E-CCDB23F4E8EC}">
      <dgm:prSet/>
      <dgm:spPr/>
      <dgm:t>
        <a:bodyPr/>
        <a:lstStyle/>
        <a:p>
          <a:endParaRPr lang="en-US"/>
        </a:p>
      </dgm:t>
    </dgm:pt>
    <dgm:pt modelId="{394BECBD-12D1-6848-B381-8E2C17BF6502}" type="sibTrans" cxnId="{0373A42C-4F5E-4D45-9C7E-CCDB23F4E8EC}">
      <dgm:prSet/>
      <dgm:spPr/>
      <dgm:t>
        <a:bodyPr/>
        <a:lstStyle/>
        <a:p>
          <a:endParaRPr lang="en-US"/>
        </a:p>
      </dgm:t>
    </dgm:pt>
    <dgm:pt modelId="{446576EB-9BE1-6242-8256-CBF8F96EC9E2}">
      <dgm:prSet phldrT="[Text]" custT="1"/>
      <dgm:spPr/>
      <dgm:t>
        <a:bodyPr lIns="0" anchor="ctr" anchorCtr="0"/>
        <a:lstStyle/>
        <a:p>
          <a:r>
            <a:rPr lang="en-US" sz="1100" b="1">
              <a:solidFill>
                <a:schemeClr val="tx1"/>
              </a:solidFill>
              <a:latin typeface="+mj-lt"/>
            </a:rPr>
            <a:t>Domain 4: Professional Responsibilities</a:t>
          </a:r>
        </a:p>
      </dgm:t>
    </dgm:pt>
    <dgm:pt modelId="{0488AB35-012E-544F-81FF-3DFBB93853E7}" type="parTrans" cxnId="{61F314B4-C899-5C44-BDCC-CF03BE794072}">
      <dgm:prSet/>
      <dgm:spPr/>
      <dgm:t>
        <a:bodyPr/>
        <a:lstStyle/>
        <a:p>
          <a:endParaRPr lang="en-US"/>
        </a:p>
      </dgm:t>
    </dgm:pt>
    <dgm:pt modelId="{25EE38D5-8AEE-144A-B7E5-44A5BF5D171B}" type="sibTrans" cxnId="{61F314B4-C899-5C44-BDCC-CF03BE794072}">
      <dgm:prSet/>
      <dgm:spPr/>
      <dgm:t>
        <a:bodyPr/>
        <a:lstStyle/>
        <a:p>
          <a:endParaRPr lang="en-US"/>
        </a:p>
      </dgm:t>
    </dgm:pt>
    <dgm:pt modelId="{1FA956C1-A529-D441-B58A-0B20FE180FE1}" type="pres">
      <dgm:prSet presAssocID="{CD791BCE-A096-4144-A67F-B76504F629EE}" presName="cycleMatrixDiagram" presStyleCnt="0">
        <dgm:presLayoutVars>
          <dgm:chMax val="1"/>
          <dgm:dir/>
          <dgm:animLvl val="lvl"/>
          <dgm:resizeHandles val="exact"/>
        </dgm:presLayoutVars>
      </dgm:prSet>
      <dgm:spPr/>
      <dgm:t>
        <a:bodyPr/>
        <a:lstStyle/>
        <a:p>
          <a:endParaRPr lang="en-US"/>
        </a:p>
      </dgm:t>
    </dgm:pt>
    <dgm:pt modelId="{F323B504-C5CA-D544-9F7F-8B86BC8DA48F}" type="pres">
      <dgm:prSet presAssocID="{CD791BCE-A096-4144-A67F-B76504F629EE}" presName="children" presStyleCnt="0"/>
      <dgm:spPr/>
    </dgm:pt>
    <dgm:pt modelId="{7DADB581-D73A-9446-9C82-C7EF2C2DDD2B}" type="pres">
      <dgm:prSet presAssocID="{CD791BCE-A096-4144-A67F-B76504F629EE}" presName="child1group" presStyleCnt="0"/>
      <dgm:spPr/>
    </dgm:pt>
    <dgm:pt modelId="{578BCE54-ABAF-F944-AF3A-EF89F93C3C40}" type="pres">
      <dgm:prSet presAssocID="{CD791BCE-A096-4144-A67F-B76504F629EE}" presName="child1" presStyleLbl="bgAcc1" presStyleIdx="0" presStyleCnt="4"/>
      <dgm:spPr/>
      <dgm:t>
        <a:bodyPr/>
        <a:lstStyle/>
        <a:p>
          <a:endParaRPr lang="en-US"/>
        </a:p>
      </dgm:t>
    </dgm:pt>
    <dgm:pt modelId="{A2F2D168-E650-AF47-92F3-FFDFE7AF7ABB}" type="pres">
      <dgm:prSet presAssocID="{CD791BCE-A096-4144-A67F-B76504F629EE}" presName="child1Text" presStyleLbl="bgAcc1" presStyleIdx="0" presStyleCnt="4">
        <dgm:presLayoutVars>
          <dgm:bulletEnabled val="1"/>
        </dgm:presLayoutVars>
      </dgm:prSet>
      <dgm:spPr/>
      <dgm:t>
        <a:bodyPr/>
        <a:lstStyle/>
        <a:p>
          <a:endParaRPr lang="en-US"/>
        </a:p>
      </dgm:t>
    </dgm:pt>
    <dgm:pt modelId="{35EBF8D9-5D7A-9644-A72B-7FFBEC981DE4}" type="pres">
      <dgm:prSet presAssocID="{CD791BCE-A096-4144-A67F-B76504F629EE}" presName="child2group" presStyleCnt="0"/>
      <dgm:spPr/>
    </dgm:pt>
    <dgm:pt modelId="{5C7F6FC9-92A5-274B-93A5-3B1403E42E5E}" type="pres">
      <dgm:prSet presAssocID="{CD791BCE-A096-4144-A67F-B76504F629EE}" presName="child2" presStyleLbl="bgAcc1" presStyleIdx="1" presStyleCnt="4"/>
      <dgm:spPr/>
      <dgm:t>
        <a:bodyPr/>
        <a:lstStyle/>
        <a:p>
          <a:endParaRPr lang="en-US"/>
        </a:p>
      </dgm:t>
    </dgm:pt>
    <dgm:pt modelId="{3FF2F26A-5229-754C-8EB7-A471BFA86714}" type="pres">
      <dgm:prSet presAssocID="{CD791BCE-A096-4144-A67F-B76504F629EE}" presName="child2Text" presStyleLbl="bgAcc1" presStyleIdx="1" presStyleCnt="4">
        <dgm:presLayoutVars>
          <dgm:bulletEnabled val="1"/>
        </dgm:presLayoutVars>
      </dgm:prSet>
      <dgm:spPr/>
      <dgm:t>
        <a:bodyPr/>
        <a:lstStyle/>
        <a:p>
          <a:endParaRPr lang="en-US"/>
        </a:p>
      </dgm:t>
    </dgm:pt>
    <dgm:pt modelId="{331827EC-CDEC-6942-9374-E20DD70BC483}" type="pres">
      <dgm:prSet presAssocID="{CD791BCE-A096-4144-A67F-B76504F629EE}" presName="child3group" presStyleCnt="0"/>
      <dgm:spPr/>
    </dgm:pt>
    <dgm:pt modelId="{AC5A94FB-DD73-B048-BC7C-6463A63C3B9A}" type="pres">
      <dgm:prSet presAssocID="{CD791BCE-A096-4144-A67F-B76504F629EE}" presName="child3" presStyleLbl="bgAcc1" presStyleIdx="2" presStyleCnt="4" custLinFactNeighborY="-5616"/>
      <dgm:spPr/>
      <dgm:t>
        <a:bodyPr/>
        <a:lstStyle/>
        <a:p>
          <a:endParaRPr lang="en-US"/>
        </a:p>
      </dgm:t>
    </dgm:pt>
    <dgm:pt modelId="{98F63598-FF29-6340-9C1A-563C540A0243}" type="pres">
      <dgm:prSet presAssocID="{CD791BCE-A096-4144-A67F-B76504F629EE}" presName="child3Text" presStyleLbl="bgAcc1" presStyleIdx="2" presStyleCnt="4">
        <dgm:presLayoutVars>
          <dgm:bulletEnabled val="1"/>
        </dgm:presLayoutVars>
      </dgm:prSet>
      <dgm:spPr/>
      <dgm:t>
        <a:bodyPr/>
        <a:lstStyle/>
        <a:p>
          <a:endParaRPr lang="en-US"/>
        </a:p>
      </dgm:t>
    </dgm:pt>
    <dgm:pt modelId="{EAF942A0-FEE7-B849-89FC-4B6D41D67A40}" type="pres">
      <dgm:prSet presAssocID="{CD791BCE-A096-4144-A67F-B76504F629EE}" presName="child4group" presStyleCnt="0"/>
      <dgm:spPr/>
    </dgm:pt>
    <dgm:pt modelId="{B502FCE6-E44A-8247-BDD9-890997ED8A3A}" type="pres">
      <dgm:prSet presAssocID="{CD791BCE-A096-4144-A67F-B76504F629EE}" presName="child4" presStyleLbl="bgAcc1" presStyleIdx="3" presStyleCnt="4" custLinFactNeighborY="-5616"/>
      <dgm:spPr/>
      <dgm:t>
        <a:bodyPr/>
        <a:lstStyle/>
        <a:p>
          <a:endParaRPr lang="en-US"/>
        </a:p>
      </dgm:t>
    </dgm:pt>
    <dgm:pt modelId="{DA1E66B3-4E0D-904B-93AC-704B4A810558}" type="pres">
      <dgm:prSet presAssocID="{CD791BCE-A096-4144-A67F-B76504F629EE}" presName="child4Text" presStyleLbl="bgAcc1" presStyleIdx="3" presStyleCnt="4">
        <dgm:presLayoutVars>
          <dgm:bulletEnabled val="1"/>
        </dgm:presLayoutVars>
      </dgm:prSet>
      <dgm:spPr/>
      <dgm:t>
        <a:bodyPr/>
        <a:lstStyle/>
        <a:p>
          <a:endParaRPr lang="en-US"/>
        </a:p>
      </dgm:t>
    </dgm:pt>
    <dgm:pt modelId="{0B567D91-611C-9642-9A8C-41EFDC4925B1}" type="pres">
      <dgm:prSet presAssocID="{CD791BCE-A096-4144-A67F-B76504F629EE}" presName="childPlaceholder" presStyleCnt="0"/>
      <dgm:spPr/>
    </dgm:pt>
    <dgm:pt modelId="{2BF546E4-5209-8041-88AB-DF05B204DAF4}" type="pres">
      <dgm:prSet presAssocID="{CD791BCE-A096-4144-A67F-B76504F629EE}" presName="circle" presStyleCnt="0"/>
      <dgm:spPr/>
    </dgm:pt>
    <dgm:pt modelId="{8C6E2EE6-2B23-7B46-836B-A4A739E5F4BE}" type="pres">
      <dgm:prSet presAssocID="{CD791BCE-A096-4144-A67F-B76504F629EE}" presName="quadrant1" presStyleLbl="node1" presStyleIdx="0" presStyleCnt="4" custLinFactNeighborX="1118" custLinFactNeighborY="-559">
        <dgm:presLayoutVars>
          <dgm:chMax val="1"/>
          <dgm:bulletEnabled val="1"/>
        </dgm:presLayoutVars>
      </dgm:prSet>
      <dgm:spPr/>
      <dgm:t>
        <a:bodyPr/>
        <a:lstStyle/>
        <a:p>
          <a:endParaRPr lang="en-US"/>
        </a:p>
      </dgm:t>
    </dgm:pt>
    <dgm:pt modelId="{9B67C721-B0D1-E448-9DB8-4AED015AFE68}" type="pres">
      <dgm:prSet presAssocID="{CD791BCE-A096-4144-A67F-B76504F629EE}" presName="quadrant2" presStyleLbl="node1" presStyleIdx="1" presStyleCnt="4">
        <dgm:presLayoutVars>
          <dgm:chMax val="1"/>
          <dgm:bulletEnabled val="1"/>
        </dgm:presLayoutVars>
      </dgm:prSet>
      <dgm:spPr/>
      <dgm:t>
        <a:bodyPr/>
        <a:lstStyle/>
        <a:p>
          <a:endParaRPr lang="en-US"/>
        </a:p>
      </dgm:t>
    </dgm:pt>
    <dgm:pt modelId="{129AA4BE-A0F1-734F-A285-301C28214270}" type="pres">
      <dgm:prSet presAssocID="{CD791BCE-A096-4144-A67F-B76504F629EE}" presName="quadrant3" presStyleLbl="node1" presStyleIdx="2" presStyleCnt="4" custLinFactNeighborY="-1383">
        <dgm:presLayoutVars>
          <dgm:chMax val="1"/>
          <dgm:bulletEnabled val="1"/>
        </dgm:presLayoutVars>
      </dgm:prSet>
      <dgm:spPr/>
      <dgm:t>
        <a:bodyPr/>
        <a:lstStyle/>
        <a:p>
          <a:endParaRPr lang="en-US"/>
        </a:p>
      </dgm:t>
    </dgm:pt>
    <dgm:pt modelId="{09BF13B7-DB64-B949-8CBB-6AC0C468BAB7}" type="pres">
      <dgm:prSet presAssocID="{CD791BCE-A096-4144-A67F-B76504F629EE}" presName="quadrant4" presStyleLbl="node1" presStyleIdx="3" presStyleCnt="4" custLinFactNeighborY="-1383">
        <dgm:presLayoutVars>
          <dgm:chMax val="1"/>
          <dgm:bulletEnabled val="1"/>
        </dgm:presLayoutVars>
      </dgm:prSet>
      <dgm:spPr/>
      <dgm:t>
        <a:bodyPr/>
        <a:lstStyle/>
        <a:p>
          <a:endParaRPr lang="en-US"/>
        </a:p>
      </dgm:t>
    </dgm:pt>
    <dgm:pt modelId="{240FB4C4-F32A-D044-BBDF-4C8A6B48574B}" type="pres">
      <dgm:prSet presAssocID="{CD791BCE-A096-4144-A67F-B76504F629EE}" presName="quadrantPlaceholder" presStyleCnt="0"/>
      <dgm:spPr/>
    </dgm:pt>
    <dgm:pt modelId="{031DB11A-9C64-2F49-8B9C-E91D5F47C9F5}" type="pres">
      <dgm:prSet presAssocID="{CD791BCE-A096-4144-A67F-B76504F629EE}" presName="center1" presStyleLbl="fgShp" presStyleIdx="0" presStyleCnt="2"/>
      <dgm:spPr/>
    </dgm:pt>
    <dgm:pt modelId="{F4D73BAB-D3B1-5F4C-9107-0D4E2A2A6D54}" type="pres">
      <dgm:prSet presAssocID="{CD791BCE-A096-4144-A67F-B76504F629EE}" presName="center2" presStyleLbl="fgShp" presStyleIdx="1" presStyleCnt="2"/>
      <dgm:spPr/>
    </dgm:pt>
  </dgm:ptLst>
  <dgm:cxnLst>
    <dgm:cxn modelId="{9B592290-901A-4797-A018-9043D36615D0}" type="presOf" srcId="{5F7690CC-43B0-984E-8B55-016EC0F94D31}" destId="{5C7F6FC9-92A5-274B-93A5-3B1403E42E5E}" srcOrd="0" destOrd="0" presId="urn:microsoft.com/office/officeart/2005/8/layout/cycle4"/>
    <dgm:cxn modelId="{08E9371A-447E-4FA7-83DF-A341EC73108D}" type="presOf" srcId="{A8D3E9D8-EB87-4A46-87E3-7010D968835B}" destId="{98F63598-FF29-6340-9C1A-563C540A0243}" srcOrd="1" destOrd="0" presId="urn:microsoft.com/office/officeart/2005/8/layout/cycle4"/>
    <dgm:cxn modelId="{9FFF8278-8714-FC4E-9B5E-7ADD5FD1DEF3}" srcId="{2A60D5AE-8AFF-B843-BFDE-723547B08629}" destId="{694C9207-BA2B-C44F-B116-82432B64C703}" srcOrd="0" destOrd="0" parTransId="{0D9302BD-73DF-4B4E-BED4-9C86F5B55B4C}" sibTransId="{6373D7EB-5043-1844-A91B-C9518EDEC2E7}"/>
    <dgm:cxn modelId="{3B8CE822-D724-466F-B4BA-DA8784A304A6}" type="presOf" srcId="{5F7690CC-43B0-984E-8B55-016EC0F94D31}" destId="{3FF2F26A-5229-754C-8EB7-A471BFA86714}" srcOrd="1" destOrd="0" presId="urn:microsoft.com/office/officeart/2005/8/layout/cycle4"/>
    <dgm:cxn modelId="{CA1715AA-FC2C-4D21-AFC1-8494CDCC97EE}" type="presOf" srcId="{D758E6EA-43F8-AF48-AD49-1BB43BBA3362}" destId="{129AA4BE-A0F1-734F-A285-301C28214270}" srcOrd="0" destOrd="0" presId="urn:microsoft.com/office/officeart/2005/8/layout/cycle4"/>
    <dgm:cxn modelId="{41344D0D-A534-43A7-B53C-92836BF34BFB}" type="presOf" srcId="{446576EB-9BE1-6242-8256-CBF8F96EC9E2}" destId="{DA1E66B3-4E0D-904B-93AC-704B4A810558}" srcOrd="1" destOrd="0" presId="urn:microsoft.com/office/officeart/2005/8/layout/cycle4"/>
    <dgm:cxn modelId="{A3C47B0E-1349-4BF2-B435-6C3D899E6CD6}" type="presOf" srcId="{4AF34CAC-B7BF-D047-B66D-147F481C3E8E}" destId="{09BF13B7-DB64-B949-8CBB-6AC0C468BAB7}" srcOrd="0" destOrd="0" presId="urn:microsoft.com/office/officeart/2005/8/layout/cycle4"/>
    <dgm:cxn modelId="{61F314B4-C899-5C44-BDCC-CF03BE794072}" srcId="{4AF34CAC-B7BF-D047-B66D-147F481C3E8E}" destId="{446576EB-9BE1-6242-8256-CBF8F96EC9E2}" srcOrd="0" destOrd="0" parTransId="{0488AB35-012E-544F-81FF-3DFBB93853E7}" sibTransId="{25EE38D5-8AEE-144A-B7E5-44A5BF5D171B}"/>
    <dgm:cxn modelId="{E0D54E46-61DC-F843-912E-1330C81271AA}" srcId="{D0DEE00C-DC51-0949-B403-F5BED1355183}" destId="{5F7690CC-43B0-984E-8B55-016EC0F94D31}" srcOrd="0" destOrd="0" parTransId="{45EE3110-DC28-FA4F-87CA-3DEEC46DA137}" sibTransId="{E33A3C33-EF46-8E46-8F5A-C63EF3A49F46}"/>
    <dgm:cxn modelId="{0373A42C-4F5E-4D45-9C7E-CCDB23F4E8EC}" srcId="{CD791BCE-A096-4144-A67F-B76504F629EE}" destId="{4AF34CAC-B7BF-D047-B66D-147F481C3E8E}" srcOrd="3" destOrd="0" parTransId="{ACF9173A-DE84-4C43-8AA9-4AFE0147CF86}" sibTransId="{394BECBD-12D1-6848-B381-8E2C17BF6502}"/>
    <dgm:cxn modelId="{1496D078-5165-6E4D-B86E-90B02011E474}" srcId="{CD791BCE-A096-4144-A67F-B76504F629EE}" destId="{2A60D5AE-8AFF-B843-BFDE-723547B08629}" srcOrd="0" destOrd="0" parTransId="{D84C5B42-1CC4-D144-A6FB-A468BA7DF980}" sibTransId="{DCAAA3D3-8C98-E74E-A0E6-DE6F8E4725E0}"/>
    <dgm:cxn modelId="{1117A952-6499-4A28-8410-E27CD07054F5}" type="presOf" srcId="{446576EB-9BE1-6242-8256-CBF8F96EC9E2}" destId="{B502FCE6-E44A-8247-BDD9-890997ED8A3A}" srcOrd="0" destOrd="0" presId="urn:microsoft.com/office/officeart/2005/8/layout/cycle4"/>
    <dgm:cxn modelId="{80C2E84F-F89E-2144-A624-BEC7EA98FA12}" srcId="{CD791BCE-A096-4144-A67F-B76504F629EE}" destId="{D758E6EA-43F8-AF48-AD49-1BB43BBA3362}" srcOrd="2" destOrd="0" parTransId="{3EA182E4-8BBC-9D4C-A9DD-F8AFD96F858D}" sibTransId="{3DD00CC8-13EE-6F46-A78C-3EC1982A71EC}"/>
    <dgm:cxn modelId="{C165DE91-D090-4AFB-BDA0-EC3C1A6A11E9}" type="presOf" srcId="{CD791BCE-A096-4144-A67F-B76504F629EE}" destId="{1FA956C1-A529-D441-B58A-0B20FE180FE1}" srcOrd="0" destOrd="0" presId="urn:microsoft.com/office/officeart/2005/8/layout/cycle4"/>
    <dgm:cxn modelId="{B6E65BD3-AD10-4B87-A3DD-A7DD1E8CE233}" type="presOf" srcId="{A8D3E9D8-EB87-4A46-87E3-7010D968835B}" destId="{AC5A94FB-DD73-B048-BC7C-6463A63C3B9A}" srcOrd="0" destOrd="0" presId="urn:microsoft.com/office/officeart/2005/8/layout/cycle4"/>
    <dgm:cxn modelId="{CA6A9E65-5317-4157-9C22-454E207867AB}" type="presOf" srcId="{2A60D5AE-8AFF-B843-BFDE-723547B08629}" destId="{8C6E2EE6-2B23-7B46-836B-A4A739E5F4BE}" srcOrd="0" destOrd="0" presId="urn:microsoft.com/office/officeart/2005/8/layout/cycle4"/>
    <dgm:cxn modelId="{0767E477-FE34-47BF-9480-29D2A6D6D2F1}" type="presOf" srcId="{D0DEE00C-DC51-0949-B403-F5BED1355183}" destId="{9B67C721-B0D1-E448-9DB8-4AED015AFE68}" srcOrd="0" destOrd="0" presId="urn:microsoft.com/office/officeart/2005/8/layout/cycle4"/>
    <dgm:cxn modelId="{ECA19EFD-8FCD-495D-8B3C-9EF10B14646F}" type="presOf" srcId="{694C9207-BA2B-C44F-B116-82432B64C703}" destId="{578BCE54-ABAF-F944-AF3A-EF89F93C3C40}" srcOrd="0" destOrd="0" presId="urn:microsoft.com/office/officeart/2005/8/layout/cycle4"/>
    <dgm:cxn modelId="{5DAD2860-2AA2-3F4D-89EA-40FCE8C15BD4}" srcId="{D758E6EA-43F8-AF48-AD49-1BB43BBA3362}" destId="{A8D3E9D8-EB87-4A46-87E3-7010D968835B}" srcOrd="0" destOrd="0" parTransId="{123449C5-4E72-DA4B-9925-D78C0E0C30C6}" sibTransId="{9AB1D419-944D-FC47-A843-7684B6B20F92}"/>
    <dgm:cxn modelId="{6800F5B4-5E3D-41E9-9F87-E5835694143D}" type="presOf" srcId="{694C9207-BA2B-C44F-B116-82432B64C703}" destId="{A2F2D168-E650-AF47-92F3-FFDFE7AF7ABB}" srcOrd="1" destOrd="0" presId="urn:microsoft.com/office/officeart/2005/8/layout/cycle4"/>
    <dgm:cxn modelId="{4F0F0EE6-1E72-EE44-8EC5-FDED4002C6EF}" srcId="{CD791BCE-A096-4144-A67F-B76504F629EE}" destId="{D0DEE00C-DC51-0949-B403-F5BED1355183}" srcOrd="1" destOrd="0" parTransId="{4159FF05-3C4B-1C41-BEE6-73AD70CD1B97}" sibTransId="{E5BDA62B-4045-9747-A4A9-206CA8D07E86}"/>
    <dgm:cxn modelId="{58E95660-7B24-4ABC-A358-38E314F70A07}" type="presParOf" srcId="{1FA956C1-A529-D441-B58A-0B20FE180FE1}" destId="{F323B504-C5CA-D544-9F7F-8B86BC8DA48F}" srcOrd="0" destOrd="0" presId="urn:microsoft.com/office/officeart/2005/8/layout/cycle4"/>
    <dgm:cxn modelId="{AD3DF8AB-6BCE-47D2-AB50-AE76C652CEE5}" type="presParOf" srcId="{F323B504-C5CA-D544-9F7F-8B86BC8DA48F}" destId="{7DADB581-D73A-9446-9C82-C7EF2C2DDD2B}" srcOrd="0" destOrd="0" presId="urn:microsoft.com/office/officeart/2005/8/layout/cycle4"/>
    <dgm:cxn modelId="{FF40822F-8895-44CC-89AB-EED99408DED8}" type="presParOf" srcId="{7DADB581-D73A-9446-9C82-C7EF2C2DDD2B}" destId="{578BCE54-ABAF-F944-AF3A-EF89F93C3C40}" srcOrd="0" destOrd="0" presId="urn:microsoft.com/office/officeart/2005/8/layout/cycle4"/>
    <dgm:cxn modelId="{5AA0636B-3EC4-473E-B481-CA73F24329CD}" type="presParOf" srcId="{7DADB581-D73A-9446-9C82-C7EF2C2DDD2B}" destId="{A2F2D168-E650-AF47-92F3-FFDFE7AF7ABB}" srcOrd="1" destOrd="0" presId="urn:microsoft.com/office/officeart/2005/8/layout/cycle4"/>
    <dgm:cxn modelId="{227E89C6-ADE1-4F68-A92F-0288E7234A93}" type="presParOf" srcId="{F323B504-C5CA-D544-9F7F-8B86BC8DA48F}" destId="{35EBF8D9-5D7A-9644-A72B-7FFBEC981DE4}" srcOrd="1" destOrd="0" presId="urn:microsoft.com/office/officeart/2005/8/layout/cycle4"/>
    <dgm:cxn modelId="{9F6D44A9-6A01-4177-8796-EF0112954BF4}" type="presParOf" srcId="{35EBF8D9-5D7A-9644-A72B-7FFBEC981DE4}" destId="{5C7F6FC9-92A5-274B-93A5-3B1403E42E5E}" srcOrd="0" destOrd="0" presId="urn:microsoft.com/office/officeart/2005/8/layout/cycle4"/>
    <dgm:cxn modelId="{FB5F3DB7-0349-4E57-8BB9-C453EC608F20}" type="presParOf" srcId="{35EBF8D9-5D7A-9644-A72B-7FFBEC981DE4}" destId="{3FF2F26A-5229-754C-8EB7-A471BFA86714}" srcOrd="1" destOrd="0" presId="urn:microsoft.com/office/officeart/2005/8/layout/cycle4"/>
    <dgm:cxn modelId="{58CCB492-2C39-4AD5-9085-AAAFB55A3999}" type="presParOf" srcId="{F323B504-C5CA-D544-9F7F-8B86BC8DA48F}" destId="{331827EC-CDEC-6942-9374-E20DD70BC483}" srcOrd="2" destOrd="0" presId="urn:microsoft.com/office/officeart/2005/8/layout/cycle4"/>
    <dgm:cxn modelId="{989C20BE-9965-4BD6-9D05-C5BF03831A53}" type="presParOf" srcId="{331827EC-CDEC-6942-9374-E20DD70BC483}" destId="{AC5A94FB-DD73-B048-BC7C-6463A63C3B9A}" srcOrd="0" destOrd="0" presId="urn:microsoft.com/office/officeart/2005/8/layout/cycle4"/>
    <dgm:cxn modelId="{51058D81-B349-4A41-85E3-E7F5B9CCCFB7}" type="presParOf" srcId="{331827EC-CDEC-6942-9374-E20DD70BC483}" destId="{98F63598-FF29-6340-9C1A-563C540A0243}" srcOrd="1" destOrd="0" presId="urn:microsoft.com/office/officeart/2005/8/layout/cycle4"/>
    <dgm:cxn modelId="{07AFB137-041F-4D29-BC11-98701C1C3426}" type="presParOf" srcId="{F323B504-C5CA-D544-9F7F-8B86BC8DA48F}" destId="{EAF942A0-FEE7-B849-89FC-4B6D41D67A40}" srcOrd="3" destOrd="0" presId="urn:microsoft.com/office/officeart/2005/8/layout/cycle4"/>
    <dgm:cxn modelId="{DB39A3B9-CDDE-4930-930B-43B45E5DEC98}" type="presParOf" srcId="{EAF942A0-FEE7-B849-89FC-4B6D41D67A40}" destId="{B502FCE6-E44A-8247-BDD9-890997ED8A3A}" srcOrd="0" destOrd="0" presId="urn:microsoft.com/office/officeart/2005/8/layout/cycle4"/>
    <dgm:cxn modelId="{FDC89647-D462-480B-9202-2F7BCA921969}" type="presParOf" srcId="{EAF942A0-FEE7-B849-89FC-4B6D41D67A40}" destId="{DA1E66B3-4E0D-904B-93AC-704B4A810558}" srcOrd="1" destOrd="0" presId="urn:microsoft.com/office/officeart/2005/8/layout/cycle4"/>
    <dgm:cxn modelId="{BC651174-392B-4779-A36D-EE404DA5FFD2}" type="presParOf" srcId="{F323B504-C5CA-D544-9F7F-8B86BC8DA48F}" destId="{0B567D91-611C-9642-9A8C-41EFDC4925B1}" srcOrd="4" destOrd="0" presId="urn:microsoft.com/office/officeart/2005/8/layout/cycle4"/>
    <dgm:cxn modelId="{9C4DAB11-64AB-4071-867F-3FD75A791A79}" type="presParOf" srcId="{1FA956C1-A529-D441-B58A-0B20FE180FE1}" destId="{2BF546E4-5209-8041-88AB-DF05B204DAF4}" srcOrd="1" destOrd="0" presId="urn:microsoft.com/office/officeart/2005/8/layout/cycle4"/>
    <dgm:cxn modelId="{5E7D9FD0-83BF-4079-90A3-FF8E5C8DE4BF}" type="presParOf" srcId="{2BF546E4-5209-8041-88AB-DF05B204DAF4}" destId="{8C6E2EE6-2B23-7B46-836B-A4A739E5F4BE}" srcOrd="0" destOrd="0" presId="urn:microsoft.com/office/officeart/2005/8/layout/cycle4"/>
    <dgm:cxn modelId="{1E9EB005-39D3-4E85-8038-AADBC8FD65F4}" type="presParOf" srcId="{2BF546E4-5209-8041-88AB-DF05B204DAF4}" destId="{9B67C721-B0D1-E448-9DB8-4AED015AFE68}" srcOrd="1" destOrd="0" presId="urn:microsoft.com/office/officeart/2005/8/layout/cycle4"/>
    <dgm:cxn modelId="{F226FFBA-FFE6-4125-B518-D11F9C742528}" type="presParOf" srcId="{2BF546E4-5209-8041-88AB-DF05B204DAF4}" destId="{129AA4BE-A0F1-734F-A285-301C28214270}" srcOrd="2" destOrd="0" presId="urn:microsoft.com/office/officeart/2005/8/layout/cycle4"/>
    <dgm:cxn modelId="{5A1905BE-5084-4E17-81B2-EB6471519C66}" type="presParOf" srcId="{2BF546E4-5209-8041-88AB-DF05B204DAF4}" destId="{09BF13B7-DB64-B949-8CBB-6AC0C468BAB7}" srcOrd="3" destOrd="0" presId="urn:microsoft.com/office/officeart/2005/8/layout/cycle4"/>
    <dgm:cxn modelId="{93A80A25-A8B1-48D6-ABE0-D8E2079237FD}" type="presParOf" srcId="{2BF546E4-5209-8041-88AB-DF05B204DAF4}" destId="{240FB4C4-F32A-D044-BBDF-4C8A6B48574B}" srcOrd="4" destOrd="0" presId="urn:microsoft.com/office/officeart/2005/8/layout/cycle4"/>
    <dgm:cxn modelId="{6A82B697-B1F7-46CD-8349-59BB34305CDE}" type="presParOf" srcId="{1FA956C1-A529-D441-B58A-0B20FE180FE1}" destId="{031DB11A-9C64-2F49-8B9C-E91D5F47C9F5}" srcOrd="2" destOrd="0" presId="urn:microsoft.com/office/officeart/2005/8/layout/cycle4"/>
    <dgm:cxn modelId="{5B1DA052-24D3-4DD6-8341-649E73F27E32}" type="presParOf" srcId="{1FA956C1-A529-D441-B58A-0B20FE180FE1}" destId="{F4D73BAB-D3B1-5F4C-9107-0D4E2A2A6D54}" srcOrd="3" destOrd="0" presId="urn:microsoft.com/office/officeart/2005/8/layout/cycle4"/>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EB798BB-88E9-0F47-8D19-6D64BCCC61A5}" type="doc">
      <dgm:prSet loTypeId="urn:microsoft.com/office/officeart/2005/8/layout/cycle2" loCatId="" qsTypeId="urn:microsoft.com/office/officeart/2005/8/quickstyle/simple4" qsCatId="simple" csTypeId="urn:microsoft.com/office/officeart/2005/8/colors/accent1_2" csCatId="accent1" phldr="1"/>
      <dgm:spPr/>
      <dgm:t>
        <a:bodyPr/>
        <a:lstStyle/>
        <a:p>
          <a:endParaRPr lang="en-US"/>
        </a:p>
      </dgm:t>
    </dgm:pt>
    <dgm:pt modelId="{C617C182-D99C-754D-A1BF-903043D7C068}">
      <dgm:prSet phldrT="[Text]" custT="1"/>
      <dgm:spPr>
        <a:solidFill>
          <a:schemeClr val="accent1">
            <a:hueOff val="0"/>
            <a:satOff val="0"/>
            <a:lumOff val="0"/>
            <a:tint val="100000"/>
            <a:shade val="100000"/>
            <a:satMod val="130000"/>
          </a:schemeClr>
        </a:solidFill>
      </dgm:spPr>
      <dgm:t>
        <a:bodyPr/>
        <a:lstStyle/>
        <a:p>
          <a:pPr>
            <a:lnSpc>
              <a:spcPct val="100000"/>
            </a:lnSpc>
            <a:spcAft>
              <a:spcPts val="0"/>
            </a:spcAft>
          </a:pPr>
          <a:r>
            <a:rPr lang="en-US" sz="800">
              <a:solidFill>
                <a:schemeClr val="bg1"/>
              </a:solidFill>
            </a:rPr>
            <a:t>1. Complete PGP section of Evaluation Planning Form Sept/Oct</a:t>
          </a:r>
        </a:p>
      </dgm:t>
    </dgm:pt>
    <dgm:pt modelId="{FBA47851-89A0-CE41-99F9-2F3FAEE3F326}" type="parTrans" cxnId="{0381C0DD-95DD-0D4E-B563-D60F32D59687}">
      <dgm:prSet/>
      <dgm:spPr/>
      <dgm:t>
        <a:bodyPr/>
        <a:lstStyle/>
        <a:p>
          <a:endParaRPr lang="en-US"/>
        </a:p>
      </dgm:t>
    </dgm:pt>
    <dgm:pt modelId="{0E476FC3-49BF-9F49-B27D-EB8516BD9A10}" type="sibTrans" cxnId="{0381C0DD-95DD-0D4E-B563-D60F32D59687}">
      <dgm:prSet/>
      <dgm:spPr/>
      <dgm:t>
        <a:bodyPr/>
        <a:lstStyle/>
        <a:p>
          <a:endParaRPr lang="en-US"/>
        </a:p>
      </dgm:t>
    </dgm:pt>
    <dgm:pt modelId="{52577DA5-8D07-5944-B95C-383838B06C2C}">
      <dgm:prSet phldrT="[Text]" custT="1"/>
      <dgm:spPr>
        <a:solidFill>
          <a:schemeClr val="accent1">
            <a:hueOff val="0"/>
            <a:satOff val="0"/>
            <a:lumOff val="0"/>
            <a:tint val="100000"/>
            <a:shade val="100000"/>
            <a:satMod val="130000"/>
          </a:schemeClr>
        </a:solidFill>
      </dgm:spPr>
      <dgm:t>
        <a:bodyPr/>
        <a:lstStyle/>
        <a:p>
          <a:pPr>
            <a:lnSpc>
              <a:spcPct val="100000"/>
            </a:lnSpc>
            <a:spcAft>
              <a:spcPts val="0"/>
            </a:spcAft>
          </a:pPr>
          <a:r>
            <a:rPr lang="en-US" sz="800">
              <a:solidFill>
                <a:schemeClr val="bg1"/>
              </a:solidFill>
            </a:rPr>
            <a:t>2. Finalize PGP at Evaluation Planning Meeting</a:t>
          </a:r>
        </a:p>
        <a:p>
          <a:pPr>
            <a:lnSpc>
              <a:spcPct val="100000"/>
            </a:lnSpc>
            <a:spcAft>
              <a:spcPts val="0"/>
            </a:spcAft>
          </a:pPr>
          <a:r>
            <a:rPr lang="en-US" sz="800">
              <a:solidFill>
                <a:schemeClr val="bg1"/>
              </a:solidFill>
            </a:rPr>
            <a:t>Sept./Oct.</a:t>
          </a:r>
        </a:p>
      </dgm:t>
    </dgm:pt>
    <dgm:pt modelId="{11184DB6-C0D6-454E-97EB-CB95B8D54B42}" type="parTrans" cxnId="{1558D619-B41B-F941-8087-11C70C057DF5}">
      <dgm:prSet/>
      <dgm:spPr/>
      <dgm:t>
        <a:bodyPr/>
        <a:lstStyle/>
        <a:p>
          <a:endParaRPr lang="en-US"/>
        </a:p>
      </dgm:t>
    </dgm:pt>
    <dgm:pt modelId="{299526DE-64B7-234A-BC39-FC26C56383A2}" type="sibTrans" cxnId="{1558D619-B41B-F941-8087-11C70C057DF5}">
      <dgm:prSet/>
      <dgm:spPr/>
      <dgm:t>
        <a:bodyPr/>
        <a:lstStyle/>
        <a:p>
          <a:endParaRPr lang="en-US"/>
        </a:p>
      </dgm:t>
    </dgm:pt>
    <dgm:pt modelId="{81B634BC-DBD0-C244-B0B7-B3CB03F86E00}">
      <dgm:prSet phldrT="[Text]" custT="1"/>
      <dgm:spPr>
        <a:solidFill>
          <a:schemeClr val="accent1">
            <a:hueOff val="0"/>
            <a:satOff val="0"/>
            <a:lumOff val="0"/>
            <a:tint val="100000"/>
            <a:shade val="100000"/>
            <a:satMod val="130000"/>
          </a:schemeClr>
        </a:solidFill>
      </dgm:spPr>
      <dgm:t>
        <a:bodyPr/>
        <a:lstStyle/>
        <a:p>
          <a:pPr>
            <a:lnSpc>
              <a:spcPct val="100000"/>
            </a:lnSpc>
            <a:spcAft>
              <a:spcPts val="0"/>
            </a:spcAft>
          </a:pPr>
          <a:r>
            <a:rPr lang="en-US" sz="800">
              <a:solidFill>
                <a:schemeClr val="bg1"/>
              </a:solidFill>
            </a:rPr>
            <a:t>3. Implement plan</a:t>
          </a:r>
        </a:p>
        <a:p>
          <a:pPr>
            <a:lnSpc>
              <a:spcPct val="100000"/>
            </a:lnSpc>
            <a:spcAft>
              <a:spcPts val="0"/>
            </a:spcAft>
          </a:pPr>
          <a:r>
            <a:rPr lang="en-US" sz="800">
              <a:solidFill>
                <a:schemeClr val="bg1"/>
              </a:solidFill>
            </a:rPr>
            <a:t>Oct. - May</a:t>
          </a:r>
        </a:p>
      </dgm:t>
    </dgm:pt>
    <dgm:pt modelId="{1B936B7D-9DDD-954F-818B-2651ED8DA458}" type="parTrans" cxnId="{4EBF62B4-32B3-094A-877E-DA92947F4ACB}">
      <dgm:prSet/>
      <dgm:spPr/>
      <dgm:t>
        <a:bodyPr/>
        <a:lstStyle/>
        <a:p>
          <a:endParaRPr lang="en-US"/>
        </a:p>
      </dgm:t>
    </dgm:pt>
    <dgm:pt modelId="{60F4361C-EB29-FA43-8DBB-80ED28B5AAF0}" type="sibTrans" cxnId="{4EBF62B4-32B3-094A-877E-DA92947F4ACB}">
      <dgm:prSet/>
      <dgm:spPr/>
      <dgm:t>
        <a:bodyPr/>
        <a:lstStyle/>
        <a:p>
          <a:endParaRPr lang="en-US"/>
        </a:p>
      </dgm:t>
    </dgm:pt>
    <dgm:pt modelId="{C6C038AA-4FEE-524D-81FE-499BCA1B6B89}">
      <dgm:prSet phldrT="[Text]" custT="1"/>
      <dgm:spPr>
        <a:solidFill>
          <a:schemeClr val="accent1">
            <a:hueOff val="0"/>
            <a:satOff val="0"/>
            <a:lumOff val="0"/>
            <a:tint val="100000"/>
            <a:shade val="100000"/>
            <a:satMod val="130000"/>
          </a:schemeClr>
        </a:solidFill>
      </dgm:spPr>
      <dgm:t>
        <a:bodyPr/>
        <a:lstStyle/>
        <a:p>
          <a:pPr>
            <a:lnSpc>
              <a:spcPct val="100000"/>
            </a:lnSpc>
            <a:spcAft>
              <a:spcPts val="0"/>
            </a:spcAft>
          </a:pPr>
          <a:r>
            <a:rPr lang="en-US" sz="800">
              <a:solidFill>
                <a:schemeClr val="bg1"/>
              </a:solidFill>
            </a:rPr>
            <a:t>4. Complete Mid-Year Checklist. Modify PGP as needed</a:t>
          </a:r>
        </a:p>
        <a:p>
          <a:pPr>
            <a:lnSpc>
              <a:spcPct val="100000"/>
            </a:lnSpc>
            <a:spcAft>
              <a:spcPts val="0"/>
            </a:spcAft>
          </a:pPr>
          <a:r>
            <a:rPr lang="en-US" sz="800">
              <a:solidFill>
                <a:schemeClr val="bg1"/>
              </a:solidFill>
            </a:rPr>
            <a:t>Jan.</a:t>
          </a:r>
        </a:p>
      </dgm:t>
    </dgm:pt>
    <dgm:pt modelId="{B300FD63-018F-DC49-8ABE-997AAB87BB0C}" type="parTrans" cxnId="{05E1B257-3D2D-F045-A59F-0F20D69C0525}">
      <dgm:prSet/>
      <dgm:spPr/>
      <dgm:t>
        <a:bodyPr/>
        <a:lstStyle/>
        <a:p>
          <a:endParaRPr lang="en-US"/>
        </a:p>
      </dgm:t>
    </dgm:pt>
    <dgm:pt modelId="{652CA486-0122-8241-ACB1-138CE82335FB}" type="sibTrans" cxnId="{05E1B257-3D2D-F045-A59F-0F20D69C0525}">
      <dgm:prSet/>
      <dgm:spPr/>
      <dgm:t>
        <a:bodyPr/>
        <a:lstStyle/>
        <a:p>
          <a:endParaRPr lang="en-US"/>
        </a:p>
      </dgm:t>
    </dgm:pt>
    <dgm:pt modelId="{ACE183E5-284A-4747-8CF4-3D1922719ED7}">
      <dgm:prSet phldrT="[Text]" custT="1"/>
      <dgm:spPr>
        <a:solidFill>
          <a:schemeClr val="accent1">
            <a:hueOff val="0"/>
            <a:satOff val="0"/>
            <a:lumOff val="0"/>
            <a:tint val="100000"/>
            <a:shade val="100000"/>
            <a:satMod val="130000"/>
          </a:schemeClr>
        </a:solidFill>
      </dgm:spPr>
      <dgm:t>
        <a:bodyPr/>
        <a:lstStyle/>
        <a:p>
          <a:pPr>
            <a:lnSpc>
              <a:spcPct val="100000"/>
            </a:lnSpc>
            <a:spcAft>
              <a:spcPts val="0"/>
            </a:spcAft>
          </a:pPr>
          <a:endParaRPr lang="en-US" sz="800">
            <a:solidFill>
              <a:schemeClr val="bg1"/>
            </a:solidFill>
          </a:endParaRPr>
        </a:p>
        <a:p>
          <a:pPr>
            <a:lnSpc>
              <a:spcPct val="100000"/>
            </a:lnSpc>
            <a:spcAft>
              <a:spcPts val="0"/>
            </a:spcAft>
          </a:pPr>
          <a:r>
            <a:rPr lang="en-US" sz="800">
              <a:solidFill>
                <a:schemeClr val="bg1"/>
              </a:solidFill>
            </a:rPr>
            <a:t>5. Complete PGP Reflection Form, upload evidence to prepare for Summative Meeting</a:t>
          </a:r>
        </a:p>
        <a:p>
          <a:pPr>
            <a:lnSpc>
              <a:spcPct val="100000"/>
            </a:lnSpc>
            <a:spcAft>
              <a:spcPts val="0"/>
            </a:spcAft>
          </a:pPr>
          <a:r>
            <a:rPr lang="en-US" sz="800">
              <a:solidFill>
                <a:schemeClr val="bg1"/>
              </a:solidFill>
            </a:rPr>
            <a:t>May/June</a:t>
          </a:r>
        </a:p>
      </dgm:t>
    </dgm:pt>
    <dgm:pt modelId="{B20FC5DD-5B0F-C044-8505-D1AFB37DC00C}" type="sibTrans" cxnId="{1A4F814F-76BF-DB48-B3A9-9BACA8A93C00}">
      <dgm:prSet/>
      <dgm:spPr/>
      <dgm:t>
        <a:bodyPr/>
        <a:lstStyle/>
        <a:p>
          <a:endParaRPr lang="en-US"/>
        </a:p>
      </dgm:t>
    </dgm:pt>
    <dgm:pt modelId="{C281DC19-94A5-4A47-BD50-AF4C72DE04B3}" type="parTrans" cxnId="{1A4F814F-76BF-DB48-B3A9-9BACA8A93C00}">
      <dgm:prSet/>
      <dgm:spPr/>
      <dgm:t>
        <a:bodyPr/>
        <a:lstStyle/>
        <a:p>
          <a:endParaRPr lang="en-US"/>
        </a:p>
      </dgm:t>
    </dgm:pt>
    <dgm:pt modelId="{0B0008ED-0AF1-6D47-B464-DE946D7827E1}" type="pres">
      <dgm:prSet presAssocID="{3EB798BB-88E9-0F47-8D19-6D64BCCC61A5}" presName="cycle" presStyleCnt="0">
        <dgm:presLayoutVars>
          <dgm:dir/>
          <dgm:resizeHandles val="exact"/>
        </dgm:presLayoutVars>
      </dgm:prSet>
      <dgm:spPr/>
      <dgm:t>
        <a:bodyPr/>
        <a:lstStyle/>
        <a:p>
          <a:endParaRPr lang="en-US"/>
        </a:p>
      </dgm:t>
    </dgm:pt>
    <dgm:pt modelId="{FF66C216-1FFA-3A47-BC4E-1400ADCD495B}" type="pres">
      <dgm:prSet presAssocID="{C617C182-D99C-754D-A1BF-903043D7C068}" presName="node" presStyleLbl="node1" presStyleIdx="0" presStyleCnt="5" custScaleX="111438" custScaleY="103376">
        <dgm:presLayoutVars>
          <dgm:bulletEnabled val="1"/>
        </dgm:presLayoutVars>
      </dgm:prSet>
      <dgm:spPr/>
      <dgm:t>
        <a:bodyPr/>
        <a:lstStyle/>
        <a:p>
          <a:endParaRPr lang="en-US"/>
        </a:p>
      </dgm:t>
    </dgm:pt>
    <dgm:pt modelId="{5BFDBABD-8352-B34D-88A0-6C295EB2EBEA}" type="pres">
      <dgm:prSet presAssocID="{0E476FC3-49BF-9F49-B27D-EB8516BD9A10}" presName="sibTrans" presStyleLbl="sibTrans2D1" presStyleIdx="0" presStyleCnt="5"/>
      <dgm:spPr/>
      <dgm:t>
        <a:bodyPr/>
        <a:lstStyle/>
        <a:p>
          <a:endParaRPr lang="en-US"/>
        </a:p>
      </dgm:t>
    </dgm:pt>
    <dgm:pt modelId="{DEDA1A79-5D4E-6145-A5C9-1F52E52D13B7}" type="pres">
      <dgm:prSet presAssocID="{0E476FC3-49BF-9F49-B27D-EB8516BD9A10}" presName="connectorText" presStyleLbl="sibTrans2D1" presStyleIdx="0" presStyleCnt="5"/>
      <dgm:spPr/>
      <dgm:t>
        <a:bodyPr/>
        <a:lstStyle/>
        <a:p>
          <a:endParaRPr lang="en-US"/>
        </a:p>
      </dgm:t>
    </dgm:pt>
    <dgm:pt modelId="{750D4C24-8352-3A40-8A88-27E6C6746DAC}" type="pres">
      <dgm:prSet presAssocID="{52577DA5-8D07-5944-B95C-383838B06C2C}" presName="node" presStyleLbl="node1" presStyleIdx="1" presStyleCnt="5" custScaleX="111438" custScaleY="103376">
        <dgm:presLayoutVars>
          <dgm:bulletEnabled val="1"/>
        </dgm:presLayoutVars>
      </dgm:prSet>
      <dgm:spPr/>
      <dgm:t>
        <a:bodyPr/>
        <a:lstStyle/>
        <a:p>
          <a:endParaRPr lang="en-US"/>
        </a:p>
      </dgm:t>
    </dgm:pt>
    <dgm:pt modelId="{BFCC67AD-2B42-FC44-8279-91865B37C26C}" type="pres">
      <dgm:prSet presAssocID="{299526DE-64B7-234A-BC39-FC26C56383A2}" presName="sibTrans" presStyleLbl="sibTrans2D1" presStyleIdx="1" presStyleCnt="5"/>
      <dgm:spPr/>
      <dgm:t>
        <a:bodyPr/>
        <a:lstStyle/>
        <a:p>
          <a:endParaRPr lang="en-US"/>
        </a:p>
      </dgm:t>
    </dgm:pt>
    <dgm:pt modelId="{248ABEDB-D47B-6B4B-927C-3EE1DE5374CB}" type="pres">
      <dgm:prSet presAssocID="{299526DE-64B7-234A-BC39-FC26C56383A2}" presName="connectorText" presStyleLbl="sibTrans2D1" presStyleIdx="1" presStyleCnt="5"/>
      <dgm:spPr/>
      <dgm:t>
        <a:bodyPr/>
        <a:lstStyle/>
        <a:p>
          <a:endParaRPr lang="en-US"/>
        </a:p>
      </dgm:t>
    </dgm:pt>
    <dgm:pt modelId="{982F80F5-FB06-674C-A0D5-7B3BE75F0137}" type="pres">
      <dgm:prSet presAssocID="{81B634BC-DBD0-C244-B0B7-B3CB03F86E00}" presName="node" presStyleLbl="node1" presStyleIdx="2" presStyleCnt="5" custScaleX="111438" custScaleY="103376">
        <dgm:presLayoutVars>
          <dgm:bulletEnabled val="1"/>
        </dgm:presLayoutVars>
      </dgm:prSet>
      <dgm:spPr/>
      <dgm:t>
        <a:bodyPr/>
        <a:lstStyle/>
        <a:p>
          <a:endParaRPr lang="en-US"/>
        </a:p>
      </dgm:t>
    </dgm:pt>
    <dgm:pt modelId="{B828FC90-A780-284D-BCB1-5DDE188240AF}" type="pres">
      <dgm:prSet presAssocID="{60F4361C-EB29-FA43-8DBB-80ED28B5AAF0}" presName="sibTrans" presStyleLbl="sibTrans2D1" presStyleIdx="2" presStyleCnt="5"/>
      <dgm:spPr/>
      <dgm:t>
        <a:bodyPr/>
        <a:lstStyle/>
        <a:p>
          <a:endParaRPr lang="en-US"/>
        </a:p>
      </dgm:t>
    </dgm:pt>
    <dgm:pt modelId="{8283FFF3-E719-CD47-BE83-D5AEB09DDEF9}" type="pres">
      <dgm:prSet presAssocID="{60F4361C-EB29-FA43-8DBB-80ED28B5AAF0}" presName="connectorText" presStyleLbl="sibTrans2D1" presStyleIdx="2" presStyleCnt="5"/>
      <dgm:spPr/>
      <dgm:t>
        <a:bodyPr/>
        <a:lstStyle/>
        <a:p>
          <a:endParaRPr lang="en-US"/>
        </a:p>
      </dgm:t>
    </dgm:pt>
    <dgm:pt modelId="{14C1B270-BAFF-1F46-91AB-FF9F16EDC031}" type="pres">
      <dgm:prSet presAssocID="{C6C038AA-4FEE-524D-81FE-499BCA1B6B89}" presName="node" presStyleLbl="node1" presStyleIdx="3" presStyleCnt="5" custScaleX="111438" custScaleY="103376">
        <dgm:presLayoutVars>
          <dgm:bulletEnabled val="1"/>
        </dgm:presLayoutVars>
      </dgm:prSet>
      <dgm:spPr/>
      <dgm:t>
        <a:bodyPr/>
        <a:lstStyle/>
        <a:p>
          <a:endParaRPr lang="en-US"/>
        </a:p>
      </dgm:t>
    </dgm:pt>
    <dgm:pt modelId="{452D201A-C6B4-634D-B4CB-F174E515618D}" type="pres">
      <dgm:prSet presAssocID="{652CA486-0122-8241-ACB1-138CE82335FB}" presName="sibTrans" presStyleLbl="sibTrans2D1" presStyleIdx="3" presStyleCnt="5"/>
      <dgm:spPr/>
      <dgm:t>
        <a:bodyPr/>
        <a:lstStyle/>
        <a:p>
          <a:endParaRPr lang="en-US"/>
        </a:p>
      </dgm:t>
    </dgm:pt>
    <dgm:pt modelId="{C886A1DB-C1DA-B14E-83F6-71A3ED776617}" type="pres">
      <dgm:prSet presAssocID="{652CA486-0122-8241-ACB1-138CE82335FB}" presName="connectorText" presStyleLbl="sibTrans2D1" presStyleIdx="3" presStyleCnt="5"/>
      <dgm:spPr/>
      <dgm:t>
        <a:bodyPr/>
        <a:lstStyle/>
        <a:p>
          <a:endParaRPr lang="en-US"/>
        </a:p>
      </dgm:t>
    </dgm:pt>
    <dgm:pt modelId="{C66215B8-C02D-AC42-82D8-43F05FA674CA}" type="pres">
      <dgm:prSet presAssocID="{ACE183E5-284A-4747-8CF4-3D1922719ED7}" presName="node" presStyleLbl="node1" presStyleIdx="4" presStyleCnt="5" custScaleX="124970" custScaleY="118582" custRadScaleRad="100791" custRadScaleInc="3709">
        <dgm:presLayoutVars>
          <dgm:bulletEnabled val="1"/>
        </dgm:presLayoutVars>
      </dgm:prSet>
      <dgm:spPr/>
      <dgm:t>
        <a:bodyPr/>
        <a:lstStyle/>
        <a:p>
          <a:endParaRPr lang="en-US"/>
        </a:p>
      </dgm:t>
    </dgm:pt>
    <dgm:pt modelId="{724264F7-5C57-FC40-A917-CEE7BA7964A1}" type="pres">
      <dgm:prSet presAssocID="{B20FC5DD-5B0F-C044-8505-D1AFB37DC00C}" presName="sibTrans" presStyleLbl="sibTrans2D1" presStyleIdx="4" presStyleCnt="5"/>
      <dgm:spPr/>
      <dgm:t>
        <a:bodyPr/>
        <a:lstStyle/>
        <a:p>
          <a:endParaRPr lang="en-US"/>
        </a:p>
      </dgm:t>
    </dgm:pt>
    <dgm:pt modelId="{AD217C76-EA46-CC40-9885-D8509E82C490}" type="pres">
      <dgm:prSet presAssocID="{B20FC5DD-5B0F-C044-8505-D1AFB37DC00C}" presName="connectorText" presStyleLbl="sibTrans2D1" presStyleIdx="4" presStyleCnt="5"/>
      <dgm:spPr/>
      <dgm:t>
        <a:bodyPr/>
        <a:lstStyle/>
        <a:p>
          <a:endParaRPr lang="en-US"/>
        </a:p>
      </dgm:t>
    </dgm:pt>
  </dgm:ptLst>
  <dgm:cxnLst>
    <dgm:cxn modelId="{A5455E49-DB10-448F-8522-A1E0FA911A6C}" type="presOf" srcId="{0E476FC3-49BF-9F49-B27D-EB8516BD9A10}" destId="{DEDA1A79-5D4E-6145-A5C9-1F52E52D13B7}" srcOrd="1" destOrd="0" presId="urn:microsoft.com/office/officeart/2005/8/layout/cycle2"/>
    <dgm:cxn modelId="{40BA73AD-1DD3-43CA-A7B5-51AB1DCDBBAC}" type="presOf" srcId="{0E476FC3-49BF-9F49-B27D-EB8516BD9A10}" destId="{5BFDBABD-8352-B34D-88A0-6C295EB2EBEA}" srcOrd="0" destOrd="0" presId="urn:microsoft.com/office/officeart/2005/8/layout/cycle2"/>
    <dgm:cxn modelId="{84303445-D4D0-4C60-9890-A9AABE516DE7}" type="presOf" srcId="{C6C038AA-4FEE-524D-81FE-499BCA1B6B89}" destId="{14C1B270-BAFF-1F46-91AB-FF9F16EDC031}" srcOrd="0" destOrd="0" presId="urn:microsoft.com/office/officeart/2005/8/layout/cycle2"/>
    <dgm:cxn modelId="{EF45C691-462E-4DF8-BA90-831C7820E159}" type="presOf" srcId="{652CA486-0122-8241-ACB1-138CE82335FB}" destId="{C886A1DB-C1DA-B14E-83F6-71A3ED776617}" srcOrd="1" destOrd="0" presId="urn:microsoft.com/office/officeart/2005/8/layout/cycle2"/>
    <dgm:cxn modelId="{C5FCE3A8-1920-42EB-87E9-A0D81836F94C}" type="presOf" srcId="{B20FC5DD-5B0F-C044-8505-D1AFB37DC00C}" destId="{724264F7-5C57-FC40-A917-CEE7BA7964A1}" srcOrd="0" destOrd="0" presId="urn:microsoft.com/office/officeart/2005/8/layout/cycle2"/>
    <dgm:cxn modelId="{ED6C39D1-6DB4-427B-9203-E31355E5AAF2}" type="presOf" srcId="{299526DE-64B7-234A-BC39-FC26C56383A2}" destId="{BFCC67AD-2B42-FC44-8279-91865B37C26C}" srcOrd="0" destOrd="0" presId="urn:microsoft.com/office/officeart/2005/8/layout/cycle2"/>
    <dgm:cxn modelId="{974C9ABC-069A-4DA5-BC00-8324C983D39F}" type="presOf" srcId="{B20FC5DD-5B0F-C044-8505-D1AFB37DC00C}" destId="{AD217C76-EA46-CC40-9885-D8509E82C490}" srcOrd="1" destOrd="0" presId="urn:microsoft.com/office/officeart/2005/8/layout/cycle2"/>
    <dgm:cxn modelId="{6454855F-F283-4583-B75B-69C3F9746680}" type="presOf" srcId="{C617C182-D99C-754D-A1BF-903043D7C068}" destId="{FF66C216-1FFA-3A47-BC4E-1400ADCD495B}" srcOrd="0" destOrd="0" presId="urn:microsoft.com/office/officeart/2005/8/layout/cycle2"/>
    <dgm:cxn modelId="{73D98A25-4501-40DC-ACD8-743CB3FCAA0B}" type="presOf" srcId="{ACE183E5-284A-4747-8CF4-3D1922719ED7}" destId="{C66215B8-C02D-AC42-82D8-43F05FA674CA}" srcOrd="0" destOrd="0" presId="urn:microsoft.com/office/officeart/2005/8/layout/cycle2"/>
    <dgm:cxn modelId="{1A4F814F-76BF-DB48-B3A9-9BACA8A93C00}" srcId="{3EB798BB-88E9-0F47-8D19-6D64BCCC61A5}" destId="{ACE183E5-284A-4747-8CF4-3D1922719ED7}" srcOrd="4" destOrd="0" parTransId="{C281DC19-94A5-4A47-BD50-AF4C72DE04B3}" sibTransId="{B20FC5DD-5B0F-C044-8505-D1AFB37DC00C}"/>
    <dgm:cxn modelId="{1B316ED7-5253-47DF-B0E0-AC6DD2676FB4}" type="presOf" srcId="{60F4361C-EB29-FA43-8DBB-80ED28B5AAF0}" destId="{8283FFF3-E719-CD47-BE83-D5AEB09DDEF9}" srcOrd="1" destOrd="0" presId="urn:microsoft.com/office/officeart/2005/8/layout/cycle2"/>
    <dgm:cxn modelId="{DB129CA2-F081-4869-B9D7-BFEA29C3F121}" type="presOf" srcId="{299526DE-64B7-234A-BC39-FC26C56383A2}" destId="{248ABEDB-D47B-6B4B-927C-3EE1DE5374CB}" srcOrd="1" destOrd="0" presId="urn:microsoft.com/office/officeart/2005/8/layout/cycle2"/>
    <dgm:cxn modelId="{2342862F-9C67-4681-932B-FC3C7BB2864D}" type="presOf" srcId="{652CA486-0122-8241-ACB1-138CE82335FB}" destId="{452D201A-C6B4-634D-B4CB-F174E515618D}" srcOrd="0" destOrd="0" presId="urn:microsoft.com/office/officeart/2005/8/layout/cycle2"/>
    <dgm:cxn modelId="{4D7B55BB-EA07-4276-B853-6398BB20874A}" type="presOf" srcId="{52577DA5-8D07-5944-B95C-383838B06C2C}" destId="{750D4C24-8352-3A40-8A88-27E6C6746DAC}" srcOrd="0" destOrd="0" presId="urn:microsoft.com/office/officeart/2005/8/layout/cycle2"/>
    <dgm:cxn modelId="{0381C0DD-95DD-0D4E-B563-D60F32D59687}" srcId="{3EB798BB-88E9-0F47-8D19-6D64BCCC61A5}" destId="{C617C182-D99C-754D-A1BF-903043D7C068}" srcOrd="0" destOrd="0" parTransId="{FBA47851-89A0-CE41-99F9-2F3FAEE3F326}" sibTransId="{0E476FC3-49BF-9F49-B27D-EB8516BD9A10}"/>
    <dgm:cxn modelId="{A35198F1-F6FC-420C-BECA-17879554B913}" type="presOf" srcId="{81B634BC-DBD0-C244-B0B7-B3CB03F86E00}" destId="{982F80F5-FB06-674C-A0D5-7B3BE75F0137}" srcOrd="0" destOrd="0" presId="urn:microsoft.com/office/officeart/2005/8/layout/cycle2"/>
    <dgm:cxn modelId="{05E1B257-3D2D-F045-A59F-0F20D69C0525}" srcId="{3EB798BB-88E9-0F47-8D19-6D64BCCC61A5}" destId="{C6C038AA-4FEE-524D-81FE-499BCA1B6B89}" srcOrd="3" destOrd="0" parTransId="{B300FD63-018F-DC49-8ABE-997AAB87BB0C}" sibTransId="{652CA486-0122-8241-ACB1-138CE82335FB}"/>
    <dgm:cxn modelId="{FE9A5E84-5C1A-40D8-94E9-437BD31B6980}" type="presOf" srcId="{60F4361C-EB29-FA43-8DBB-80ED28B5AAF0}" destId="{B828FC90-A780-284D-BCB1-5DDE188240AF}" srcOrd="0" destOrd="0" presId="urn:microsoft.com/office/officeart/2005/8/layout/cycle2"/>
    <dgm:cxn modelId="{4EBF62B4-32B3-094A-877E-DA92947F4ACB}" srcId="{3EB798BB-88E9-0F47-8D19-6D64BCCC61A5}" destId="{81B634BC-DBD0-C244-B0B7-B3CB03F86E00}" srcOrd="2" destOrd="0" parTransId="{1B936B7D-9DDD-954F-818B-2651ED8DA458}" sibTransId="{60F4361C-EB29-FA43-8DBB-80ED28B5AAF0}"/>
    <dgm:cxn modelId="{1558D619-B41B-F941-8087-11C70C057DF5}" srcId="{3EB798BB-88E9-0F47-8D19-6D64BCCC61A5}" destId="{52577DA5-8D07-5944-B95C-383838B06C2C}" srcOrd="1" destOrd="0" parTransId="{11184DB6-C0D6-454E-97EB-CB95B8D54B42}" sibTransId="{299526DE-64B7-234A-BC39-FC26C56383A2}"/>
    <dgm:cxn modelId="{854884DC-C1C1-4234-B57E-632CF0F13134}" type="presOf" srcId="{3EB798BB-88E9-0F47-8D19-6D64BCCC61A5}" destId="{0B0008ED-0AF1-6D47-B464-DE946D7827E1}" srcOrd="0" destOrd="0" presId="urn:microsoft.com/office/officeart/2005/8/layout/cycle2"/>
    <dgm:cxn modelId="{DA5EC14D-D0A6-4A05-9821-E986D7AE184C}" type="presParOf" srcId="{0B0008ED-0AF1-6D47-B464-DE946D7827E1}" destId="{FF66C216-1FFA-3A47-BC4E-1400ADCD495B}" srcOrd="0" destOrd="0" presId="urn:microsoft.com/office/officeart/2005/8/layout/cycle2"/>
    <dgm:cxn modelId="{86EF73EE-BD4C-4C35-8639-3058E80981E8}" type="presParOf" srcId="{0B0008ED-0AF1-6D47-B464-DE946D7827E1}" destId="{5BFDBABD-8352-B34D-88A0-6C295EB2EBEA}" srcOrd="1" destOrd="0" presId="urn:microsoft.com/office/officeart/2005/8/layout/cycle2"/>
    <dgm:cxn modelId="{874085F6-E3B3-491B-A799-3EFC4F96C9E3}" type="presParOf" srcId="{5BFDBABD-8352-B34D-88A0-6C295EB2EBEA}" destId="{DEDA1A79-5D4E-6145-A5C9-1F52E52D13B7}" srcOrd="0" destOrd="0" presId="urn:microsoft.com/office/officeart/2005/8/layout/cycle2"/>
    <dgm:cxn modelId="{1A478903-CA9C-4731-BA79-9FEB15E898D7}" type="presParOf" srcId="{0B0008ED-0AF1-6D47-B464-DE946D7827E1}" destId="{750D4C24-8352-3A40-8A88-27E6C6746DAC}" srcOrd="2" destOrd="0" presId="urn:microsoft.com/office/officeart/2005/8/layout/cycle2"/>
    <dgm:cxn modelId="{538D21D7-3A47-4122-B5C5-26602D19CF33}" type="presParOf" srcId="{0B0008ED-0AF1-6D47-B464-DE946D7827E1}" destId="{BFCC67AD-2B42-FC44-8279-91865B37C26C}" srcOrd="3" destOrd="0" presId="urn:microsoft.com/office/officeart/2005/8/layout/cycle2"/>
    <dgm:cxn modelId="{019F0CD6-9FE2-4DD9-B8FE-407FB52EB766}" type="presParOf" srcId="{BFCC67AD-2B42-FC44-8279-91865B37C26C}" destId="{248ABEDB-D47B-6B4B-927C-3EE1DE5374CB}" srcOrd="0" destOrd="0" presId="urn:microsoft.com/office/officeart/2005/8/layout/cycle2"/>
    <dgm:cxn modelId="{8069CA64-388B-495B-9E79-C31103A19F81}" type="presParOf" srcId="{0B0008ED-0AF1-6D47-B464-DE946D7827E1}" destId="{982F80F5-FB06-674C-A0D5-7B3BE75F0137}" srcOrd="4" destOrd="0" presId="urn:microsoft.com/office/officeart/2005/8/layout/cycle2"/>
    <dgm:cxn modelId="{E94E7E08-9433-4741-AB9D-29F923C1AD7E}" type="presParOf" srcId="{0B0008ED-0AF1-6D47-B464-DE946D7827E1}" destId="{B828FC90-A780-284D-BCB1-5DDE188240AF}" srcOrd="5" destOrd="0" presId="urn:microsoft.com/office/officeart/2005/8/layout/cycle2"/>
    <dgm:cxn modelId="{42753FDD-5AF6-4185-9ABF-69C218AC518F}" type="presParOf" srcId="{B828FC90-A780-284D-BCB1-5DDE188240AF}" destId="{8283FFF3-E719-CD47-BE83-D5AEB09DDEF9}" srcOrd="0" destOrd="0" presId="urn:microsoft.com/office/officeart/2005/8/layout/cycle2"/>
    <dgm:cxn modelId="{B3834E61-6420-44D4-BDE9-8010FDCBFB77}" type="presParOf" srcId="{0B0008ED-0AF1-6D47-B464-DE946D7827E1}" destId="{14C1B270-BAFF-1F46-91AB-FF9F16EDC031}" srcOrd="6" destOrd="0" presId="urn:microsoft.com/office/officeart/2005/8/layout/cycle2"/>
    <dgm:cxn modelId="{2A53582C-841C-4463-9F41-5C8DCAD5AB1D}" type="presParOf" srcId="{0B0008ED-0AF1-6D47-B464-DE946D7827E1}" destId="{452D201A-C6B4-634D-B4CB-F174E515618D}" srcOrd="7" destOrd="0" presId="urn:microsoft.com/office/officeart/2005/8/layout/cycle2"/>
    <dgm:cxn modelId="{1CC70C14-E544-4CF4-9C9B-C8696358AD2E}" type="presParOf" srcId="{452D201A-C6B4-634D-B4CB-F174E515618D}" destId="{C886A1DB-C1DA-B14E-83F6-71A3ED776617}" srcOrd="0" destOrd="0" presId="urn:microsoft.com/office/officeart/2005/8/layout/cycle2"/>
    <dgm:cxn modelId="{F61514B5-F89D-43DE-A06D-4EFB93B2DC95}" type="presParOf" srcId="{0B0008ED-0AF1-6D47-B464-DE946D7827E1}" destId="{C66215B8-C02D-AC42-82D8-43F05FA674CA}" srcOrd="8" destOrd="0" presId="urn:microsoft.com/office/officeart/2005/8/layout/cycle2"/>
    <dgm:cxn modelId="{F82DD99B-A78D-44D6-8AF9-E394CC8021CD}" type="presParOf" srcId="{0B0008ED-0AF1-6D47-B464-DE946D7827E1}" destId="{724264F7-5C57-FC40-A917-CEE7BA7964A1}" srcOrd="9" destOrd="0" presId="urn:microsoft.com/office/officeart/2005/8/layout/cycle2"/>
    <dgm:cxn modelId="{1191B48A-DBAD-4147-9705-44B936ED61DE}" type="presParOf" srcId="{724264F7-5C57-FC40-A917-CEE7BA7964A1}" destId="{AD217C76-EA46-CC40-9885-D8509E82C490}" srcOrd="0" destOrd="0" presId="urn:microsoft.com/office/officeart/2005/8/layout/cycle2"/>
  </dgm:cxnLst>
  <dgm:bg/>
  <dgm:whole/>
  <dgm:extLst>
    <a:ext uri="http://schemas.microsoft.com/office/drawing/2008/diagram">
      <dsp:dataModelExt xmlns:dsp="http://schemas.microsoft.com/office/drawing/2008/diagram" relId="rId4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CA360FEA-11A3-F04F-AE05-69185D2282B2}" type="doc">
      <dgm:prSet loTypeId="urn:microsoft.com/office/officeart/2005/8/layout/cycle3" loCatId="" qsTypeId="urn:microsoft.com/office/officeart/2005/8/quickstyle/simple4" qsCatId="simple" csTypeId="urn:microsoft.com/office/officeart/2005/8/colors/colorful3" csCatId="colorful" phldr="1"/>
      <dgm:spPr/>
      <dgm:t>
        <a:bodyPr/>
        <a:lstStyle/>
        <a:p>
          <a:endParaRPr lang="en-US"/>
        </a:p>
      </dgm:t>
    </dgm:pt>
    <dgm:pt modelId="{4B33939C-BFE3-A244-AC9E-EDE3582E7E42}">
      <dgm:prSet phldrT="[Text]"/>
      <dgm:spPr/>
      <dgm:t>
        <a:bodyPr/>
        <a:lstStyle/>
        <a:p>
          <a:r>
            <a:rPr lang="en-US">
              <a:solidFill>
                <a:schemeClr val="tx1"/>
              </a:solidFill>
            </a:rPr>
            <a:t>Evaluation Planning </a:t>
          </a:r>
        </a:p>
        <a:p>
          <a:r>
            <a:rPr lang="en-US">
              <a:solidFill>
                <a:schemeClr val="tx1"/>
              </a:solidFill>
            </a:rPr>
            <a:t>Sept/Oct</a:t>
          </a:r>
        </a:p>
      </dgm:t>
    </dgm:pt>
    <dgm:pt modelId="{C90BC950-9EAB-3449-BCC8-EC120BA57EAD}" type="parTrans" cxnId="{A3AA4C4F-9115-E740-9783-093EC447637F}">
      <dgm:prSet/>
      <dgm:spPr/>
      <dgm:t>
        <a:bodyPr/>
        <a:lstStyle/>
        <a:p>
          <a:endParaRPr lang="en-US"/>
        </a:p>
      </dgm:t>
    </dgm:pt>
    <dgm:pt modelId="{FC40B061-F4F0-5544-913D-377517EC554B}" type="sibTrans" cxnId="{A3AA4C4F-9115-E740-9783-093EC447637F}">
      <dgm:prSet/>
      <dgm:spPr/>
      <dgm:t>
        <a:bodyPr/>
        <a:lstStyle/>
        <a:p>
          <a:endParaRPr lang="en-US"/>
        </a:p>
      </dgm:t>
    </dgm:pt>
    <dgm:pt modelId="{E8D6D0C3-037C-5749-9880-59627A8714EC}">
      <dgm:prSet phldrT="[Text]"/>
      <dgm:spPr>
        <a:solidFill>
          <a:schemeClr val="accent6">
            <a:lumMod val="60000"/>
            <a:lumOff val="40000"/>
          </a:schemeClr>
        </a:solidFill>
      </dgm:spPr>
      <dgm:t>
        <a:bodyPr/>
        <a:lstStyle/>
        <a:p>
          <a:r>
            <a:rPr lang="en-US">
              <a:solidFill>
                <a:srgbClr val="000000"/>
              </a:solidFill>
            </a:rPr>
            <a:t>Evidence gathering Oct-Jan</a:t>
          </a:r>
        </a:p>
      </dgm:t>
    </dgm:pt>
    <dgm:pt modelId="{370A980A-A750-B242-874B-2E6614A25957}" type="parTrans" cxnId="{9A0A1027-2D84-1348-A49B-E33C60904B50}">
      <dgm:prSet/>
      <dgm:spPr/>
      <dgm:t>
        <a:bodyPr/>
        <a:lstStyle/>
        <a:p>
          <a:endParaRPr lang="en-US"/>
        </a:p>
      </dgm:t>
    </dgm:pt>
    <dgm:pt modelId="{3AD6653C-22F9-4C45-A401-8552F5AB9BBF}" type="sibTrans" cxnId="{9A0A1027-2D84-1348-A49B-E33C60904B50}">
      <dgm:prSet/>
      <dgm:spPr/>
      <dgm:t>
        <a:bodyPr/>
        <a:lstStyle/>
        <a:p>
          <a:endParaRPr lang="en-US"/>
        </a:p>
      </dgm:t>
    </dgm:pt>
    <dgm:pt modelId="{51F45E44-7ED7-E247-9169-E3F0C66F9C93}">
      <dgm:prSet phldrT="[Text]"/>
      <dgm:spPr>
        <a:solidFill>
          <a:srgbClr val="FFFF00"/>
        </a:solidFill>
      </dgm:spPr>
      <dgm:t>
        <a:bodyPr/>
        <a:lstStyle/>
        <a:p>
          <a:r>
            <a:rPr lang="en-US">
              <a:solidFill>
                <a:srgbClr val="000000"/>
              </a:solidFill>
            </a:rPr>
            <a:t>PGP reflection and Artifact Review </a:t>
          </a:r>
        </a:p>
        <a:p>
          <a:r>
            <a:rPr lang="en-US">
              <a:solidFill>
                <a:srgbClr val="000000"/>
              </a:solidFill>
            </a:rPr>
            <a:t>May</a:t>
          </a:r>
        </a:p>
      </dgm:t>
    </dgm:pt>
    <dgm:pt modelId="{8DA3315F-E8B4-DF4B-8790-309283BF82E3}" type="parTrans" cxnId="{6CD04FB6-B148-1A45-97EC-03EA0E431E1C}">
      <dgm:prSet/>
      <dgm:spPr/>
      <dgm:t>
        <a:bodyPr/>
        <a:lstStyle/>
        <a:p>
          <a:endParaRPr lang="en-US"/>
        </a:p>
      </dgm:t>
    </dgm:pt>
    <dgm:pt modelId="{AD428181-C2B1-7B4E-A8E4-C5FA20305F66}" type="sibTrans" cxnId="{6CD04FB6-B148-1A45-97EC-03EA0E431E1C}">
      <dgm:prSet/>
      <dgm:spPr/>
      <dgm:t>
        <a:bodyPr/>
        <a:lstStyle/>
        <a:p>
          <a:endParaRPr lang="en-US"/>
        </a:p>
      </dgm:t>
    </dgm:pt>
    <dgm:pt modelId="{DA97DEC7-F340-0E40-820D-E63EB980A51B}">
      <dgm:prSet phldrT="[Text]"/>
      <dgm:spPr/>
      <dgm:t>
        <a:bodyPr/>
        <a:lstStyle/>
        <a:p>
          <a:r>
            <a:rPr lang="en-US">
              <a:solidFill>
                <a:srgbClr val="000000"/>
              </a:solidFill>
            </a:rPr>
            <a:t>Summative Meeting May/June</a:t>
          </a:r>
        </a:p>
      </dgm:t>
    </dgm:pt>
    <dgm:pt modelId="{BF9426B2-1FB6-EF46-84B9-EE68AA2D0C93}" type="parTrans" cxnId="{ED73372F-8D3D-A540-B925-823384B59A75}">
      <dgm:prSet/>
      <dgm:spPr/>
      <dgm:t>
        <a:bodyPr/>
        <a:lstStyle/>
        <a:p>
          <a:endParaRPr lang="en-US"/>
        </a:p>
      </dgm:t>
    </dgm:pt>
    <dgm:pt modelId="{172A21AC-0A9D-AF45-9393-83015E690C13}" type="sibTrans" cxnId="{ED73372F-8D3D-A540-B925-823384B59A75}">
      <dgm:prSet/>
      <dgm:spPr/>
      <dgm:t>
        <a:bodyPr/>
        <a:lstStyle/>
        <a:p>
          <a:endParaRPr lang="en-US"/>
        </a:p>
      </dgm:t>
    </dgm:pt>
    <dgm:pt modelId="{384485F3-6F1C-EA4A-8A34-B26CF86AE927}">
      <dgm:prSet phldrT="[Text]"/>
      <dgm:spPr/>
      <dgm:t>
        <a:bodyPr/>
        <a:lstStyle/>
        <a:p>
          <a:r>
            <a:rPr lang="en-US">
              <a:solidFill>
                <a:srgbClr val="000000"/>
              </a:solidFill>
            </a:rPr>
            <a:t>Mid-Year Check-in, modify if necessary Jan</a:t>
          </a:r>
        </a:p>
      </dgm:t>
    </dgm:pt>
    <dgm:pt modelId="{53216CD6-0683-D144-9370-7DFA502BEE2E}" type="parTrans" cxnId="{44AD7061-0D29-8140-A254-2A8DC3B8B2CE}">
      <dgm:prSet/>
      <dgm:spPr/>
      <dgm:t>
        <a:bodyPr/>
        <a:lstStyle/>
        <a:p>
          <a:endParaRPr lang="en-US"/>
        </a:p>
      </dgm:t>
    </dgm:pt>
    <dgm:pt modelId="{0A717E70-AAE1-A342-B47F-7EFB44FD7470}" type="sibTrans" cxnId="{44AD7061-0D29-8140-A254-2A8DC3B8B2CE}">
      <dgm:prSet/>
      <dgm:spPr/>
      <dgm:t>
        <a:bodyPr/>
        <a:lstStyle/>
        <a:p>
          <a:endParaRPr lang="en-US"/>
        </a:p>
      </dgm:t>
    </dgm:pt>
    <dgm:pt modelId="{97144A4C-8BDF-3B40-8758-7611C9122353}">
      <dgm:prSet phldrT="[Text]"/>
      <dgm:spPr/>
      <dgm:t>
        <a:bodyPr/>
        <a:lstStyle/>
        <a:p>
          <a:r>
            <a:rPr lang="en-US">
              <a:solidFill>
                <a:srgbClr val="000000"/>
              </a:solidFill>
            </a:rPr>
            <a:t>Evidence gathering Jan-May</a:t>
          </a:r>
        </a:p>
      </dgm:t>
    </dgm:pt>
    <dgm:pt modelId="{C3A13A1C-BEA2-3741-99ED-932C52B4D80E}" type="parTrans" cxnId="{51B8BD67-65BF-074E-B276-1B7A2DB96A78}">
      <dgm:prSet/>
      <dgm:spPr/>
      <dgm:t>
        <a:bodyPr/>
        <a:lstStyle/>
        <a:p>
          <a:endParaRPr lang="en-US"/>
        </a:p>
      </dgm:t>
    </dgm:pt>
    <dgm:pt modelId="{DFDC82B1-3B75-084D-B2EF-76B2DAB0B677}" type="sibTrans" cxnId="{51B8BD67-65BF-074E-B276-1B7A2DB96A78}">
      <dgm:prSet/>
      <dgm:spPr/>
      <dgm:t>
        <a:bodyPr/>
        <a:lstStyle/>
        <a:p>
          <a:endParaRPr lang="en-US"/>
        </a:p>
      </dgm:t>
    </dgm:pt>
    <dgm:pt modelId="{4D0C4535-EE27-A049-96FC-FBE2FF2ECFAF}" type="pres">
      <dgm:prSet presAssocID="{CA360FEA-11A3-F04F-AE05-69185D2282B2}" presName="Name0" presStyleCnt="0">
        <dgm:presLayoutVars>
          <dgm:dir/>
          <dgm:resizeHandles val="exact"/>
        </dgm:presLayoutVars>
      </dgm:prSet>
      <dgm:spPr/>
      <dgm:t>
        <a:bodyPr/>
        <a:lstStyle/>
        <a:p>
          <a:endParaRPr lang="en-US"/>
        </a:p>
      </dgm:t>
    </dgm:pt>
    <dgm:pt modelId="{C30A8E47-D5E4-FF40-B2B7-1741B4F11589}" type="pres">
      <dgm:prSet presAssocID="{CA360FEA-11A3-F04F-AE05-69185D2282B2}" presName="cycle" presStyleCnt="0"/>
      <dgm:spPr/>
    </dgm:pt>
    <dgm:pt modelId="{5DBB04AC-579E-C24D-B101-F97C5BFA46D0}" type="pres">
      <dgm:prSet presAssocID="{4B33939C-BFE3-A244-AC9E-EDE3582E7E42}" presName="nodeFirstNode" presStyleLbl="node1" presStyleIdx="0" presStyleCnt="6">
        <dgm:presLayoutVars>
          <dgm:bulletEnabled val="1"/>
        </dgm:presLayoutVars>
      </dgm:prSet>
      <dgm:spPr/>
      <dgm:t>
        <a:bodyPr/>
        <a:lstStyle/>
        <a:p>
          <a:endParaRPr lang="en-US"/>
        </a:p>
      </dgm:t>
    </dgm:pt>
    <dgm:pt modelId="{9A7392E4-78F2-8847-AF3E-C9B30DFCCE3C}" type="pres">
      <dgm:prSet presAssocID="{FC40B061-F4F0-5544-913D-377517EC554B}" presName="sibTransFirstNode" presStyleLbl="bgShp" presStyleIdx="0" presStyleCnt="1"/>
      <dgm:spPr/>
      <dgm:t>
        <a:bodyPr/>
        <a:lstStyle/>
        <a:p>
          <a:endParaRPr lang="en-US"/>
        </a:p>
      </dgm:t>
    </dgm:pt>
    <dgm:pt modelId="{5398A790-1C2A-B942-A00C-7AD92B893D65}" type="pres">
      <dgm:prSet presAssocID="{E8D6D0C3-037C-5749-9880-59627A8714EC}" presName="nodeFollowingNodes" presStyleLbl="node1" presStyleIdx="1" presStyleCnt="6" custRadScaleRad="104447" custRadScaleInc="724">
        <dgm:presLayoutVars>
          <dgm:bulletEnabled val="1"/>
        </dgm:presLayoutVars>
      </dgm:prSet>
      <dgm:spPr/>
      <dgm:t>
        <a:bodyPr/>
        <a:lstStyle/>
        <a:p>
          <a:endParaRPr lang="en-US"/>
        </a:p>
      </dgm:t>
    </dgm:pt>
    <dgm:pt modelId="{3E2DE4F0-1AA3-EA44-B8D5-0353DFDAF357}" type="pres">
      <dgm:prSet presAssocID="{384485F3-6F1C-EA4A-8A34-B26CF86AE927}" presName="nodeFollowingNodes" presStyleLbl="node1" presStyleIdx="2" presStyleCnt="6">
        <dgm:presLayoutVars>
          <dgm:bulletEnabled val="1"/>
        </dgm:presLayoutVars>
      </dgm:prSet>
      <dgm:spPr/>
      <dgm:t>
        <a:bodyPr/>
        <a:lstStyle/>
        <a:p>
          <a:endParaRPr lang="en-US"/>
        </a:p>
      </dgm:t>
    </dgm:pt>
    <dgm:pt modelId="{CF447C74-5612-F745-8FC1-CD669BBFDFA1}" type="pres">
      <dgm:prSet presAssocID="{97144A4C-8BDF-3B40-8758-7611C9122353}" presName="nodeFollowingNodes" presStyleLbl="node1" presStyleIdx="3" presStyleCnt="6">
        <dgm:presLayoutVars>
          <dgm:bulletEnabled val="1"/>
        </dgm:presLayoutVars>
      </dgm:prSet>
      <dgm:spPr/>
      <dgm:t>
        <a:bodyPr/>
        <a:lstStyle/>
        <a:p>
          <a:endParaRPr lang="en-US"/>
        </a:p>
      </dgm:t>
    </dgm:pt>
    <dgm:pt modelId="{EA095806-14E5-2548-B961-F3A89BB68273}" type="pres">
      <dgm:prSet presAssocID="{51F45E44-7ED7-E247-9169-E3F0C66F9C93}" presName="nodeFollowingNodes" presStyleLbl="node1" presStyleIdx="4" presStyleCnt="6">
        <dgm:presLayoutVars>
          <dgm:bulletEnabled val="1"/>
        </dgm:presLayoutVars>
      </dgm:prSet>
      <dgm:spPr/>
      <dgm:t>
        <a:bodyPr/>
        <a:lstStyle/>
        <a:p>
          <a:endParaRPr lang="en-US"/>
        </a:p>
      </dgm:t>
    </dgm:pt>
    <dgm:pt modelId="{AF08D964-32C7-C145-AA30-23A628029E4B}" type="pres">
      <dgm:prSet presAssocID="{DA97DEC7-F340-0E40-820D-E63EB980A51B}" presName="nodeFollowingNodes" presStyleLbl="node1" presStyleIdx="5" presStyleCnt="6">
        <dgm:presLayoutVars>
          <dgm:bulletEnabled val="1"/>
        </dgm:presLayoutVars>
      </dgm:prSet>
      <dgm:spPr/>
      <dgm:t>
        <a:bodyPr/>
        <a:lstStyle/>
        <a:p>
          <a:endParaRPr lang="en-US"/>
        </a:p>
      </dgm:t>
    </dgm:pt>
  </dgm:ptLst>
  <dgm:cxnLst>
    <dgm:cxn modelId="{CD0B415D-33B2-499A-AB93-6EA31B21075C}" type="presOf" srcId="{DA97DEC7-F340-0E40-820D-E63EB980A51B}" destId="{AF08D964-32C7-C145-AA30-23A628029E4B}" srcOrd="0" destOrd="0" presId="urn:microsoft.com/office/officeart/2005/8/layout/cycle3"/>
    <dgm:cxn modelId="{1CB69C72-02D3-4131-96F2-A17A9A307F87}" type="presOf" srcId="{384485F3-6F1C-EA4A-8A34-B26CF86AE927}" destId="{3E2DE4F0-1AA3-EA44-B8D5-0353DFDAF357}" srcOrd="0" destOrd="0" presId="urn:microsoft.com/office/officeart/2005/8/layout/cycle3"/>
    <dgm:cxn modelId="{F46483E4-6900-4BD5-8608-B37A7F449852}" type="presOf" srcId="{CA360FEA-11A3-F04F-AE05-69185D2282B2}" destId="{4D0C4535-EE27-A049-96FC-FBE2FF2ECFAF}" srcOrd="0" destOrd="0" presId="urn:microsoft.com/office/officeart/2005/8/layout/cycle3"/>
    <dgm:cxn modelId="{ED73372F-8D3D-A540-B925-823384B59A75}" srcId="{CA360FEA-11A3-F04F-AE05-69185D2282B2}" destId="{DA97DEC7-F340-0E40-820D-E63EB980A51B}" srcOrd="5" destOrd="0" parTransId="{BF9426B2-1FB6-EF46-84B9-EE68AA2D0C93}" sibTransId="{172A21AC-0A9D-AF45-9393-83015E690C13}"/>
    <dgm:cxn modelId="{706CFC72-DEEB-43A5-A726-F07DB47A2929}" type="presOf" srcId="{FC40B061-F4F0-5544-913D-377517EC554B}" destId="{9A7392E4-78F2-8847-AF3E-C9B30DFCCE3C}" srcOrd="0" destOrd="0" presId="urn:microsoft.com/office/officeart/2005/8/layout/cycle3"/>
    <dgm:cxn modelId="{28B07C81-48BF-47D1-B51F-B440CEFF3B7B}" type="presOf" srcId="{97144A4C-8BDF-3B40-8758-7611C9122353}" destId="{CF447C74-5612-F745-8FC1-CD669BBFDFA1}" srcOrd="0" destOrd="0" presId="urn:microsoft.com/office/officeart/2005/8/layout/cycle3"/>
    <dgm:cxn modelId="{61FF8B59-4751-4EAB-92E7-ED7275DB44B5}" type="presOf" srcId="{4B33939C-BFE3-A244-AC9E-EDE3582E7E42}" destId="{5DBB04AC-579E-C24D-B101-F97C5BFA46D0}" srcOrd="0" destOrd="0" presId="urn:microsoft.com/office/officeart/2005/8/layout/cycle3"/>
    <dgm:cxn modelId="{9A0A1027-2D84-1348-A49B-E33C60904B50}" srcId="{CA360FEA-11A3-F04F-AE05-69185D2282B2}" destId="{E8D6D0C3-037C-5749-9880-59627A8714EC}" srcOrd="1" destOrd="0" parTransId="{370A980A-A750-B242-874B-2E6614A25957}" sibTransId="{3AD6653C-22F9-4C45-A401-8552F5AB9BBF}"/>
    <dgm:cxn modelId="{44AD7061-0D29-8140-A254-2A8DC3B8B2CE}" srcId="{CA360FEA-11A3-F04F-AE05-69185D2282B2}" destId="{384485F3-6F1C-EA4A-8A34-B26CF86AE927}" srcOrd="2" destOrd="0" parTransId="{53216CD6-0683-D144-9370-7DFA502BEE2E}" sibTransId="{0A717E70-AAE1-A342-B47F-7EFB44FD7470}"/>
    <dgm:cxn modelId="{3E3DDA96-C95B-4B29-A676-B7DEB8D583AE}" type="presOf" srcId="{E8D6D0C3-037C-5749-9880-59627A8714EC}" destId="{5398A790-1C2A-B942-A00C-7AD92B893D65}" srcOrd="0" destOrd="0" presId="urn:microsoft.com/office/officeart/2005/8/layout/cycle3"/>
    <dgm:cxn modelId="{51B8BD67-65BF-074E-B276-1B7A2DB96A78}" srcId="{CA360FEA-11A3-F04F-AE05-69185D2282B2}" destId="{97144A4C-8BDF-3B40-8758-7611C9122353}" srcOrd="3" destOrd="0" parTransId="{C3A13A1C-BEA2-3741-99ED-932C52B4D80E}" sibTransId="{DFDC82B1-3B75-084D-B2EF-76B2DAB0B677}"/>
    <dgm:cxn modelId="{A3AA4C4F-9115-E740-9783-093EC447637F}" srcId="{CA360FEA-11A3-F04F-AE05-69185D2282B2}" destId="{4B33939C-BFE3-A244-AC9E-EDE3582E7E42}" srcOrd="0" destOrd="0" parTransId="{C90BC950-9EAB-3449-BCC8-EC120BA57EAD}" sibTransId="{FC40B061-F4F0-5544-913D-377517EC554B}"/>
    <dgm:cxn modelId="{6CD04FB6-B148-1A45-97EC-03EA0E431E1C}" srcId="{CA360FEA-11A3-F04F-AE05-69185D2282B2}" destId="{51F45E44-7ED7-E247-9169-E3F0C66F9C93}" srcOrd="4" destOrd="0" parTransId="{8DA3315F-E8B4-DF4B-8790-309283BF82E3}" sibTransId="{AD428181-C2B1-7B4E-A8E4-C5FA20305F66}"/>
    <dgm:cxn modelId="{FE3E6302-2BB4-4DC4-BDD1-84B402D34F72}" type="presOf" srcId="{51F45E44-7ED7-E247-9169-E3F0C66F9C93}" destId="{EA095806-14E5-2548-B961-F3A89BB68273}" srcOrd="0" destOrd="0" presId="urn:microsoft.com/office/officeart/2005/8/layout/cycle3"/>
    <dgm:cxn modelId="{F6F73B9F-FABF-4E25-8E22-5500480E3D79}" type="presParOf" srcId="{4D0C4535-EE27-A049-96FC-FBE2FF2ECFAF}" destId="{C30A8E47-D5E4-FF40-B2B7-1741B4F11589}" srcOrd="0" destOrd="0" presId="urn:microsoft.com/office/officeart/2005/8/layout/cycle3"/>
    <dgm:cxn modelId="{ACCD5D3B-7DBF-4781-A801-2A7466AB9379}" type="presParOf" srcId="{C30A8E47-D5E4-FF40-B2B7-1741B4F11589}" destId="{5DBB04AC-579E-C24D-B101-F97C5BFA46D0}" srcOrd="0" destOrd="0" presId="urn:microsoft.com/office/officeart/2005/8/layout/cycle3"/>
    <dgm:cxn modelId="{5E3ECF1A-7754-464F-9736-EFD3814B7ADF}" type="presParOf" srcId="{C30A8E47-D5E4-FF40-B2B7-1741B4F11589}" destId="{9A7392E4-78F2-8847-AF3E-C9B30DFCCE3C}" srcOrd="1" destOrd="0" presId="urn:microsoft.com/office/officeart/2005/8/layout/cycle3"/>
    <dgm:cxn modelId="{0C69E3BE-B871-42F7-B446-14145C9C4154}" type="presParOf" srcId="{C30A8E47-D5E4-FF40-B2B7-1741B4F11589}" destId="{5398A790-1C2A-B942-A00C-7AD92B893D65}" srcOrd="2" destOrd="0" presId="urn:microsoft.com/office/officeart/2005/8/layout/cycle3"/>
    <dgm:cxn modelId="{D40586FD-4E76-4CAC-A686-B84C6F39102B}" type="presParOf" srcId="{C30A8E47-D5E4-FF40-B2B7-1741B4F11589}" destId="{3E2DE4F0-1AA3-EA44-B8D5-0353DFDAF357}" srcOrd="3" destOrd="0" presId="urn:microsoft.com/office/officeart/2005/8/layout/cycle3"/>
    <dgm:cxn modelId="{A95E2539-7B7B-4224-AE74-98A605F040B6}" type="presParOf" srcId="{C30A8E47-D5E4-FF40-B2B7-1741B4F11589}" destId="{CF447C74-5612-F745-8FC1-CD669BBFDFA1}" srcOrd="4" destOrd="0" presId="urn:microsoft.com/office/officeart/2005/8/layout/cycle3"/>
    <dgm:cxn modelId="{64140A8D-6AE4-4599-86D8-D053E7DA6B22}" type="presParOf" srcId="{C30A8E47-D5E4-FF40-B2B7-1741B4F11589}" destId="{EA095806-14E5-2548-B961-F3A89BB68273}" srcOrd="5" destOrd="0" presId="urn:microsoft.com/office/officeart/2005/8/layout/cycle3"/>
    <dgm:cxn modelId="{0A45F22D-C10D-447A-8A7F-DD6DBE0DD753}" type="presParOf" srcId="{C30A8E47-D5E4-FF40-B2B7-1741B4F11589}" destId="{AF08D964-32C7-C145-AA30-23A628029E4B}" srcOrd="6" destOrd="0" presId="urn:microsoft.com/office/officeart/2005/8/layout/cycle3"/>
  </dgm:cxnLst>
  <dgm:bg/>
  <dgm:whole/>
  <dgm:extLst>
    <a:ext uri="http://schemas.microsoft.com/office/drawing/2008/diagram">
      <dsp:dataModelExt xmlns:dsp="http://schemas.microsoft.com/office/drawing/2008/diagram" relId="rId6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C5A94FB-DD73-B048-BC7C-6463A63C3B9A}">
      <dsp:nvSpPr>
        <dsp:cNvPr id="0" name=""/>
        <dsp:cNvSpPr/>
      </dsp:nvSpPr>
      <dsp:spPr>
        <a:xfrm>
          <a:off x="3413004" y="2263320"/>
          <a:ext cx="1688869" cy="109400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82880" tIns="41910" rIns="0" bIns="0" numCol="1" spcCol="1270" anchor="ctr" anchorCtr="0">
          <a:noAutofit/>
        </a:bodyPr>
        <a:lstStyle/>
        <a:p>
          <a:pPr marL="57150" lvl="1" indent="-57150" algn="l" defTabSz="488950">
            <a:lnSpc>
              <a:spcPct val="90000"/>
            </a:lnSpc>
            <a:spcBef>
              <a:spcPct val="0"/>
            </a:spcBef>
            <a:spcAft>
              <a:spcPct val="15000"/>
            </a:spcAft>
            <a:buChar char="••"/>
          </a:pPr>
          <a:r>
            <a:rPr lang="en-US" sz="1100" b="1" kern="1200">
              <a:solidFill>
                <a:schemeClr val="tx1"/>
              </a:solidFill>
              <a:latin typeface="+mj-lt"/>
            </a:rPr>
            <a:t>Domain 3: Delivery of Services</a:t>
          </a:r>
        </a:p>
      </dsp:txBody>
      <dsp:txXfrm>
        <a:off x="3943697" y="2560854"/>
        <a:ext cx="1134144" cy="772439"/>
      </dsp:txXfrm>
    </dsp:sp>
    <dsp:sp modelId="{B502FCE6-E44A-8247-BDD9-890997ED8A3A}">
      <dsp:nvSpPr>
        <dsp:cNvPr id="0" name=""/>
        <dsp:cNvSpPr/>
      </dsp:nvSpPr>
      <dsp:spPr>
        <a:xfrm>
          <a:off x="657480" y="2263320"/>
          <a:ext cx="1688869" cy="109400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0" tIns="41910" rIns="41910" bIns="41910" numCol="1" spcCol="1270" anchor="ctr" anchorCtr="0">
          <a:noAutofit/>
        </a:bodyPr>
        <a:lstStyle/>
        <a:p>
          <a:pPr marL="57150" lvl="1" indent="-57150" algn="l" defTabSz="488950">
            <a:lnSpc>
              <a:spcPct val="90000"/>
            </a:lnSpc>
            <a:spcBef>
              <a:spcPct val="0"/>
            </a:spcBef>
            <a:spcAft>
              <a:spcPct val="15000"/>
            </a:spcAft>
            <a:buChar char="••"/>
          </a:pPr>
          <a:r>
            <a:rPr lang="en-US" sz="1100" b="1" kern="1200">
              <a:solidFill>
                <a:schemeClr val="tx1"/>
              </a:solidFill>
              <a:latin typeface="+mj-lt"/>
            </a:rPr>
            <a:t>Domain 4: Professional Responsibilities</a:t>
          </a:r>
        </a:p>
      </dsp:txBody>
      <dsp:txXfrm>
        <a:off x="681512" y="2560854"/>
        <a:ext cx="1134144" cy="772439"/>
      </dsp:txXfrm>
    </dsp:sp>
    <dsp:sp modelId="{5C7F6FC9-92A5-274B-93A5-3B1403E42E5E}">
      <dsp:nvSpPr>
        <dsp:cNvPr id="0" name=""/>
        <dsp:cNvSpPr/>
      </dsp:nvSpPr>
      <dsp:spPr>
        <a:xfrm>
          <a:off x="3413004" y="0"/>
          <a:ext cx="1688869" cy="109400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t" anchorCtr="0">
          <a:noAutofit/>
        </a:bodyPr>
        <a:lstStyle/>
        <a:p>
          <a:pPr marL="57150" lvl="1" indent="-57150" algn="l" defTabSz="488950">
            <a:lnSpc>
              <a:spcPct val="90000"/>
            </a:lnSpc>
            <a:spcBef>
              <a:spcPct val="0"/>
            </a:spcBef>
            <a:spcAft>
              <a:spcPct val="15000"/>
            </a:spcAft>
            <a:buChar char="••"/>
          </a:pPr>
          <a:r>
            <a:rPr lang="en-US" sz="1100" b="1" kern="1200">
              <a:solidFill>
                <a:schemeClr val="tx1"/>
              </a:solidFill>
              <a:latin typeface="+mj-lt"/>
            </a:rPr>
            <a:t>Domain 2:    The Environment </a:t>
          </a:r>
        </a:p>
      </dsp:txBody>
      <dsp:txXfrm>
        <a:off x="3943697" y="24032"/>
        <a:ext cx="1134144" cy="772439"/>
      </dsp:txXfrm>
    </dsp:sp>
    <dsp:sp modelId="{578BCE54-ABAF-F944-AF3A-EF89F93C3C40}">
      <dsp:nvSpPr>
        <dsp:cNvPr id="0" name=""/>
        <dsp:cNvSpPr/>
      </dsp:nvSpPr>
      <dsp:spPr>
        <a:xfrm>
          <a:off x="657480" y="0"/>
          <a:ext cx="1688869" cy="109400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t" anchorCtr="0">
          <a:noAutofit/>
        </a:bodyPr>
        <a:lstStyle/>
        <a:p>
          <a:pPr marL="57150" lvl="1" indent="-57150" algn="l" defTabSz="488950">
            <a:lnSpc>
              <a:spcPct val="90000"/>
            </a:lnSpc>
            <a:spcBef>
              <a:spcPct val="0"/>
            </a:spcBef>
            <a:spcAft>
              <a:spcPct val="15000"/>
            </a:spcAft>
            <a:buChar char="••"/>
          </a:pPr>
          <a:r>
            <a:rPr lang="en-US" sz="1100" b="1" kern="1200">
              <a:solidFill>
                <a:schemeClr val="tx1"/>
              </a:solidFill>
              <a:latin typeface="+mj-lt"/>
            </a:rPr>
            <a:t>Domain 1: Planning and Preparation </a:t>
          </a:r>
        </a:p>
      </dsp:txBody>
      <dsp:txXfrm>
        <a:off x="681512" y="24032"/>
        <a:ext cx="1134144" cy="772439"/>
      </dsp:txXfrm>
    </dsp:sp>
    <dsp:sp modelId="{8C6E2EE6-2B23-7B46-836B-A4A739E5F4BE}">
      <dsp:nvSpPr>
        <dsp:cNvPr id="0" name=""/>
        <dsp:cNvSpPr/>
      </dsp:nvSpPr>
      <dsp:spPr>
        <a:xfrm>
          <a:off x="1381714" y="186594"/>
          <a:ext cx="1480325" cy="1480325"/>
        </a:xfrm>
        <a:prstGeom prst="pieWedge">
          <a:avLst/>
        </a:prstGeom>
        <a:solidFill>
          <a:schemeClr val="accent1">
            <a:hueOff val="0"/>
            <a:satOff val="0"/>
            <a:lumOff val="0"/>
            <a:tint val="100000"/>
            <a:shade val="100000"/>
            <a:satMod val="130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64008" rIns="64008" bIns="64008" numCol="1" spcCol="1270" anchor="t" anchorCtr="0">
          <a:noAutofit/>
        </a:bodyPr>
        <a:lstStyle/>
        <a:p>
          <a:pPr lvl="0" algn="ctr" defTabSz="400050">
            <a:lnSpc>
              <a:spcPct val="100000"/>
            </a:lnSpc>
            <a:spcBef>
              <a:spcPct val="0"/>
            </a:spcBef>
            <a:spcAft>
              <a:spcPts val="2400"/>
            </a:spcAft>
          </a:pPr>
          <a:r>
            <a:rPr lang="en-US" sz="900" b="1" kern="1200">
              <a:solidFill>
                <a:schemeClr val="bg1"/>
              </a:solidFill>
            </a:rPr>
            <a:t>How counselors use their knowledge base to plan a comprehensive guidance program</a:t>
          </a:r>
        </a:p>
      </dsp:txBody>
      <dsp:txXfrm>
        <a:off x="1815291" y="620171"/>
        <a:ext cx="1046748" cy="1046748"/>
      </dsp:txXfrm>
    </dsp:sp>
    <dsp:sp modelId="{9B67C721-B0D1-E448-9DB8-4AED015AFE68}">
      <dsp:nvSpPr>
        <dsp:cNvPr id="0" name=""/>
        <dsp:cNvSpPr/>
      </dsp:nvSpPr>
      <dsp:spPr>
        <a:xfrm rot="5400000">
          <a:off x="2913865" y="194869"/>
          <a:ext cx="1480325" cy="1480325"/>
        </a:xfrm>
        <a:prstGeom prst="pieWedge">
          <a:avLst/>
        </a:prstGeom>
        <a:solidFill>
          <a:schemeClr val="accent1">
            <a:hueOff val="0"/>
            <a:satOff val="0"/>
            <a:lumOff val="0"/>
            <a:tint val="100000"/>
            <a:shade val="100000"/>
            <a:satMod val="130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4008" tIns="64008" rIns="0" bIns="64008" numCol="1" spcCol="1270" anchor="t" anchorCtr="0">
          <a:noAutofit/>
        </a:bodyPr>
        <a:lstStyle/>
        <a:p>
          <a:pPr lvl="0" algn="ctr" defTabSz="400050">
            <a:lnSpc>
              <a:spcPct val="90000"/>
            </a:lnSpc>
            <a:spcBef>
              <a:spcPct val="0"/>
            </a:spcBef>
            <a:spcAft>
              <a:spcPct val="35000"/>
            </a:spcAft>
          </a:pPr>
          <a:r>
            <a:rPr lang="en-US" sz="900" b="1" kern="1200">
              <a:solidFill>
                <a:schemeClr val="bg1"/>
              </a:solidFill>
            </a:rPr>
            <a:t>How counselors create and maintain a positive environment for the school community</a:t>
          </a:r>
        </a:p>
      </dsp:txBody>
      <dsp:txXfrm rot="-5400000">
        <a:off x="2913865" y="628446"/>
        <a:ext cx="1046748" cy="1046748"/>
      </dsp:txXfrm>
    </dsp:sp>
    <dsp:sp modelId="{129AA4BE-A0F1-734F-A285-301C28214270}">
      <dsp:nvSpPr>
        <dsp:cNvPr id="0" name=""/>
        <dsp:cNvSpPr/>
      </dsp:nvSpPr>
      <dsp:spPr>
        <a:xfrm rot="10800000">
          <a:off x="2913865" y="1723097"/>
          <a:ext cx="1480325" cy="1480325"/>
        </a:xfrm>
        <a:prstGeom prst="pieWedge">
          <a:avLst/>
        </a:prstGeom>
        <a:solidFill>
          <a:schemeClr val="accent1">
            <a:hueOff val="0"/>
            <a:satOff val="0"/>
            <a:lumOff val="0"/>
            <a:tint val="100000"/>
            <a:shade val="100000"/>
            <a:satMod val="130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4008" tIns="64008" rIns="0" bIns="64008" numCol="1" spcCol="1270" anchor="b" anchorCtr="0">
          <a:noAutofit/>
        </a:bodyPr>
        <a:lstStyle/>
        <a:p>
          <a:pPr lvl="0" algn="ctr" defTabSz="400050">
            <a:lnSpc>
              <a:spcPct val="90000"/>
            </a:lnSpc>
            <a:spcBef>
              <a:spcPct val="0"/>
            </a:spcBef>
            <a:spcAft>
              <a:spcPct val="35000"/>
            </a:spcAft>
          </a:pPr>
          <a:r>
            <a:rPr lang="en-US" sz="900" b="1" kern="1200">
              <a:solidFill>
                <a:schemeClr val="bg1"/>
              </a:solidFill>
            </a:rPr>
            <a:t>How counselors deliver essential services to meet the needs of students</a:t>
          </a:r>
        </a:p>
      </dsp:txBody>
      <dsp:txXfrm rot="10800000">
        <a:off x="2913865" y="1723097"/>
        <a:ext cx="1046748" cy="1046748"/>
      </dsp:txXfrm>
    </dsp:sp>
    <dsp:sp modelId="{09BF13B7-DB64-B949-8CBB-6AC0C468BAB7}">
      <dsp:nvSpPr>
        <dsp:cNvPr id="0" name=""/>
        <dsp:cNvSpPr/>
      </dsp:nvSpPr>
      <dsp:spPr>
        <a:xfrm rot="16200000">
          <a:off x="1365164" y="1723097"/>
          <a:ext cx="1480325" cy="1480325"/>
        </a:xfrm>
        <a:prstGeom prst="pieWedge">
          <a:avLst/>
        </a:prstGeom>
        <a:solidFill>
          <a:schemeClr val="accent1">
            <a:hueOff val="0"/>
            <a:satOff val="0"/>
            <a:lumOff val="0"/>
            <a:tint val="100000"/>
            <a:shade val="100000"/>
            <a:satMod val="130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64008" rIns="64008" bIns="64008" numCol="1" spcCol="1270" anchor="b" anchorCtr="0">
          <a:noAutofit/>
        </a:bodyPr>
        <a:lstStyle/>
        <a:p>
          <a:pPr lvl="0" algn="ctr" defTabSz="400050">
            <a:lnSpc>
              <a:spcPct val="90000"/>
            </a:lnSpc>
            <a:spcBef>
              <a:spcPct val="0"/>
            </a:spcBef>
            <a:spcAft>
              <a:spcPct val="35000"/>
            </a:spcAft>
          </a:pPr>
          <a:r>
            <a:rPr lang="en-US" sz="900" b="1" kern="1200">
              <a:solidFill>
                <a:schemeClr val="bg1"/>
              </a:solidFill>
            </a:rPr>
            <a:t>How counselors take responsibility for their own professional growth</a:t>
          </a:r>
        </a:p>
      </dsp:txBody>
      <dsp:txXfrm rot="5400000">
        <a:off x="1798741" y="1723097"/>
        <a:ext cx="1046748" cy="1046748"/>
      </dsp:txXfrm>
    </dsp:sp>
    <dsp:sp modelId="{031DB11A-9C64-2F49-8B9C-E91D5F47C9F5}">
      <dsp:nvSpPr>
        <dsp:cNvPr id="0" name=""/>
        <dsp:cNvSpPr/>
      </dsp:nvSpPr>
      <dsp:spPr>
        <a:xfrm>
          <a:off x="2624124" y="1401693"/>
          <a:ext cx="511105" cy="444439"/>
        </a:xfrm>
        <a:prstGeom prst="circularArrow">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dsp:style>
    </dsp:sp>
    <dsp:sp modelId="{F4D73BAB-D3B1-5F4C-9107-0D4E2A2A6D54}">
      <dsp:nvSpPr>
        <dsp:cNvPr id="0" name=""/>
        <dsp:cNvSpPr/>
      </dsp:nvSpPr>
      <dsp:spPr>
        <a:xfrm rot="10800000">
          <a:off x="2624124" y="1572631"/>
          <a:ext cx="511105" cy="444439"/>
        </a:xfrm>
        <a:prstGeom prst="circularArrow">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F66C216-1FFA-3A47-BC4E-1400ADCD495B}">
      <dsp:nvSpPr>
        <dsp:cNvPr id="0" name=""/>
        <dsp:cNvSpPr/>
      </dsp:nvSpPr>
      <dsp:spPr>
        <a:xfrm>
          <a:off x="2237066" y="-15933"/>
          <a:ext cx="1077700" cy="999733"/>
        </a:xfrm>
        <a:prstGeom prst="ellipse">
          <a:avLst/>
        </a:prstGeom>
        <a:solidFill>
          <a:schemeClr val="accent1">
            <a:hueOff val="0"/>
            <a:satOff val="0"/>
            <a:lumOff val="0"/>
            <a:tint val="100000"/>
            <a:shade val="100000"/>
            <a:satMod val="130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100000"/>
            </a:lnSpc>
            <a:spcBef>
              <a:spcPct val="0"/>
            </a:spcBef>
            <a:spcAft>
              <a:spcPts val="0"/>
            </a:spcAft>
          </a:pPr>
          <a:r>
            <a:rPr lang="en-US" sz="800" kern="1200">
              <a:solidFill>
                <a:schemeClr val="bg1"/>
              </a:solidFill>
            </a:rPr>
            <a:t>1. Complete PGP section of Evaluation Planning Form Sept/Oct</a:t>
          </a:r>
        </a:p>
      </dsp:txBody>
      <dsp:txXfrm>
        <a:off x="2394892" y="130475"/>
        <a:ext cx="762048" cy="706917"/>
      </dsp:txXfrm>
    </dsp:sp>
    <dsp:sp modelId="{5BFDBABD-8352-B34D-88A0-6C295EB2EBEA}">
      <dsp:nvSpPr>
        <dsp:cNvPr id="0" name=""/>
        <dsp:cNvSpPr/>
      </dsp:nvSpPr>
      <dsp:spPr>
        <a:xfrm rot="2160000">
          <a:off x="3251351" y="743568"/>
          <a:ext cx="213084" cy="326391"/>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p>
      </dsp:txBody>
      <dsp:txXfrm>
        <a:off x="3257455" y="790059"/>
        <a:ext cx="149159" cy="195835"/>
      </dsp:txXfrm>
    </dsp:sp>
    <dsp:sp modelId="{750D4C24-8352-3A40-8A88-27E6C6746DAC}">
      <dsp:nvSpPr>
        <dsp:cNvPr id="0" name=""/>
        <dsp:cNvSpPr/>
      </dsp:nvSpPr>
      <dsp:spPr>
        <a:xfrm>
          <a:off x="3410778" y="836818"/>
          <a:ext cx="1077700" cy="999733"/>
        </a:xfrm>
        <a:prstGeom prst="ellipse">
          <a:avLst/>
        </a:prstGeom>
        <a:solidFill>
          <a:schemeClr val="accent1">
            <a:hueOff val="0"/>
            <a:satOff val="0"/>
            <a:lumOff val="0"/>
            <a:tint val="100000"/>
            <a:shade val="100000"/>
            <a:satMod val="130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100000"/>
            </a:lnSpc>
            <a:spcBef>
              <a:spcPct val="0"/>
            </a:spcBef>
            <a:spcAft>
              <a:spcPts val="0"/>
            </a:spcAft>
          </a:pPr>
          <a:r>
            <a:rPr lang="en-US" sz="800" kern="1200">
              <a:solidFill>
                <a:schemeClr val="bg1"/>
              </a:solidFill>
            </a:rPr>
            <a:t>2. Finalize PGP at Evaluation Planning Meeting</a:t>
          </a:r>
        </a:p>
        <a:p>
          <a:pPr lvl="0" algn="ctr" defTabSz="355600">
            <a:lnSpc>
              <a:spcPct val="100000"/>
            </a:lnSpc>
            <a:spcBef>
              <a:spcPct val="0"/>
            </a:spcBef>
            <a:spcAft>
              <a:spcPts val="0"/>
            </a:spcAft>
          </a:pPr>
          <a:r>
            <a:rPr lang="en-US" sz="800" kern="1200">
              <a:solidFill>
                <a:schemeClr val="bg1"/>
              </a:solidFill>
            </a:rPr>
            <a:t>Sept./Oct.</a:t>
          </a:r>
        </a:p>
      </dsp:txBody>
      <dsp:txXfrm>
        <a:off x="3568604" y="983226"/>
        <a:ext cx="762048" cy="706917"/>
      </dsp:txXfrm>
    </dsp:sp>
    <dsp:sp modelId="{BFCC67AD-2B42-FC44-8279-91865B37C26C}">
      <dsp:nvSpPr>
        <dsp:cNvPr id="0" name=""/>
        <dsp:cNvSpPr/>
      </dsp:nvSpPr>
      <dsp:spPr>
        <a:xfrm rot="6480000">
          <a:off x="3609781" y="1857041"/>
          <a:ext cx="235495" cy="326391"/>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p>
      </dsp:txBody>
      <dsp:txXfrm rot="10800000">
        <a:off x="3656021" y="1888724"/>
        <a:ext cx="164847" cy="195835"/>
      </dsp:txXfrm>
    </dsp:sp>
    <dsp:sp modelId="{982F80F5-FB06-674C-A0D5-7B3BE75F0137}">
      <dsp:nvSpPr>
        <dsp:cNvPr id="0" name=""/>
        <dsp:cNvSpPr/>
      </dsp:nvSpPr>
      <dsp:spPr>
        <a:xfrm>
          <a:off x="2962460" y="2216599"/>
          <a:ext cx="1077700" cy="999733"/>
        </a:xfrm>
        <a:prstGeom prst="ellipse">
          <a:avLst/>
        </a:prstGeom>
        <a:solidFill>
          <a:schemeClr val="accent1">
            <a:hueOff val="0"/>
            <a:satOff val="0"/>
            <a:lumOff val="0"/>
            <a:tint val="100000"/>
            <a:shade val="100000"/>
            <a:satMod val="130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100000"/>
            </a:lnSpc>
            <a:spcBef>
              <a:spcPct val="0"/>
            </a:spcBef>
            <a:spcAft>
              <a:spcPts val="0"/>
            </a:spcAft>
          </a:pPr>
          <a:r>
            <a:rPr lang="en-US" sz="800" kern="1200">
              <a:solidFill>
                <a:schemeClr val="bg1"/>
              </a:solidFill>
            </a:rPr>
            <a:t>3. Implement plan</a:t>
          </a:r>
        </a:p>
        <a:p>
          <a:pPr lvl="0" algn="ctr" defTabSz="355600">
            <a:lnSpc>
              <a:spcPct val="100000"/>
            </a:lnSpc>
            <a:spcBef>
              <a:spcPct val="0"/>
            </a:spcBef>
            <a:spcAft>
              <a:spcPts val="0"/>
            </a:spcAft>
          </a:pPr>
          <a:r>
            <a:rPr lang="en-US" sz="800" kern="1200">
              <a:solidFill>
                <a:schemeClr val="bg1"/>
              </a:solidFill>
            </a:rPr>
            <a:t>Oct. - May</a:t>
          </a:r>
        </a:p>
      </dsp:txBody>
      <dsp:txXfrm>
        <a:off x="3120286" y="2363007"/>
        <a:ext cx="762048" cy="706917"/>
      </dsp:txXfrm>
    </dsp:sp>
    <dsp:sp modelId="{B828FC90-A780-284D-BCB1-5DDE188240AF}">
      <dsp:nvSpPr>
        <dsp:cNvPr id="0" name=""/>
        <dsp:cNvSpPr/>
      </dsp:nvSpPr>
      <dsp:spPr>
        <a:xfrm rot="10800000">
          <a:off x="2682644" y="2553271"/>
          <a:ext cx="197736" cy="326391"/>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p>
      </dsp:txBody>
      <dsp:txXfrm rot="10800000">
        <a:off x="2741965" y="2618549"/>
        <a:ext cx="138415" cy="195835"/>
      </dsp:txXfrm>
    </dsp:sp>
    <dsp:sp modelId="{14C1B270-BAFF-1F46-91AB-FF9F16EDC031}">
      <dsp:nvSpPr>
        <dsp:cNvPr id="0" name=""/>
        <dsp:cNvSpPr/>
      </dsp:nvSpPr>
      <dsp:spPr>
        <a:xfrm>
          <a:off x="1511672" y="2216599"/>
          <a:ext cx="1077700" cy="999733"/>
        </a:xfrm>
        <a:prstGeom prst="ellipse">
          <a:avLst/>
        </a:prstGeom>
        <a:solidFill>
          <a:schemeClr val="accent1">
            <a:hueOff val="0"/>
            <a:satOff val="0"/>
            <a:lumOff val="0"/>
            <a:tint val="100000"/>
            <a:shade val="100000"/>
            <a:satMod val="130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100000"/>
            </a:lnSpc>
            <a:spcBef>
              <a:spcPct val="0"/>
            </a:spcBef>
            <a:spcAft>
              <a:spcPts val="0"/>
            </a:spcAft>
          </a:pPr>
          <a:r>
            <a:rPr lang="en-US" sz="800" kern="1200">
              <a:solidFill>
                <a:schemeClr val="bg1"/>
              </a:solidFill>
            </a:rPr>
            <a:t>4. Complete Mid-Year Checklist. Modify PGP as needed</a:t>
          </a:r>
        </a:p>
        <a:p>
          <a:pPr lvl="0" algn="ctr" defTabSz="355600">
            <a:lnSpc>
              <a:spcPct val="100000"/>
            </a:lnSpc>
            <a:spcBef>
              <a:spcPct val="0"/>
            </a:spcBef>
            <a:spcAft>
              <a:spcPts val="0"/>
            </a:spcAft>
          </a:pPr>
          <a:r>
            <a:rPr lang="en-US" sz="800" kern="1200">
              <a:solidFill>
                <a:schemeClr val="bg1"/>
              </a:solidFill>
            </a:rPr>
            <a:t>Jan.</a:t>
          </a:r>
        </a:p>
      </dsp:txBody>
      <dsp:txXfrm>
        <a:off x="1669498" y="2363007"/>
        <a:ext cx="762048" cy="706917"/>
      </dsp:txXfrm>
    </dsp:sp>
    <dsp:sp modelId="{452D201A-C6B4-634D-B4CB-F174E515618D}">
      <dsp:nvSpPr>
        <dsp:cNvPr id="0" name=""/>
        <dsp:cNvSpPr/>
      </dsp:nvSpPr>
      <dsp:spPr>
        <a:xfrm rot="15141867">
          <a:off x="1733050" y="1888623"/>
          <a:ext cx="212358" cy="326391"/>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p>
      </dsp:txBody>
      <dsp:txXfrm rot="10800000">
        <a:off x="1774554" y="1984257"/>
        <a:ext cx="148651" cy="195835"/>
      </dsp:txXfrm>
    </dsp:sp>
    <dsp:sp modelId="{C66215B8-C02D-AC42-82D8-43F05FA674CA}">
      <dsp:nvSpPr>
        <dsp:cNvPr id="0" name=""/>
        <dsp:cNvSpPr/>
      </dsp:nvSpPr>
      <dsp:spPr>
        <a:xfrm>
          <a:off x="997914" y="732812"/>
          <a:ext cx="1208566" cy="1146788"/>
        </a:xfrm>
        <a:prstGeom prst="ellipse">
          <a:avLst/>
        </a:prstGeom>
        <a:solidFill>
          <a:schemeClr val="accent1">
            <a:hueOff val="0"/>
            <a:satOff val="0"/>
            <a:lumOff val="0"/>
            <a:tint val="100000"/>
            <a:shade val="100000"/>
            <a:satMod val="130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100000"/>
            </a:lnSpc>
            <a:spcBef>
              <a:spcPct val="0"/>
            </a:spcBef>
            <a:spcAft>
              <a:spcPts val="0"/>
            </a:spcAft>
          </a:pPr>
          <a:endParaRPr lang="en-US" sz="800" kern="1200">
            <a:solidFill>
              <a:schemeClr val="bg1"/>
            </a:solidFill>
          </a:endParaRPr>
        </a:p>
        <a:p>
          <a:pPr lvl="0" algn="ctr" defTabSz="355600">
            <a:lnSpc>
              <a:spcPct val="100000"/>
            </a:lnSpc>
            <a:spcBef>
              <a:spcPct val="0"/>
            </a:spcBef>
            <a:spcAft>
              <a:spcPts val="0"/>
            </a:spcAft>
          </a:pPr>
          <a:r>
            <a:rPr lang="en-US" sz="800" kern="1200">
              <a:solidFill>
                <a:schemeClr val="bg1"/>
              </a:solidFill>
            </a:rPr>
            <a:t>5. Complete PGP Reflection Form, upload evidence to prepare for Summative Meeting</a:t>
          </a:r>
        </a:p>
        <a:p>
          <a:pPr lvl="0" algn="ctr" defTabSz="355600">
            <a:lnSpc>
              <a:spcPct val="100000"/>
            </a:lnSpc>
            <a:spcBef>
              <a:spcPct val="0"/>
            </a:spcBef>
            <a:spcAft>
              <a:spcPts val="0"/>
            </a:spcAft>
          </a:pPr>
          <a:r>
            <a:rPr lang="en-US" sz="800" kern="1200">
              <a:solidFill>
                <a:schemeClr val="bg1"/>
              </a:solidFill>
            </a:rPr>
            <a:t>May/June</a:t>
          </a:r>
        </a:p>
      </dsp:txBody>
      <dsp:txXfrm>
        <a:off x="1174904" y="900755"/>
        <a:ext cx="854586" cy="810902"/>
      </dsp:txXfrm>
    </dsp:sp>
    <dsp:sp modelId="{724264F7-5C57-FC40-A917-CEE7BA7964A1}">
      <dsp:nvSpPr>
        <dsp:cNvPr id="0" name=""/>
        <dsp:cNvSpPr/>
      </dsp:nvSpPr>
      <dsp:spPr>
        <a:xfrm rot="19499161">
          <a:off x="2129921" y="714916"/>
          <a:ext cx="166682" cy="326391"/>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p>
      </dsp:txBody>
      <dsp:txXfrm>
        <a:off x="2134446" y="794540"/>
        <a:ext cx="116677" cy="19583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A7392E4-78F2-8847-AF3E-C9B30DFCCE3C}">
      <dsp:nvSpPr>
        <dsp:cNvPr id="0" name=""/>
        <dsp:cNvSpPr/>
      </dsp:nvSpPr>
      <dsp:spPr>
        <a:xfrm>
          <a:off x="1137411" y="-3607"/>
          <a:ext cx="3211577" cy="3211577"/>
        </a:xfrm>
        <a:prstGeom prst="circularArrow">
          <a:avLst>
            <a:gd name="adj1" fmla="val 5274"/>
            <a:gd name="adj2" fmla="val 312630"/>
            <a:gd name="adj3" fmla="val 14279447"/>
            <a:gd name="adj4" fmla="val 17097053"/>
            <a:gd name="adj5" fmla="val 5477"/>
          </a:avLst>
        </a:prstGeom>
        <a:solidFill>
          <a:schemeClr val="accent3">
            <a:tint val="40000"/>
            <a:hueOff val="0"/>
            <a:satOff val="0"/>
            <a:lumOff val="0"/>
            <a:alphaOff val="0"/>
          </a:scheme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5DBB04AC-579E-C24D-B101-F97C5BFA46D0}">
      <dsp:nvSpPr>
        <dsp:cNvPr id="0" name=""/>
        <dsp:cNvSpPr/>
      </dsp:nvSpPr>
      <dsp:spPr>
        <a:xfrm>
          <a:off x="2150491" y="974"/>
          <a:ext cx="1185416" cy="592708"/>
        </a:xfrm>
        <a:prstGeom prst="roundRect">
          <a:avLst/>
        </a:prstGeom>
        <a:gradFill rotWithShape="0">
          <a:gsLst>
            <a:gs pos="0">
              <a:schemeClr val="accent3">
                <a:hueOff val="0"/>
                <a:satOff val="0"/>
                <a:lumOff val="0"/>
                <a:alphaOff val="0"/>
                <a:tint val="100000"/>
                <a:shade val="100000"/>
                <a:satMod val="130000"/>
              </a:schemeClr>
            </a:gs>
            <a:gs pos="100000">
              <a:schemeClr val="accent3">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solidFill>
                <a:schemeClr val="tx1"/>
              </a:solidFill>
            </a:rPr>
            <a:t>Evaluation Planning </a:t>
          </a:r>
        </a:p>
        <a:p>
          <a:pPr lvl="0" algn="ctr" defTabSz="400050">
            <a:lnSpc>
              <a:spcPct val="90000"/>
            </a:lnSpc>
            <a:spcBef>
              <a:spcPct val="0"/>
            </a:spcBef>
            <a:spcAft>
              <a:spcPct val="35000"/>
            </a:spcAft>
          </a:pPr>
          <a:r>
            <a:rPr lang="en-US" sz="900" kern="1200">
              <a:solidFill>
                <a:schemeClr val="tx1"/>
              </a:solidFill>
            </a:rPr>
            <a:t>Sept/Oct</a:t>
          </a:r>
        </a:p>
      </dsp:txBody>
      <dsp:txXfrm>
        <a:off x="2179425" y="29908"/>
        <a:ext cx="1127548" cy="534840"/>
      </dsp:txXfrm>
    </dsp:sp>
    <dsp:sp modelId="{5398A790-1C2A-B942-A00C-7AD92B893D65}">
      <dsp:nvSpPr>
        <dsp:cNvPr id="0" name=""/>
        <dsp:cNvSpPr/>
      </dsp:nvSpPr>
      <dsp:spPr>
        <a:xfrm>
          <a:off x="3333384" y="631113"/>
          <a:ext cx="1185416" cy="592708"/>
        </a:xfrm>
        <a:prstGeom prst="roundRect">
          <a:avLst/>
        </a:prstGeom>
        <a:solidFill>
          <a:schemeClr val="accent6">
            <a:lumMod val="60000"/>
            <a:lumOff val="40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solidFill>
                <a:srgbClr val="000000"/>
              </a:solidFill>
            </a:rPr>
            <a:t>Evidence gathering Oct-Jan</a:t>
          </a:r>
        </a:p>
      </dsp:txBody>
      <dsp:txXfrm>
        <a:off x="3362318" y="660047"/>
        <a:ext cx="1127548" cy="534840"/>
      </dsp:txXfrm>
    </dsp:sp>
    <dsp:sp modelId="{3E2DE4F0-1AA3-EA44-B8D5-0353DFDAF357}">
      <dsp:nvSpPr>
        <dsp:cNvPr id="0" name=""/>
        <dsp:cNvSpPr/>
      </dsp:nvSpPr>
      <dsp:spPr>
        <a:xfrm>
          <a:off x="3278811" y="1955281"/>
          <a:ext cx="1185416" cy="592708"/>
        </a:xfrm>
        <a:prstGeom prst="roundRect">
          <a:avLst/>
        </a:prstGeom>
        <a:gradFill rotWithShape="0">
          <a:gsLst>
            <a:gs pos="0">
              <a:schemeClr val="accent3">
                <a:hueOff val="4500106"/>
                <a:satOff val="-6752"/>
                <a:lumOff val="-1098"/>
                <a:alphaOff val="0"/>
                <a:tint val="100000"/>
                <a:shade val="100000"/>
                <a:satMod val="130000"/>
              </a:schemeClr>
            </a:gs>
            <a:gs pos="100000">
              <a:schemeClr val="accent3">
                <a:hueOff val="4500106"/>
                <a:satOff val="-6752"/>
                <a:lumOff val="-1098"/>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solidFill>
                <a:srgbClr val="000000"/>
              </a:solidFill>
            </a:rPr>
            <a:t>Mid-Year Check-in, modify if necessary Jan</a:t>
          </a:r>
        </a:p>
      </dsp:txBody>
      <dsp:txXfrm>
        <a:off x="3307745" y="1984215"/>
        <a:ext cx="1127548" cy="534840"/>
      </dsp:txXfrm>
    </dsp:sp>
    <dsp:sp modelId="{CF447C74-5612-F745-8FC1-CD669BBFDFA1}">
      <dsp:nvSpPr>
        <dsp:cNvPr id="0" name=""/>
        <dsp:cNvSpPr/>
      </dsp:nvSpPr>
      <dsp:spPr>
        <a:xfrm>
          <a:off x="2150491" y="2606717"/>
          <a:ext cx="1185416" cy="592708"/>
        </a:xfrm>
        <a:prstGeom prst="roundRect">
          <a:avLst/>
        </a:prstGeom>
        <a:gradFill rotWithShape="0">
          <a:gsLst>
            <a:gs pos="0">
              <a:schemeClr val="accent3">
                <a:hueOff val="6750160"/>
                <a:satOff val="-10128"/>
                <a:lumOff val="-1647"/>
                <a:alphaOff val="0"/>
                <a:tint val="100000"/>
                <a:shade val="100000"/>
                <a:satMod val="130000"/>
              </a:schemeClr>
            </a:gs>
            <a:gs pos="100000">
              <a:schemeClr val="accent3">
                <a:hueOff val="6750160"/>
                <a:satOff val="-10128"/>
                <a:lumOff val="-1647"/>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solidFill>
                <a:srgbClr val="000000"/>
              </a:solidFill>
            </a:rPr>
            <a:t>Evidence gathering Jan-May</a:t>
          </a:r>
        </a:p>
      </dsp:txBody>
      <dsp:txXfrm>
        <a:off x="2179425" y="2635651"/>
        <a:ext cx="1127548" cy="534840"/>
      </dsp:txXfrm>
    </dsp:sp>
    <dsp:sp modelId="{EA095806-14E5-2548-B961-F3A89BB68273}">
      <dsp:nvSpPr>
        <dsp:cNvPr id="0" name=""/>
        <dsp:cNvSpPr/>
      </dsp:nvSpPr>
      <dsp:spPr>
        <a:xfrm>
          <a:off x="1022172" y="1955281"/>
          <a:ext cx="1185416" cy="592708"/>
        </a:xfrm>
        <a:prstGeom prst="roundRect">
          <a:avLst/>
        </a:prstGeom>
        <a:solidFill>
          <a:srgbClr val="FFFF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solidFill>
                <a:srgbClr val="000000"/>
              </a:solidFill>
            </a:rPr>
            <a:t>PGP reflection and Artifact Review </a:t>
          </a:r>
        </a:p>
        <a:p>
          <a:pPr lvl="0" algn="ctr" defTabSz="400050">
            <a:lnSpc>
              <a:spcPct val="90000"/>
            </a:lnSpc>
            <a:spcBef>
              <a:spcPct val="0"/>
            </a:spcBef>
            <a:spcAft>
              <a:spcPct val="35000"/>
            </a:spcAft>
          </a:pPr>
          <a:r>
            <a:rPr lang="en-US" sz="900" kern="1200">
              <a:solidFill>
                <a:srgbClr val="000000"/>
              </a:solidFill>
            </a:rPr>
            <a:t>May</a:t>
          </a:r>
        </a:p>
      </dsp:txBody>
      <dsp:txXfrm>
        <a:off x="1051106" y="1984215"/>
        <a:ext cx="1127548" cy="534840"/>
      </dsp:txXfrm>
    </dsp:sp>
    <dsp:sp modelId="{AF08D964-32C7-C145-AA30-23A628029E4B}">
      <dsp:nvSpPr>
        <dsp:cNvPr id="0" name=""/>
        <dsp:cNvSpPr/>
      </dsp:nvSpPr>
      <dsp:spPr>
        <a:xfrm>
          <a:off x="1022172" y="652410"/>
          <a:ext cx="1185416" cy="592708"/>
        </a:xfrm>
        <a:prstGeom prst="roundRect">
          <a:avLst/>
        </a:prstGeom>
        <a:gradFill rotWithShape="0">
          <a:gsLst>
            <a:gs pos="0">
              <a:schemeClr val="accent3">
                <a:hueOff val="11250266"/>
                <a:satOff val="-16880"/>
                <a:lumOff val="-2745"/>
                <a:alphaOff val="0"/>
                <a:tint val="100000"/>
                <a:shade val="100000"/>
                <a:satMod val="130000"/>
              </a:schemeClr>
            </a:gs>
            <a:gs pos="100000">
              <a:schemeClr val="accent3">
                <a:hueOff val="11250266"/>
                <a:satOff val="-16880"/>
                <a:lumOff val="-2745"/>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solidFill>
                <a:srgbClr val="000000"/>
              </a:solidFill>
            </a:rPr>
            <a:t>Summative Meeting May/June</a:t>
          </a:r>
        </a:p>
      </dsp:txBody>
      <dsp:txXfrm>
        <a:off x="1051106" y="681344"/>
        <a:ext cx="1127548" cy="534840"/>
      </dsp:txXfrm>
    </dsp:sp>
  </dsp:spTree>
</dsp:drawing>
</file>

<file path=word/diagrams/layout1.xml><?xml version="1.0" encoding="utf-8"?>
<dgm:layoutDef xmlns:dgm="http://schemas.openxmlformats.org/drawingml/2006/diagram" xmlns:a="http://schemas.openxmlformats.org/drawingml/2006/main" uniqueId="urn:microsoft.com/office/officeart/2005/8/layout/cycle4">
  <dgm:title val=""/>
  <dgm:desc val=""/>
  <dgm:catLst>
    <dgm:cat type="relationship" pri="26000"/>
    <dgm:cat type="cycle" pri="13000"/>
    <dgm:cat type="matrix" pri="4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layout2.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0.4378</cdr:x>
      <cdr:y>0.44605</cdr:y>
    </cdr:from>
    <cdr:to>
      <cdr:x>0.54196</cdr:x>
      <cdr:y>0.58891</cdr:y>
    </cdr:to>
    <cdr:sp macro="" textlink="">
      <cdr:nvSpPr>
        <cdr:cNvPr id="2" name="Text Box 1"/>
        <cdr:cNvSpPr txBox="1"/>
      </cdr:nvSpPr>
      <cdr:spPr>
        <a:xfrm xmlns:a="http://schemas.openxmlformats.org/drawingml/2006/main">
          <a:off x="2401921" y="1427534"/>
          <a:ext cx="571500" cy="4572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0.38547</cdr:x>
      <cdr:y>0.39813</cdr:y>
    </cdr:from>
    <cdr:to>
      <cdr:x>0.51047</cdr:x>
      <cdr:y>0.54099</cdr:y>
    </cdr:to>
    <cdr:sp macro="" textlink="">
      <cdr:nvSpPr>
        <cdr:cNvPr id="3" name="Text Box 2"/>
        <cdr:cNvSpPr txBox="1"/>
      </cdr:nvSpPr>
      <cdr:spPr>
        <a:xfrm xmlns:a="http://schemas.openxmlformats.org/drawingml/2006/main">
          <a:off x="1581492" y="778670"/>
          <a:ext cx="512842" cy="27940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b="1"/>
            <a:t>60%</a:t>
          </a:r>
        </a:p>
      </cdr:txBody>
    </cdr:sp>
  </cdr:relSizeAnchor>
  <cdr:relSizeAnchor xmlns:cdr="http://schemas.openxmlformats.org/drawingml/2006/chartDrawing">
    <cdr:from>
      <cdr:x>0.10729</cdr:x>
      <cdr:y>0.34441</cdr:y>
    </cdr:from>
    <cdr:to>
      <cdr:x>0.23229</cdr:x>
      <cdr:y>0.45155</cdr:y>
    </cdr:to>
    <cdr:sp macro="" textlink="">
      <cdr:nvSpPr>
        <cdr:cNvPr id="4" name="Text Box 3"/>
        <cdr:cNvSpPr txBox="1"/>
      </cdr:nvSpPr>
      <cdr:spPr>
        <a:xfrm xmlns:a="http://schemas.openxmlformats.org/drawingml/2006/main">
          <a:off x="440200" y="673590"/>
          <a:ext cx="512842" cy="20954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b="1"/>
            <a:t>30%</a:t>
          </a:r>
        </a:p>
      </cdr:txBody>
    </cdr:sp>
  </cdr:relSizeAnchor>
  <cdr:relSizeAnchor xmlns:cdr="http://schemas.openxmlformats.org/drawingml/2006/chartDrawing">
    <cdr:from>
      <cdr:x>0.19334</cdr:x>
      <cdr:y>0.16831</cdr:y>
    </cdr:from>
    <cdr:to>
      <cdr:x>0.31834</cdr:x>
      <cdr:y>0.27545</cdr:y>
    </cdr:to>
    <cdr:sp macro="" textlink="">
      <cdr:nvSpPr>
        <cdr:cNvPr id="5" name="Text Box 1"/>
        <cdr:cNvSpPr txBox="1"/>
      </cdr:nvSpPr>
      <cdr:spPr>
        <a:xfrm xmlns:a="http://schemas.openxmlformats.org/drawingml/2006/main">
          <a:off x="793217" y="329183"/>
          <a:ext cx="512842" cy="209545"/>
        </a:xfrm>
        <a:prstGeom xmlns:a="http://schemas.openxmlformats.org/drawingml/2006/main" prst="rect">
          <a:avLst/>
        </a:prstGeom>
      </cdr:spPr>
    </cdr:sp>
  </cdr:relSizeAnchor>
  <cdr:relSizeAnchor xmlns:cdr="http://schemas.openxmlformats.org/drawingml/2006/chartDrawing">
    <cdr:from>
      <cdr:x>0.26133</cdr:x>
      <cdr:y>0.4417</cdr:y>
    </cdr:from>
    <cdr:to>
      <cdr:x>0.38633</cdr:x>
      <cdr:y>0.54884</cdr:y>
    </cdr:to>
    <cdr:sp macro="" textlink="">
      <cdr:nvSpPr>
        <cdr:cNvPr id="6" name="Text Box 1"/>
        <cdr:cNvSpPr txBox="1"/>
      </cdr:nvSpPr>
      <cdr:spPr>
        <a:xfrm xmlns:a="http://schemas.openxmlformats.org/drawingml/2006/main">
          <a:off x="1072187" y="863875"/>
          <a:ext cx="512842" cy="209545"/>
        </a:xfrm>
        <a:prstGeom xmlns:a="http://schemas.openxmlformats.org/drawingml/2006/main" prst="rect">
          <a:avLst/>
        </a:prstGeom>
      </cdr:spPr>
    </cdr:sp>
  </cdr:relSizeAnchor>
  <cdr:relSizeAnchor xmlns:cdr="http://schemas.openxmlformats.org/drawingml/2006/chartDrawing">
    <cdr:from>
      <cdr:x>0.21343</cdr:x>
      <cdr:y>0.1466</cdr:y>
    </cdr:from>
    <cdr:to>
      <cdr:x>0.34187</cdr:x>
      <cdr:y>0.26943</cdr:y>
    </cdr:to>
    <cdr:sp macro="" textlink="">
      <cdr:nvSpPr>
        <cdr:cNvPr id="7" name="Text Box 6"/>
        <cdr:cNvSpPr txBox="1"/>
      </cdr:nvSpPr>
      <cdr:spPr>
        <a:xfrm xmlns:a="http://schemas.openxmlformats.org/drawingml/2006/main">
          <a:off x="875654" y="286718"/>
          <a:ext cx="526943" cy="24022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10%</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FA0BF-9FA6-BD4F-8D91-8A4FFBEED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35</Pages>
  <Words>10771</Words>
  <Characters>61401</Characters>
  <Application>Microsoft Macintosh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
    </vt:vector>
  </TitlesOfParts>
  <Company>University of South Florida</Company>
  <LinksUpToDate>false</LinksUpToDate>
  <CharactersWithSpaces>72028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Crocco</dc:creator>
  <cp:lastModifiedBy>Christine Crocco</cp:lastModifiedBy>
  <cp:revision>4</cp:revision>
  <cp:lastPrinted>2016-04-26T19:27:00Z</cp:lastPrinted>
  <dcterms:created xsi:type="dcterms:W3CDTF">2018-08-02T14:46:00Z</dcterms:created>
  <dcterms:modified xsi:type="dcterms:W3CDTF">2018-08-03T15:47:00Z</dcterms:modified>
</cp:coreProperties>
</file>